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4F12D" w14:textId="43DFD537" w:rsidR="00BC07F4" w:rsidRPr="00486BF2" w:rsidRDefault="0099220D" w:rsidP="447EFDA5">
      <w:pPr>
        <w:pStyle w:val="Nagwek11"/>
        <w:rPr>
          <w:rFonts w:asciiTheme="minorHAnsi" w:hAnsiTheme="minorHAnsi" w:cstheme="minorHAnsi"/>
        </w:rPr>
      </w:pPr>
      <w:r w:rsidRPr="00486BF2">
        <w:rPr>
          <w:rFonts w:asciiTheme="minorHAnsi" w:hAnsiTheme="minorHAnsi" w:cstheme="minorHAnsi"/>
        </w:rPr>
        <w:t>Załącznik nr 1 do Regul</w:t>
      </w:r>
      <w:r w:rsidR="008C70D7" w:rsidRPr="00486BF2">
        <w:rPr>
          <w:rFonts w:asciiTheme="minorHAnsi" w:hAnsiTheme="minorHAnsi" w:cstheme="minorHAnsi"/>
        </w:rPr>
        <w:t>aminu – Wymagania stawiane dla</w:t>
      </w:r>
      <w:r w:rsidR="1391A8BD" w:rsidRPr="00486BF2">
        <w:rPr>
          <w:rFonts w:asciiTheme="minorHAnsi" w:hAnsiTheme="minorHAnsi" w:cstheme="minorHAnsi"/>
        </w:rPr>
        <w:t xml:space="preserve"> Przedsięwzięcia</w:t>
      </w:r>
      <w:r w:rsidR="008C70D7" w:rsidRPr="00486BF2">
        <w:rPr>
          <w:rFonts w:asciiTheme="minorHAnsi" w:hAnsiTheme="minorHAnsi" w:cstheme="minorHAnsi"/>
        </w:rPr>
        <w:t xml:space="preserve"> </w:t>
      </w:r>
      <w:r w:rsidR="62CDF92C" w:rsidRPr="00486BF2">
        <w:rPr>
          <w:rFonts w:asciiTheme="minorHAnsi" w:hAnsiTheme="minorHAnsi" w:cstheme="minorHAnsi"/>
        </w:rPr>
        <w:t>“</w:t>
      </w:r>
      <w:r w:rsidR="1FCAFBA6" w:rsidRPr="00486BF2">
        <w:rPr>
          <w:rFonts w:asciiTheme="minorHAnsi" w:hAnsiTheme="minorHAnsi" w:cstheme="minorHAnsi"/>
        </w:rPr>
        <w:t>W</w:t>
      </w:r>
      <w:r w:rsidRPr="00486BF2">
        <w:rPr>
          <w:rFonts w:asciiTheme="minorHAnsi" w:hAnsiTheme="minorHAnsi" w:cstheme="minorHAnsi"/>
        </w:rPr>
        <w:t>entylacj</w:t>
      </w:r>
      <w:r w:rsidR="38E96918" w:rsidRPr="00486BF2">
        <w:rPr>
          <w:rFonts w:asciiTheme="minorHAnsi" w:hAnsiTheme="minorHAnsi" w:cstheme="minorHAnsi"/>
        </w:rPr>
        <w:t>a</w:t>
      </w:r>
      <w:r w:rsidRPr="00486BF2">
        <w:rPr>
          <w:rFonts w:asciiTheme="minorHAnsi" w:hAnsiTheme="minorHAnsi" w:cstheme="minorHAnsi"/>
        </w:rPr>
        <w:t xml:space="preserve"> dla szkół i </w:t>
      </w:r>
      <w:r w:rsidR="5818F230" w:rsidRPr="00486BF2">
        <w:rPr>
          <w:rFonts w:asciiTheme="minorHAnsi" w:hAnsiTheme="minorHAnsi" w:cstheme="minorHAnsi"/>
        </w:rPr>
        <w:t>domów”</w:t>
      </w:r>
    </w:p>
    <w:p w14:paraId="343342D0" w14:textId="1C0FF30C" w:rsidR="001E4ED6" w:rsidRPr="00486BF2" w:rsidRDefault="0099220D" w:rsidP="00486BF2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color w:val="000000" w:themeColor="text1"/>
        </w:rPr>
        <w:t>Celem Przedsięwzięcia „</w:t>
      </w:r>
      <w:r w:rsidR="3708A66D" w:rsidRPr="00486BF2">
        <w:rPr>
          <w:rFonts w:asciiTheme="minorHAnsi" w:hAnsiTheme="minorHAnsi" w:cstheme="minorHAnsi"/>
          <w:color w:val="000000" w:themeColor="text1"/>
        </w:rPr>
        <w:t>W</w:t>
      </w:r>
      <w:r w:rsidR="008C70D7" w:rsidRPr="00486BF2">
        <w:rPr>
          <w:rFonts w:asciiTheme="minorHAnsi" w:hAnsiTheme="minorHAnsi" w:cstheme="minorHAnsi"/>
          <w:i/>
          <w:iCs/>
          <w:color w:val="000000" w:themeColor="text1"/>
        </w:rPr>
        <w:t>entylacj</w:t>
      </w:r>
      <w:r w:rsidR="2A3263C7" w:rsidRPr="00486BF2">
        <w:rPr>
          <w:rFonts w:asciiTheme="minorHAnsi" w:hAnsiTheme="minorHAnsi" w:cstheme="minorHAnsi"/>
          <w:i/>
          <w:iCs/>
          <w:color w:val="000000" w:themeColor="text1"/>
        </w:rPr>
        <w:t>a</w:t>
      </w:r>
      <w:r w:rsidR="42AF58FC" w:rsidRPr="00486BF2">
        <w:rPr>
          <w:rFonts w:asciiTheme="minorHAnsi" w:hAnsiTheme="minorHAnsi" w:cstheme="minorHAnsi"/>
          <w:i/>
          <w:iCs/>
          <w:color w:val="000000" w:themeColor="text1"/>
        </w:rPr>
        <w:t xml:space="preserve"> dla </w:t>
      </w:r>
      <w:r w:rsidR="001E4ED6" w:rsidRPr="00486BF2">
        <w:rPr>
          <w:rFonts w:asciiTheme="minorHAnsi" w:hAnsiTheme="minorHAnsi" w:cstheme="minorHAnsi"/>
          <w:i/>
          <w:iCs/>
          <w:color w:val="000000" w:themeColor="text1"/>
        </w:rPr>
        <w:t>szkół i domów</w:t>
      </w:r>
      <w:r w:rsidRPr="00486BF2">
        <w:rPr>
          <w:rFonts w:asciiTheme="minorHAnsi" w:hAnsiTheme="minorHAnsi" w:cstheme="minorHAnsi"/>
          <w:color w:val="000000" w:themeColor="text1"/>
        </w:rPr>
        <w:t>” jest opracowanie innowacyjnych, efektywnych ekonomicznie systemów wentylacji mechanicznej,</w:t>
      </w:r>
      <w:r w:rsidR="69C880E9" w:rsidRPr="00486BF2">
        <w:rPr>
          <w:rFonts w:asciiTheme="minorHAnsi" w:hAnsiTheme="minorHAnsi" w:cstheme="minorHAnsi"/>
          <w:color w:val="000000" w:themeColor="text1"/>
        </w:rPr>
        <w:t xml:space="preserve"> z regulacją </w:t>
      </w:r>
      <w:r w:rsidR="74F10979" w:rsidRPr="00486BF2">
        <w:rPr>
          <w:rFonts w:asciiTheme="minorHAnsi" w:hAnsiTheme="minorHAnsi" w:cstheme="minorHAnsi"/>
          <w:color w:val="000000" w:themeColor="text1"/>
        </w:rPr>
        <w:t>temperatury</w:t>
      </w:r>
      <w:r w:rsidR="69C880E9" w:rsidRPr="00486BF2">
        <w:rPr>
          <w:rFonts w:asciiTheme="minorHAnsi" w:hAnsiTheme="minorHAnsi" w:cstheme="minorHAnsi"/>
          <w:color w:val="000000" w:themeColor="text1"/>
        </w:rPr>
        <w:t xml:space="preserve"> powietrza nawiewanego,</w:t>
      </w:r>
      <w:r w:rsidRPr="00486BF2">
        <w:rPr>
          <w:rFonts w:asciiTheme="minorHAnsi" w:hAnsiTheme="minorHAnsi" w:cstheme="minorHAnsi"/>
          <w:color w:val="000000" w:themeColor="text1"/>
        </w:rPr>
        <w:t xml:space="preserve"> gwarantujących wysoką jakość powietrza (</w:t>
      </w:r>
      <w:r w:rsidR="00AF2A53" w:rsidRPr="00486BF2">
        <w:rPr>
          <w:rFonts w:asciiTheme="minorHAnsi" w:hAnsiTheme="minorHAnsi" w:cstheme="minorHAnsi"/>
          <w:color w:val="000000" w:themeColor="text1"/>
        </w:rPr>
        <w:t>obniżenie stężenia</w:t>
      </w:r>
      <w:r w:rsidRPr="00486BF2">
        <w:rPr>
          <w:rFonts w:asciiTheme="minorHAnsi" w:hAnsiTheme="minorHAnsi" w:cstheme="minorHAnsi"/>
          <w:color w:val="000000" w:themeColor="text1"/>
        </w:rPr>
        <w:t xml:space="preserve"> CO</w:t>
      </w:r>
      <w:r w:rsidRPr="00486BF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486BF2">
        <w:rPr>
          <w:rFonts w:asciiTheme="minorHAnsi" w:hAnsiTheme="minorHAnsi" w:cstheme="minorHAnsi"/>
          <w:color w:val="000000" w:themeColor="text1"/>
        </w:rPr>
        <w:t xml:space="preserve">, filtrację cząstek </w:t>
      </w:r>
      <w:r w:rsidR="00AF2A53" w:rsidRPr="00486BF2">
        <w:rPr>
          <w:rFonts w:asciiTheme="minorHAnsi" w:hAnsiTheme="minorHAnsi" w:cstheme="minorHAnsi"/>
          <w:color w:val="000000" w:themeColor="text1"/>
        </w:rPr>
        <w:t>PM2,5 oraz PM10,</w:t>
      </w:r>
      <w:r w:rsidRPr="00486BF2">
        <w:rPr>
          <w:rFonts w:asciiTheme="minorHAnsi" w:hAnsiTheme="minorHAnsi" w:cstheme="minorHAnsi"/>
          <w:color w:val="000000" w:themeColor="text1"/>
        </w:rPr>
        <w:t xml:space="preserve"> obniżenie zanieczyszczeń mikrobiologicznych, przy minimalizacji zapotrzebowania na energię do ogrzewania i chłodzenia pomieszczeń (odzysk ciepła, chłodu i wilgoci</w:t>
      </w:r>
      <w:r w:rsidR="00F16EA3" w:rsidRPr="00486BF2">
        <w:rPr>
          <w:rFonts w:asciiTheme="minorHAnsi" w:hAnsiTheme="minorHAnsi" w:cstheme="minorHAnsi"/>
          <w:color w:val="000000" w:themeColor="text1"/>
        </w:rPr>
        <w:t>, w przypadku każdego z Działań: „</w:t>
      </w:r>
      <w:r w:rsidR="00F16EA3" w:rsidRPr="00486BF2">
        <w:rPr>
          <w:rFonts w:asciiTheme="minorHAnsi" w:hAnsiTheme="minorHAnsi" w:cstheme="minorHAnsi"/>
          <w:b/>
          <w:bCs/>
          <w:color w:val="000000" w:themeColor="text1"/>
        </w:rPr>
        <w:t>Rozwiązanie”</w:t>
      </w:r>
      <w:r w:rsidRPr="00486BF2">
        <w:rPr>
          <w:rFonts w:asciiTheme="minorHAnsi" w:hAnsiTheme="minorHAnsi" w:cstheme="minorHAnsi"/>
          <w:color w:val="000000" w:themeColor="text1"/>
        </w:rPr>
        <w:t>)</w:t>
      </w:r>
      <w:r w:rsidR="242840BB" w:rsidRPr="00486BF2">
        <w:rPr>
          <w:rFonts w:asciiTheme="minorHAnsi" w:hAnsiTheme="minorHAnsi" w:cstheme="minorHAnsi"/>
          <w:color w:val="000000" w:themeColor="text1"/>
        </w:rPr>
        <w:t xml:space="preserve">, przeznaczonych dla istniejących sal lekcyjnych </w:t>
      </w:r>
      <w:r w:rsidR="242840BB" w:rsidRPr="00486BF2">
        <w:rPr>
          <w:rFonts w:asciiTheme="minorHAnsi" w:hAnsiTheme="minorHAnsi" w:cstheme="minorHAnsi"/>
          <w:b/>
          <w:bCs/>
          <w:color w:val="000000" w:themeColor="text1"/>
        </w:rPr>
        <w:t>(Działanie 1)</w:t>
      </w:r>
      <w:r w:rsidR="242840BB" w:rsidRPr="00486BF2">
        <w:rPr>
          <w:rFonts w:asciiTheme="minorHAnsi" w:hAnsiTheme="minorHAnsi" w:cstheme="minorHAnsi"/>
          <w:color w:val="000000" w:themeColor="text1"/>
        </w:rPr>
        <w:t xml:space="preserve"> oraz istniejących mieszkań w budynkach wielorodzinnych </w:t>
      </w:r>
      <w:r w:rsidR="242840BB" w:rsidRPr="00486BF2">
        <w:rPr>
          <w:rFonts w:asciiTheme="minorHAnsi" w:hAnsiTheme="minorHAnsi" w:cstheme="minorHAnsi"/>
          <w:b/>
          <w:bCs/>
          <w:color w:val="000000" w:themeColor="text1"/>
        </w:rPr>
        <w:t>(Działanie 2)</w:t>
      </w:r>
      <w:r w:rsidRPr="00486BF2">
        <w:rPr>
          <w:rFonts w:asciiTheme="minorHAnsi" w:hAnsiTheme="minorHAnsi" w:cstheme="minorHAnsi"/>
          <w:color w:val="000000" w:themeColor="text1"/>
        </w:rPr>
        <w:t xml:space="preserve">. </w:t>
      </w:r>
    </w:p>
    <w:p w14:paraId="10FCB031" w14:textId="2A7333C2" w:rsidR="001E4ED6" w:rsidRPr="00486BF2" w:rsidRDefault="001E4ED6" w:rsidP="001E4ED6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color w:val="000000" w:themeColor="text1"/>
        </w:rPr>
        <w:t xml:space="preserve">W ramach </w:t>
      </w:r>
      <w:r w:rsidR="008C70D7" w:rsidRPr="00486BF2">
        <w:rPr>
          <w:rFonts w:asciiTheme="minorHAnsi" w:hAnsiTheme="minorHAnsi" w:cstheme="minorHAnsi"/>
          <w:color w:val="000000" w:themeColor="text1"/>
        </w:rPr>
        <w:t xml:space="preserve">Przedsięwzięcia „Wentylacja </w:t>
      </w:r>
      <w:r w:rsidRPr="00486BF2">
        <w:rPr>
          <w:rFonts w:asciiTheme="minorHAnsi" w:hAnsiTheme="minorHAnsi" w:cstheme="minorHAnsi"/>
          <w:color w:val="000000" w:themeColor="text1"/>
        </w:rPr>
        <w:t>szkół i domów” prace badawczo-rozwojowe prowadzone będą w ramach dwóch równolegle realizowanych Działań:</w:t>
      </w:r>
    </w:p>
    <w:p w14:paraId="41FF3999" w14:textId="376BC992" w:rsidR="001E4ED6" w:rsidRPr="00486BF2" w:rsidRDefault="6F44D2C7" w:rsidP="486C5CEF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color w:val="000000" w:themeColor="text1"/>
        </w:rPr>
        <w:t xml:space="preserve">- 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>Działanie 1:</w:t>
      </w:r>
      <w:r w:rsidRPr="00486BF2">
        <w:rPr>
          <w:rFonts w:asciiTheme="minorHAnsi" w:hAnsiTheme="minorHAnsi" w:cstheme="minorHAnsi"/>
          <w:color w:val="000000" w:themeColor="text1"/>
        </w:rPr>
        <w:t xml:space="preserve"> „</w:t>
      </w:r>
      <w:r w:rsidRPr="00486BF2">
        <w:rPr>
          <w:rFonts w:asciiTheme="minorHAnsi" w:hAnsiTheme="minorHAnsi" w:cstheme="minorHAnsi"/>
          <w:i/>
          <w:iCs/>
          <w:color w:val="000000" w:themeColor="text1"/>
        </w:rPr>
        <w:t>Wentylacja sal lekcyjnych</w:t>
      </w:r>
      <w:r w:rsidRPr="00486BF2">
        <w:rPr>
          <w:rFonts w:asciiTheme="minorHAnsi" w:hAnsiTheme="minorHAnsi" w:cstheme="minorHAnsi"/>
          <w:color w:val="000000" w:themeColor="text1"/>
        </w:rPr>
        <w:t>”</w:t>
      </w:r>
      <w:r w:rsidR="00CFA824" w:rsidRPr="00486BF2">
        <w:rPr>
          <w:rFonts w:asciiTheme="minorHAnsi" w:hAnsiTheme="minorHAnsi" w:cstheme="minorHAnsi"/>
          <w:color w:val="000000" w:themeColor="text1"/>
        </w:rPr>
        <w:t>,</w:t>
      </w:r>
      <w:r w:rsidRPr="00486BF2">
        <w:rPr>
          <w:rFonts w:asciiTheme="minorHAnsi" w:hAnsiTheme="minorHAnsi" w:cstheme="minorHAnsi"/>
          <w:color w:val="000000" w:themeColor="text1"/>
        </w:rPr>
        <w:t xml:space="preserve"> w ramach którego </w:t>
      </w:r>
      <w:r w:rsidR="57EC556A" w:rsidRPr="00486BF2">
        <w:rPr>
          <w:rFonts w:asciiTheme="minorHAnsi" w:hAnsiTheme="minorHAnsi" w:cstheme="minorHAnsi"/>
          <w:color w:val="000000" w:themeColor="text1"/>
        </w:rPr>
        <w:t xml:space="preserve">Uczestnicy Przedsięwzięcia </w:t>
      </w:r>
      <w:r w:rsidRPr="00486BF2">
        <w:rPr>
          <w:rFonts w:asciiTheme="minorHAnsi" w:hAnsiTheme="minorHAnsi" w:cstheme="minorHAnsi"/>
          <w:color w:val="000000" w:themeColor="text1"/>
        </w:rPr>
        <w:t xml:space="preserve">będą opracowywać </w:t>
      </w:r>
      <w:r w:rsidR="44F58ACA" w:rsidRPr="00486BF2">
        <w:rPr>
          <w:rFonts w:asciiTheme="minorHAnsi" w:hAnsiTheme="minorHAnsi" w:cstheme="minorHAnsi"/>
          <w:color w:val="000000" w:themeColor="text1"/>
        </w:rPr>
        <w:t>System wentylacji</w:t>
      </w:r>
      <w:r w:rsidRPr="00486BF2">
        <w:rPr>
          <w:rFonts w:asciiTheme="minorHAnsi" w:hAnsiTheme="minorHAnsi" w:cstheme="minorHAnsi"/>
          <w:color w:val="000000" w:themeColor="text1"/>
        </w:rPr>
        <w:t xml:space="preserve"> mechanicznej</w:t>
      </w:r>
      <w:r w:rsidR="5BB45D0E" w:rsidRPr="00486BF2">
        <w:rPr>
          <w:rFonts w:asciiTheme="minorHAnsi" w:hAnsiTheme="minorHAnsi" w:cstheme="minorHAnsi"/>
          <w:color w:val="000000" w:themeColor="text1"/>
        </w:rPr>
        <w:t xml:space="preserve"> (technologii)</w:t>
      </w:r>
      <w:r w:rsidRPr="00486BF2">
        <w:rPr>
          <w:rFonts w:asciiTheme="minorHAnsi" w:hAnsiTheme="minorHAnsi" w:cstheme="minorHAnsi"/>
          <w:color w:val="000000" w:themeColor="text1"/>
        </w:rPr>
        <w:t xml:space="preserve">, zależnej od potrzeb </w:t>
      </w:r>
      <w:r w:rsidR="57415D78" w:rsidRPr="00486BF2">
        <w:rPr>
          <w:rFonts w:asciiTheme="minorHAnsi" w:hAnsiTheme="minorHAnsi" w:cstheme="minorHAnsi"/>
          <w:color w:val="000000" w:themeColor="text1"/>
        </w:rPr>
        <w:t xml:space="preserve">Użytkowników </w:t>
      </w:r>
      <w:r w:rsidRPr="00486BF2">
        <w:rPr>
          <w:rFonts w:asciiTheme="minorHAnsi" w:hAnsiTheme="minorHAnsi" w:cstheme="minorHAnsi"/>
          <w:color w:val="000000" w:themeColor="text1"/>
        </w:rPr>
        <w:t>z odzyskiem cie</w:t>
      </w:r>
      <w:r w:rsidR="44F58ACA" w:rsidRPr="00486BF2">
        <w:rPr>
          <w:rFonts w:asciiTheme="minorHAnsi" w:hAnsiTheme="minorHAnsi" w:cstheme="minorHAnsi"/>
          <w:color w:val="000000" w:themeColor="text1"/>
        </w:rPr>
        <w:t>pła, chłodu i wilgoci oraz</w:t>
      </w:r>
      <w:r w:rsidRPr="00486BF2">
        <w:rPr>
          <w:rFonts w:asciiTheme="minorHAnsi" w:hAnsiTheme="minorHAnsi" w:cstheme="minorHAnsi"/>
          <w:color w:val="000000" w:themeColor="text1"/>
        </w:rPr>
        <w:t xml:space="preserve"> demonstrować jego działanie za pomocą </w:t>
      </w:r>
      <w:r w:rsidR="4EE1BE0D" w:rsidRPr="00486BF2">
        <w:rPr>
          <w:rFonts w:asciiTheme="minorHAnsi" w:hAnsiTheme="minorHAnsi" w:cstheme="minorHAnsi"/>
          <w:color w:val="000000" w:themeColor="text1"/>
        </w:rPr>
        <w:t xml:space="preserve">Prototypu </w:t>
      </w:r>
      <w:r w:rsidRPr="00486BF2">
        <w:rPr>
          <w:rFonts w:asciiTheme="minorHAnsi" w:hAnsiTheme="minorHAnsi" w:cstheme="minorHAnsi"/>
          <w:color w:val="000000" w:themeColor="text1"/>
        </w:rPr>
        <w:t xml:space="preserve">Systemu </w:t>
      </w:r>
      <w:r w:rsidR="5D36E0B1" w:rsidRPr="00486BF2">
        <w:rPr>
          <w:rFonts w:asciiTheme="minorHAnsi" w:hAnsiTheme="minorHAnsi" w:cstheme="minorHAnsi"/>
          <w:color w:val="000000" w:themeColor="text1"/>
        </w:rPr>
        <w:t>w</w:t>
      </w:r>
      <w:r w:rsidRPr="00486BF2">
        <w:rPr>
          <w:rFonts w:asciiTheme="minorHAnsi" w:hAnsiTheme="minorHAnsi" w:cstheme="minorHAnsi"/>
          <w:color w:val="000000" w:themeColor="text1"/>
        </w:rPr>
        <w:t>entylacji</w:t>
      </w:r>
      <w:r w:rsidR="7B8B310E" w:rsidRPr="00486BF2">
        <w:rPr>
          <w:rFonts w:asciiTheme="minorHAnsi" w:hAnsiTheme="minorHAnsi" w:cstheme="minorHAnsi"/>
          <w:color w:val="000000" w:themeColor="text1"/>
        </w:rPr>
        <w:t xml:space="preserve"> A</w:t>
      </w:r>
      <w:r w:rsidR="0707DE55" w:rsidRPr="00486BF2">
        <w:rPr>
          <w:rFonts w:asciiTheme="minorHAnsi" w:hAnsiTheme="minorHAnsi" w:cstheme="minorHAnsi"/>
          <w:color w:val="000000" w:themeColor="text1"/>
        </w:rPr>
        <w:t xml:space="preserve"> w warunkach laboratoryjnych </w:t>
      </w:r>
      <w:r w:rsidRPr="00486BF2">
        <w:rPr>
          <w:rFonts w:asciiTheme="minorHAnsi" w:hAnsiTheme="minorHAnsi" w:cstheme="minorHAnsi"/>
          <w:color w:val="000000" w:themeColor="text1"/>
        </w:rPr>
        <w:t xml:space="preserve">(Etap I) oraz </w:t>
      </w:r>
      <w:r w:rsidR="4EE1BE0D" w:rsidRPr="00486BF2">
        <w:rPr>
          <w:rFonts w:asciiTheme="minorHAnsi" w:hAnsiTheme="minorHAnsi" w:cstheme="minorHAnsi"/>
          <w:color w:val="000000" w:themeColor="text1"/>
        </w:rPr>
        <w:t>Demonstratora Systemu Wentylacji</w:t>
      </w:r>
      <w:r w:rsidR="0F5C9856" w:rsidRPr="00486BF2">
        <w:rPr>
          <w:rFonts w:asciiTheme="minorHAnsi" w:hAnsiTheme="minorHAnsi" w:cstheme="minorHAnsi"/>
          <w:color w:val="000000" w:themeColor="text1"/>
        </w:rPr>
        <w:t xml:space="preserve"> A</w:t>
      </w:r>
      <w:r w:rsidR="4EE1BE0D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707DE55" w:rsidRPr="00486BF2">
        <w:rPr>
          <w:rFonts w:asciiTheme="minorHAnsi" w:hAnsiTheme="minorHAnsi" w:cstheme="minorHAnsi"/>
          <w:color w:val="000000" w:themeColor="text1"/>
        </w:rPr>
        <w:t>w</w:t>
      </w:r>
      <w:r w:rsidR="50007A72" w:rsidRPr="00486BF2">
        <w:rPr>
          <w:rFonts w:asciiTheme="minorHAnsi" w:hAnsiTheme="minorHAnsi" w:cstheme="minorHAnsi"/>
          <w:color w:val="000000" w:themeColor="text1"/>
        </w:rPr>
        <w:t> </w:t>
      </w:r>
      <w:r w:rsidR="6F86B866" w:rsidRPr="00486BF2">
        <w:rPr>
          <w:rFonts w:asciiTheme="minorHAnsi" w:hAnsiTheme="minorHAnsi" w:cstheme="minorHAnsi"/>
          <w:color w:val="000000" w:themeColor="text1"/>
        </w:rPr>
        <w:t xml:space="preserve">warunkach </w:t>
      </w:r>
      <w:r w:rsidR="0707DE55" w:rsidRPr="00486BF2">
        <w:rPr>
          <w:rFonts w:asciiTheme="minorHAnsi" w:hAnsiTheme="minorHAnsi" w:cstheme="minorHAnsi"/>
          <w:color w:val="000000" w:themeColor="text1"/>
        </w:rPr>
        <w:t xml:space="preserve">rzeczywistych </w:t>
      </w:r>
      <w:r w:rsidR="4EE1BE0D" w:rsidRPr="00486BF2">
        <w:rPr>
          <w:rFonts w:asciiTheme="minorHAnsi" w:hAnsiTheme="minorHAnsi" w:cstheme="minorHAnsi"/>
          <w:color w:val="000000" w:themeColor="text1"/>
        </w:rPr>
        <w:t xml:space="preserve">tj. zamontowanego </w:t>
      </w:r>
      <w:r w:rsidR="6F86B866" w:rsidRPr="00486BF2">
        <w:rPr>
          <w:rFonts w:asciiTheme="minorHAnsi" w:hAnsiTheme="minorHAnsi" w:cstheme="minorHAnsi"/>
          <w:color w:val="000000" w:themeColor="text1"/>
        </w:rPr>
        <w:t xml:space="preserve">w </w:t>
      </w:r>
      <w:r w:rsidR="60666D7C" w:rsidRPr="00486BF2">
        <w:rPr>
          <w:rFonts w:asciiTheme="minorHAnsi" w:hAnsiTheme="minorHAnsi" w:cstheme="minorHAnsi"/>
          <w:color w:val="000000" w:themeColor="text1"/>
        </w:rPr>
        <w:t xml:space="preserve">istniejących </w:t>
      </w:r>
      <w:r w:rsidR="6F86B866" w:rsidRPr="00486BF2">
        <w:rPr>
          <w:rFonts w:asciiTheme="minorHAnsi" w:hAnsiTheme="minorHAnsi" w:cstheme="minorHAnsi"/>
          <w:color w:val="000000" w:themeColor="text1"/>
        </w:rPr>
        <w:t>salach lekcyjnych</w:t>
      </w:r>
      <w:r w:rsidR="00062216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 xml:space="preserve">(Etap II), </w:t>
      </w:r>
    </w:p>
    <w:p w14:paraId="37D869B0" w14:textId="6BA50F95" w:rsidR="001E4ED6" w:rsidRPr="00486BF2" w:rsidRDefault="6F44D2C7" w:rsidP="486C5CEF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color w:val="000000" w:themeColor="text1"/>
        </w:rPr>
        <w:t xml:space="preserve">- 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>Działanie 2</w:t>
      </w:r>
      <w:r w:rsidRPr="00486BF2">
        <w:rPr>
          <w:rFonts w:asciiTheme="minorHAnsi" w:hAnsiTheme="minorHAnsi" w:cstheme="minorHAnsi"/>
          <w:color w:val="000000" w:themeColor="text1"/>
        </w:rPr>
        <w:t>: „</w:t>
      </w:r>
      <w:r w:rsidRPr="00486BF2">
        <w:rPr>
          <w:rFonts w:asciiTheme="minorHAnsi" w:hAnsiTheme="minorHAnsi" w:cstheme="minorHAnsi"/>
          <w:i/>
          <w:iCs/>
          <w:color w:val="000000" w:themeColor="text1"/>
        </w:rPr>
        <w:t>Wentylacja mieszkań</w:t>
      </w:r>
      <w:r w:rsidRPr="00486BF2">
        <w:rPr>
          <w:rFonts w:asciiTheme="minorHAnsi" w:hAnsiTheme="minorHAnsi" w:cstheme="minorHAnsi"/>
          <w:color w:val="000000" w:themeColor="text1"/>
        </w:rPr>
        <w:t>”</w:t>
      </w:r>
      <w:r w:rsidR="6EA9F563" w:rsidRPr="00486BF2">
        <w:rPr>
          <w:rFonts w:asciiTheme="minorHAnsi" w:hAnsiTheme="minorHAnsi" w:cstheme="minorHAnsi"/>
          <w:color w:val="000000" w:themeColor="text1"/>
        </w:rPr>
        <w:t>,</w:t>
      </w:r>
      <w:r w:rsidRPr="00486BF2">
        <w:rPr>
          <w:rFonts w:asciiTheme="minorHAnsi" w:hAnsiTheme="minorHAnsi" w:cstheme="minorHAnsi"/>
          <w:color w:val="000000" w:themeColor="text1"/>
        </w:rPr>
        <w:t xml:space="preserve"> w ramach którego </w:t>
      </w:r>
      <w:r w:rsidR="57EC556A" w:rsidRPr="00486BF2">
        <w:rPr>
          <w:rFonts w:asciiTheme="minorHAnsi" w:hAnsiTheme="minorHAnsi" w:cstheme="minorHAnsi"/>
          <w:color w:val="000000" w:themeColor="text1"/>
        </w:rPr>
        <w:t xml:space="preserve">Uczestnicy Przedsięwzięcia </w:t>
      </w:r>
      <w:r w:rsidRPr="00486BF2">
        <w:rPr>
          <w:rFonts w:asciiTheme="minorHAnsi" w:hAnsiTheme="minorHAnsi" w:cstheme="minorHAnsi"/>
          <w:color w:val="000000" w:themeColor="text1"/>
        </w:rPr>
        <w:t xml:space="preserve">będą opracowywać </w:t>
      </w:r>
      <w:r w:rsidR="44F58ACA" w:rsidRPr="00486BF2">
        <w:rPr>
          <w:rFonts w:asciiTheme="minorHAnsi" w:hAnsiTheme="minorHAnsi" w:cstheme="minorHAnsi"/>
          <w:color w:val="000000" w:themeColor="text1"/>
        </w:rPr>
        <w:t>System wentylacji</w:t>
      </w:r>
      <w:r w:rsidRPr="00486BF2">
        <w:rPr>
          <w:rFonts w:asciiTheme="minorHAnsi" w:hAnsiTheme="minorHAnsi" w:cstheme="minorHAnsi"/>
          <w:color w:val="000000" w:themeColor="text1"/>
        </w:rPr>
        <w:t xml:space="preserve"> mechanicznej</w:t>
      </w:r>
      <w:r w:rsidR="5BB45D0E" w:rsidRPr="00486BF2">
        <w:rPr>
          <w:rFonts w:asciiTheme="minorHAnsi" w:hAnsiTheme="minorHAnsi" w:cstheme="minorHAnsi"/>
          <w:color w:val="000000" w:themeColor="text1"/>
        </w:rPr>
        <w:t xml:space="preserve"> (technologii)</w:t>
      </w:r>
      <w:r w:rsidRPr="00486BF2">
        <w:rPr>
          <w:rFonts w:asciiTheme="minorHAnsi" w:hAnsiTheme="minorHAnsi" w:cstheme="minorHAnsi"/>
          <w:color w:val="000000" w:themeColor="text1"/>
        </w:rPr>
        <w:t>, zależnej od potrzeb</w:t>
      </w:r>
      <w:r w:rsidR="0E8011AD" w:rsidRPr="00486BF2">
        <w:rPr>
          <w:rFonts w:asciiTheme="minorHAnsi" w:hAnsiTheme="minorHAnsi" w:cstheme="minorHAnsi"/>
          <w:color w:val="000000" w:themeColor="text1"/>
        </w:rPr>
        <w:t xml:space="preserve"> Użytkowników</w:t>
      </w:r>
      <w:r w:rsidRPr="00486BF2">
        <w:rPr>
          <w:rFonts w:asciiTheme="minorHAnsi" w:hAnsiTheme="minorHAnsi" w:cstheme="minorHAnsi"/>
          <w:color w:val="000000" w:themeColor="text1"/>
        </w:rPr>
        <w:t xml:space="preserve"> z odzy</w:t>
      </w:r>
      <w:r w:rsidR="44F58ACA" w:rsidRPr="00486BF2">
        <w:rPr>
          <w:rFonts w:asciiTheme="minorHAnsi" w:hAnsiTheme="minorHAnsi" w:cstheme="minorHAnsi"/>
          <w:color w:val="000000" w:themeColor="text1"/>
        </w:rPr>
        <w:t>skiem ciepła, chłodu i</w:t>
      </w:r>
      <w:r w:rsidR="50007A72" w:rsidRPr="00486BF2">
        <w:rPr>
          <w:rFonts w:asciiTheme="minorHAnsi" w:hAnsiTheme="minorHAnsi" w:cstheme="minorHAnsi"/>
          <w:color w:val="000000" w:themeColor="text1"/>
        </w:rPr>
        <w:t> </w:t>
      </w:r>
      <w:r w:rsidR="44F58ACA" w:rsidRPr="00486BF2">
        <w:rPr>
          <w:rFonts w:asciiTheme="minorHAnsi" w:hAnsiTheme="minorHAnsi" w:cstheme="minorHAnsi"/>
          <w:color w:val="000000" w:themeColor="text1"/>
        </w:rPr>
        <w:t>wilgoci oraz</w:t>
      </w:r>
      <w:r w:rsidRPr="00486BF2">
        <w:rPr>
          <w:rFonts w:asciiTheme="minorHAnsi" w:hAnsiTheme="minorHAnsi" w:cstheme="minorHAnsi"/>
          <w:color w:val="000000" w:themeColor="text1"/>
        </w:rPr>
        <w:t xml:space="preserve"> demonstrować jego działanie za pomocą</w:t>
      </w:r>
      <w:r w:rsidR="4EE1BE0D" w:rsidRPr="00486BF2">
        <w:rPr>
          <w:rFonts w:asciiTheme="minorHAnsi" w:hAnsiTheme="minorHAnsi" w:cstheme="minorHAnsi"/>
          <w:color w:val="000000" w:themeColor="text1"/>
        </w:rPr>
        <w:t xml:space="preserve"> Prototypu</w:t>
      </w:r>
      <w:r w:rsidR="60666D7C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 xml:space="preserve">Systemu </w:t>
      </w:r>
      <w:r w:rsidR="01A9140A" w:rsidRPr="00486BF2">
        <w:rPr>
          <w:rFonts w:asciiTheme="minorHAnsi" w:hAnsiTheme="minorHAnsi" w:cstheme="minorHAnsi"/>
          <w:color w:val="000000" w:themeColor="text1"/>
        </w:rPr>
        <w:t>w</w:t>
      </w:r>
      <w:r w:rsidRPr="00486BF2">
        <w:rPr>
          <w:rFonts w:asciiTheme="minorHAnsi" w:hAnsiTheme="minorHAnsi" w:cstheme="minorHAnsi"/>
          <w:color w:val="000000" w:themeColor="text1"/>
        </w:rPr>
        <w:t>entylacji</w:t>
      </w:r>
      <w:r w:rsidR="138E518C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60666D7C" w:rsidRPr="00486BF2">
        <w:rPr>
          <w:rFonts w:asciiTheme="minorHAnsi" w:hAnsiTheme="minorHAnsi" w:cstheme="minorHAnsi"/>
          <w:color w:val="000000" w:themeColor="text1"/>
        </w:rPr>
        <w:t xml:space="preserve">w warunkach laboratoryjnych </w:t>
      </w:r>
      <w:r w:rsidRPr="00486BF2">
        <w:rPr>
          <w:rFonts w:asciiTheme="minorHAnsi" w:hAnsiTheme="minorHAnsi" w:cstheme="minorHAnsi"/>
          <w:color w:val="000000" w:themeColor="text1"/>
        </w:rPr>
        <w:t>(Etap I) oraz</w:t>
      </w:r>
      <w:r w:rsidR="4EE1BE0D" w:rsidRPr="00486BF2">
        <w:rPr>
          <w:rFonts w:asciiTheme="minorHAnsi" w:hAnsiTheme="minorHAnsi" w:cstheme="minorHAnsi"/>
          <w:color w:val="000000" w:themeColor="text1"/>
        </w:rPr>
        <w:t xml:space="preserve"> Demonstratora Systemu Wentylacji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74BF0151" w:rsidRPr="00486BF2">
        <w:rPr>
          <w:rFonts w:asciiTheme="minorHAnsi" w:hAnsiTheme="minorHAnsi" w:cstheme="minorHAnsi"/>
          <w:color w:val="000000" w:themeColor="text1"/>
        </w:rPr>
        <w:t xml:space="preserve">B </w:t>
      </w:r>
      <w:r w:rsidR="60666D7C" w:rsidRPr="00486BF2">
        <w:rPr>
          <w:rFonts w:asciiTheme="minorHAnsi" w:hAnsiTheme="minorHAnsi" w:cstheme="minorHAnsi"/>
          <w:color w:val="000000" w:themeColor="text1"/>
        </w:rPr>
        <w:t>w</w:t>
      </w:r>
      <w:r w:rsidR="50007A72" w:rsidRPr="00486BF2">
        <w:rPr>
          <w:rFonts w:asciiTheme="minorHAnsi" w:hAnsiTheme="minorHAnsi" w:cstheme="minorHAnsi"/>
          <w:color w:val="000000" w:themeColor="text1"/>
        </w:rPr>
        <w:t> </w:t>
      </w:r>
      <w:r w:rsidR="4EE1BE0D" w:rsidRPr="00486BF2">
        <w:rPr>
          <w:rFonts w:asciiTheme="minorHAnsi" w:hAnsiTheme="minorHAnsi" w:cstheme="minorHAnsi"/>
          <w:color w:val="000000" w:themeColor="text1"/>
        </w:rPr>
        <w:t>warunkach rzeczywistych tj. zamontowanego w</w:t>
      </w:r>
      <w:r w:rsidR="60666D7C" w:rsidRPr="00486BF2">
        <w:rPr>
          <w:rFonts w:asciiTheme="minorHAnsi" w:hAnsiTheme="minorHAnsi" w:cstheme="minorHAnsi"/>
          <w:color w:val="000000" w:themeColor="text1"/>
        </w:rPr>
        <w:t xml:space="preserve"> istniejących mieszkaniach</w:t>
      </w:r>
      <w:r w:rsidRPr="00486BF2">
        <w:rPr>
          <w:rFonts w:asciiTheme="minorHAnsi" w:hAnsiTheme="minorHAnsi" w:cstheme="minorHAnsi"/>
          <w:color w:val="000000" w:themeColor="text1"/>
        </w:rPr>
        <w:t xml:space="preserve"> (Etap II). </w:t>
      </w:r>
    </w:p>
    <w:p w14:paraId="4CF566E1" w14:textId="0037AAB8" w:rsidR="001E4ED6" w:rsidRPr="00486BF2" w:rsidRDefault="001E4ED6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color w:val="000000" w:themeColor="text1"/>
        </w:rPr>
        <w:t>Zamawiający określił Wymagania Obligatoryjne</w:t>
      </w:r>
      <w:r w:rsidR="00E84B51" w:rsidRPr="00486BF2">
        <w:rPr>
          <w:rFonts w:asciiTheme="minorHAnsi" w:hAnsiTheme="minorHAnsi" w:cstheme="minorHAnsi"/>
          <w:color w:val="000000" w:themeColor="text1"/>
        </w:rPr>
        <w:t>, K</w:t>
      </w:r>
      <w:r w:rsidRPr="00486BF2">
        <w:rPr>
          <w:rFonts w:asciiTheme="minorHAnsi" w:hAnsiTheme="minorHAnsi" w:cstheme="minorHAnsi"/>
          <w:color w:val="000000" w:themeColor="text1"/>
        </w:rPr>
        <w:t>onkursowe oraz J</w:t>
      </w:r>
      <w:r w:rsidR="00B2721F" w:rsidRPr="00486BF2">
        <w:rPr>
          <w:rFonts w:asciiTheme="minorHAnsi" w:hAnsiTheme="minorHAnsi" w:cstheme="minorHAnsi"/>
          <w:color w:val="000000" w:themeColor="text1"/>
        </w:rPr>
        <w:t>akościowe dla każdego z Działań: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</w:p>
    <w:p w14:paraId="77711619" w14:textId="56BFBC04" w:rsidR="001E4ED6" w:rsidRPr="00486BF2" w:rsidRDefault="001E4ED6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color w:val="000000" w:themeColor="text1"/>
        </w:rPr>
        <w:t xml:space="preserve">- dla 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>Działania 1</w:t>
      </w:r>
      <w:r w:rsidR="00933D56" w:rsidRPr="00486BF2">
        <w:rPr>
          <w:rFonts w:asciiTheme="minorHAnsi" w:hAnsiTheme="minorHAnsi" w:cstheme="minorHAnsi"/>
          <w:b/>
          <w:bCs/>
          <w:color w:val="000000" w:themeColor="text1"/>
        </w:rPr>
        <w:t>:</w:t>
      </w:r>
      <w:r w:rsidRPr="00486BF2">
        <w:rPr>
          <w:rFonts w:asciiTheme="minorHAnsi" w:hAnsiTheme="minorHAnsi" w:cstheme="minorHAnsi"/>
          <w:color w:val="000000" w:themeColor="text1"/>
        </w:rPr>
        <w:t xml:space="preserve"> „Wentylacja sal lekcyjnych” wymagania przedstawiono odpowiednio w Tabelach </w:t>
      </w:r>
      <w:r w:rsidR="00017A75" w:rsidRPr="00486BF2">
        <w:rPr>
          <w:rFonts w:asciiTheme="minorHAnsi" w:hAnsiTheme="minorHAnsi" w:cstheme="minorHAnsi"/>
          <w:color w:val="000000" w:themeColor="text1"/>
        </w:rPr>
        <w:t>1-</w:t>
      </w:r>
      <w:r w:rsidR="514C4459" w:rsidRPr="00486BF2">
        <w:rPr>
          <w:rFonts w:asciiTheme="minorHAnsi" w:hAnsiTheme="minorHAnsi" w:cstheme="minorHAnsi"/>
          <w:color w:val="000000" w:themeColor="text1"/>
        </w:rPr>
        <w:t>8</w:t>
      </w:r>
      <w:r w:rsidRPr="00486BF2">
        <w:rPr>
          <w:rFonts w:asciiTheme="minorHAnsi" w:hAnsiTheme="minorHAnsi" w:cstheme="minorHAnsi"/>
          <w:color w:val="000000" w:themeColor="text1"/>
        </w:rPr>
        <w:t>,</w:t>
      </w:r>
    </w:p>
    <w:p w14:paraId="795B90B1" w14:textId="40FE4333" w:rsidR="001E4ED6" w:rsidRPr="00486BF2" w:rsidRDefault="001E4ED6" w:rsidP="376B50F3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color w:val="000000" w:themeColor="text1"/>
        </w:rPr>
        <w:t xml:space="preserve">- dla 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>Działania 2</w:t>
      </w:r>
      <w:r w:rsidR="00933D56" w:rsidRPr="00486BF2">
        <w:rPr>
          <w:rFonts w:asciiTheme="minorHAnsi" w:hAnsiTheme="minorHAnsi" w:cstheme="minorHAnsi"/>
          <w:b/>
          <w:bCs/>
          <w:color w:val="000000" w:themeColor="text1"/>
        </w:rPr>
        <w:t>:</w:t>
      </w:r>
      <w:r w:rsidRPr="00486BF2">
        <w:rPr>
          <w:rFonts w:asciiTheme="minorHAnsi" w:hAnsiTheme="minorHAnsi" w:cstheme="minorHAnsi"/>
          <w:color w:val="000000" w:themeColor="text1"/>
        </w:rPr>
        <w:t xml:space="preserve"> „</w:t>
      </w:r>
      <w:r w:rsidR="00CD1633" w:rsidRPr="00486BF2">
        <w:rPr>
          <w:rFonts w:asciiTheme="minorHAnsi" w:hAnsiTheme="minorHAnsi" w:cstheme="minorHAnsi"/>
          <w:color w:val="000000" w:themeColor="text1"/>
        </w:rPr>
        <w:t xml:space="preserve">Wentylacja </w:t>
      </w:r>
      <w:r w:rsidRPr="00486BF2">
        <w:rPr>
          <w:rFonts w:asciiTheme="minorHAnsi" w:hAnsiTheme="minorHAnsi" w:cstheme="minorHAnsi"/>
          <w:color w:val="000000" w:themeColor="text1"/>
        </w:rPr>
        <w:t xml:space="preserve">mieszkań” wymagania przedstawiono w Tabelach </w:t>
      </w:r>
      <w:r w:rsidR="1DCC76B5" w:rsidRPr="00486BF2">
        <w:rPr>
          <w:rFonts w:asciiTheme="minorHAnsi" w:hAnsiTheme="minorHAnsi" w:cstheme="minorHAnsi"/>
          <w:color w:val="000000" w:themeColor="text1"/>
        </w:rPr>
        <w:t>9</w:t>
      </w:r>
      <w:r w:rsidR="00017A75" w:rsidRPr="00486BF2">
        <w:rPr>
          <w:rFonts w:asciiTheme="minorHAnsi" w:hAnsiTheme="minorHAnsi" w:cstheme="minorHAnsi"/>
          <w:color w:val="000000" w:themeColor="text1"/>
        </w:rPr>
        <w:t>-1</w:t>
      </w:r>
      <w:r w:rsidR="16C24CA0" w:rsidRPr="00486BF2">
        <w:rPr>
          <w:rFonts w:asciiTheme="minorHAnsi" w:hAnsiTheme="minorHAnsi" w:cstheme="minorHAnsi"/>
          <w:color w:val="000000" w:themeColor="text1"/>
        </w:rPr>
        <w:t>7</w:t>
      </w:r>
      <w:r w:rsidRPr="00486BF2">
        <w:rPr>
          <w:rFonts w:asciiTheme="minorHAnsi" w:hAnsiTheme="minorHAnsi" w:cstheme="minorHAnsi"/>
          <w:color w:val="000000" w:themeColor="text1"/>
        </w:rPr>
        <w:t xml:space="preserve">. </w:t>
      </w:r>
    </w:p>
    <w:p w14:paraId="06DBF9C9" w14:textId="11F2DC9E" w:rsidR="001E4ED6" w:rsidRPr="00486BF2" w:rsidRDefault="191A7A55" w:rsidP="486C5CEF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color w:val="000000" w:themeColor="text1"/>
        </w:rPr>
        <w:t xml:space="preserve">W niniejszym dokumencie Zamawiający wskazuje wymagania stawiane w ramach Przedsięwzięcia dla obu Działań, odpowiednio dla </w:t>
      </w:r>
      <w:r w:rsidR="0C8DB47D" w:rsidRPr="00486BF2">
        <w:rPr>
          <w:rFonts w:asciiTheme="minorHAnsi" w:hAnsiTheme="minorHAnsi" w:cstheme="minorHAnsi"/>
          <w:color w:val="000000" w:themeColor="text1"/>
        </w:rPr>
        <w:t xml:space="preserve">Działania 1: </w:t>
      </w:r>
      <w:r w:rsidR="552910AB" w:rsidRPr="00486BF2">
        <w:rPr>
          <w:rFonts w:asciiTheme="minorHAnsi" w:hAnsiTheme="minorHAnsi" w:cstheme="minorHAnsi"/>
          <w:color w:val="000000" w:themeColor="text1"/>
        </w:rPr>
        <w:t>“</w:t>
      </w:r>
      <w:r w:rsidR="0C8DB47D" w:rsidRPr="00486BF2">
        <w:rPr>
          <w:rFonts w:asciiTheme="minorHAnsi" w:hAnsiTheme="minorHAnsi" w:cstheme="minorHAnsi"/>
          <w:i/>
          <w:iCs/>
          <w:color w:val="000000" w:themeColor="text1"/>
        </w:rPr>
        <w:t>Wentylacji</w:t>
      </w:r>
      <w:r w:rsidRPr="00486BF2">
        <w:rPr>
          <w:rFonts w:asciiTheme="minorHAnsi" w:hAnsiTheme="minorHAnsi" w:cstheme="minorHAnsi"/>
          <w:i/>
          <w:iCs/>
          <w:color w:val="000000" w:themeColor="text1"/>
        </w:rPr>
        <w:t xml:space="preserve"> sal</w:t>
      </w:r>
      <w:r w:rsidR="0C8DB47D" w:rsidRPr="00486BF2">
        <w:rPr>
          <w:rFonts w:asciiTheme="minorHAnsi" w:hAnsiTheme="minorHAnsi" w:cstheme="minorHAnsi"/>
          <w:i/>
          <w:iCs/>
          <w:color w:val="000000" w:themeColor="text1"/>
        </w:rPr>
        <w:t xml:space="preserve"> lekcyjnych</w:t>
      </w:r>
      <w:r w:rsidR="26CD1BF3" w:rsidRPr="00486BF2">
        <w:rPr>
          <w:rFonts w:asciiTheme="minorHAnsi" w:hAnsiTheme="minorHAnsi" w:cstheme="minorHAnsi"/>
          <w:i/>
          <w:iCs/>
          <w:color w:val="000000" w:themeColor="text1"/>
        </w:rPr>
        <w:t>”</w:t>
      </w:r>
      <w:r w:rsidR="0C8DB47D" w:rsidRPr="00486BF2">
        <w:rPr>
          <w:rFonts w:asciiTheme="minorHAnsi" w:hAnsiTheme="minorHAnsi" w:cstheme="minorHAnsi"/>
          <w:color w:val="000000" w:themeColor="text1"/>
        </w:rPr>
        <w:t xml:space="preserve"> oraz dla Działania 2: </w:t>
      </w:r>
      <w:r w:rsidR="7D298E07" w:rsidRPr="00486BF2">
        <w:rPr>
          <w:rFonts w:asciiTheme="minorHAnsi" w:hAnsiTheme="minorHAnsi" w:cstheme="minorHAnsi"/>
          <w:color w:val="000000" w:themeColor="text1"/>
        </w:rPr>
        <w:t>“</w:t>
      </w:r>
      <w:r w:rsidR="0C8DB47D" w:rsidRPr="00486BF2">
        <w:rPr>
          <w:rFonts w:asciiTheme="minorHAnsi" w:hAnsiTheme="minorHAnsi" w:cstheme="minorHAnsi"/>
          <w:i/>
          <w:iCs/>
          <w:color w:val="000000" w:themeColor="text1"/>
        </w:rPr>
        <w:t>Wentylacji mieszkań</w:t>
      </w:r>
      <w:r w:rsidR="3E8B4A11" w:rsidRPr="00486BF2">
        <w:rPr>
          <w:rFonts w:asciiTheme="minorHAnsi" w:hAnsiTheme="minorHAnsi" w:cstheme="minorHAnsi"/>
          <w:i/>
          <w:iCs/>
          <w:color w:val="000000" w:themeColor="text1"/>
        </w:rPr>
        <w:t>”</w:t>
      </w:r>
      <w:r w:rsidRPr="00486BF2">
        <w:rPr>
          <w:rFonts w:asciiTheme="minorHAnsi" w:hAnsiTheme="minorHAnsi" w:cstheme="minorHAnsi"/>
          <w:color w:val="000000" w:themeColor="text1"/>
        </w:rPr>
        <w:t xml:space="preserve">, oraz ich Prototypów i Demonstratorów. </w:t>
      </w:r>
      <w:r w:rsidR="0CB543AC" w:rsidRPr="00486BF2">
        <w:rPr>
          <w:rFonts w:asciiTheme="minorHAnsi" w:hAnsiTheme="minorHAnsi" w:cstheme="minorHAnsi"/>
          <w:color w:val="000000" w:themeColor="text1"/>
        </w:rPr>
        <w:t xml:space="preserve">Spełnienie wymagań zostanie sprawdzone na poszczególnych </w:t>
      </w:r>
      <w:r w:rsidR="5C474E4C" w:rsidRPr="00486BF2">
        <w:rPr>
          <w:rFonts w:asciiTheme="minorHAnsi" w:hAnsiTheme="minorHAnsi" w:cstheme="minorHAnsi"/>
          <w:color w:val="000000" w:themeColor="text1"/>
        </w:rPr>
        <w:t xml:space="preserve">Etapach Przedsięwzięcia </w:t>
      </w:r>
      <w:r w:rsidR="0CB543AC" w:rsidRPr="00486BF2">
        <w:rPr>
          <w:rFonts w:asciiTheme="minorHAnsi" w:hAnsiTheme="minorHAnsi" w:cstheme="minorHAnsi"/>
          <w:color w:val="000000" w:themeColor="text1"/>
        </w:rPr>
        <w:t xml:space="preserve">zgodnie z </w:t>
      </w:r>
      <w:r w:rsidR="39CE2B85" w:rsidRPr="00486BF2">
        <w:rPr>
          <w:rFonts w:asciiTheme="minorHAnsi" w:hAnsiTheme="minorHAnsi" w:cstheme="minorHAnsi"/>
          <w:color w:val="000000" w:themeColor="text1"/>
        </w:rPr>
        <w:t>Z</w:t>
      </w:r>
      <w:r w:rsidR="0CB543AC" w:rsidRPr="00486BF2">
        <w:rPr>
          <w:rFonts w:asciiTheme="minorHAnsi" w:hAnsiTheme="minorHAnsi" w:cstheme="minorHAnsi"/>
          <w:color w:val="000000" w:themeColor="text1"/>
        </w:rPr>
        <w:t xml:space="preserve">ałącznikiem </w:t>
      </w:r>
      <w:r w:rsidR="39CE2B85" w:rsidRPr="00486BF2">
        <w:rPr>
          <w:rFonts w:asciiTheme="minorHAnsi" w:hAnsiTheme="minorHAnsi" w:cstheme="minorHAnsi"/>
          <w:color w:val="000000" w:themeColor="text1"/>
        </w:rPr>
        <w:t xml:space="preserve">nr </w:t>
      </w:r>
      <w:r w:rsidR="0CB543AC" w:rsidRPr="00486BF2">
        <w:rPr>
          <w:rFonts w:asciiTheme="minorHAnsi" w:hAnsiTheme="minorHAnsi" w:cstheme="minorHAnsi"/>
          <w:color w:val="000000" w:themeColor="text1"/>
        </w:rPr>
        <w:t>4</w:t>
      </w:r>
      <w:r w:rsidR="39CE2B85" w:rsidRPr="00486BF2">
        <w:rPr>
          <w:rFonts w:asciiTheme="minorHAnsi" w:hAnsiTheme="minorHAnsi" w:cstheme="minorHAnsi"/>
          <w:color w:val="000000" w:themeColor="text1"/>
        </w:rPr>
        <w:t xml:space="preserve"> do Regulaminu</w:t>
      </w:r>
      <w:r w:rsidR="0CB543AC" w:rsidRPr="00486BF2">
        <w:rPr>
          <w:rFonts w:asciiTheme="minorHAnsi" w:hAnsiTheme="minorHAnsi" w:cstheme="minorHAnsi"/>
          <w:color w:val="000000" w:themeColor="text1"/>
        </w:rPr>
        <w:t xml:space="preserve">. </w:t>
      </w:r>
      <w:r w:rsidRPr="00486BF2">
        <w:rPr>
          <w:rFonts w:asciiTheme="minorHAnsi" w:hAnsiTheme="minorHAnsi" w:cstheme="minorHAnsi"/>
          <w:color w:val="000000" w:themeColor="text1"/>
        </w:rPr>
        <w:t>Za spełnianie Wymagań Konkursowych i</w:t>
      </w:r>
      <w:r w:rsidR="0C8DB47D" w:rsidRPr="00486BF2">
        <w:rPr>
          <w:rFonts w:asciiTheme="minorHAnsi" w:hAnsiTheme="minorHAnsi" w:cstheme="minorHAnsi"/>
          <w:color w:val="000000" w:themeColor="text1"/>
        </w:rPr>
        <w:t> </w:t>
      </w:r>
      <w:r w:rsidRPr="00486BF2">
        <w:rPr>
          <w:rFonts w:asciiTheme="minorHAnsi" w:hAnsiTheme="minorHAnsi" w:cstheme="minorHAnsi"/>
          <w:color w:val="000000" w:themeColor="text1"/>
        </w:rPr>
        <w:t xml:space="preserve">Jakościowych przez </w:t>
      </w:r>
      <w:r w:rsidR="39CE2B85" w:rsidRPr="00486BF2">
        <w:rPr>
          <w:rFonts w:asciiTheme="minorHAnsi" w:hAnsiTheme="minorHAnsi" w:cstheme="minorHAnsi"/>
          <w:color w:val="000000" w:themeColor="text1"/>
        </w:rPr>
        <w:t>Wnioskodawcę/</w:t>
      </w:r>
      <w:r w:rsidRPr="00486BF2">
        <w:rPr>
          <w:rFonts w:asciiTheme="minorHAnsi" w:hAnsiTheme="minorHAnsi" w:cstheme="minorHAnsi"/>
          <w:color w:val="000000" w:themeColor="text1"/>
        </w:rPr>
        <w:t>Wykonawcę przyznawane są punkty zgodnie z Załącznikiem nr 5 do Regulaminu</w:t>
      </w:r>
      <w:r w:rsidRPr="00486BF2">
        <w:rPr>
          <w:rFonts w:asciiTheme="minorHAnsi" w:hAnsiTheme="minorHAnsi" w:cstheme="minorHAnsi"/>
        </w:rPr>
        <w:t xml:space="preserve">, </w:t>
      </w:r>
      <w:r w:rsidRPr="00486BF2">
        <w:rPr>
          <w:rFonts w:asciiTheme="minorHAnsi" w:hAnsiTheme="minorHAnsi" w:cstheme="minorHAnsi"/>
          <w:color w:val="000000" w:themeColor="text1"/>
        </w:rPr>
        <w:t xml:space="preserve">których suma decyduje o pozycji </w:t>
      </w:r>
      <w:r w:rsidR="39CE2B85" w:rsidRPr="00486BF2">
        <w:rPr>
          <w:rFonts w:asciiTheme="minorHAnsi" w:hAnsiTheme="minorHAnsi" w:cstheme="minorHAnsi"/>
          <w:color w:val="000000" w:themeColor="text1"/>
        </w:rPr>
        <w:t>Wnioskodawcy/</w:t>
      </w:r>
      <w:r w:rsidRPr="00486BF2">
        <w:rPr>
          <w:rFonts w:asciiTheme="minorHAnsi" w:hAnsiTheme="minorHAnsi" w:cstheme="minorHAnsi"/>
          <w:color w:val="000000" w:themeColor="text1"/>
        </w:rPr>
        <w:t>Wykonawcy na stworzonej przez Zamawiającego Liście Rankingowej.</w:t>
      </w:r>
    </w:p>
    <w:p w14:paraId="7F094B8A" w14:textId="3573E9D1" w:rsidR="00933D56" w:rsidRPr="00486BF2" w:rsidRDefault="00933D56" w:rsidP="376B50F3">
      <w:pPr>
        <w:pStyle w:val="Normaln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color w:val="000000" w:themeColor="text1"/>
        </w:rPr>
        <w:t xml:space="preserve">Każdorazowo, gdy dane Wymaganie odwołuje się do przepisów aktów prawa bezwzględnie obowiązującego, to odnoszą się one do ich aktualnego brzmienia z uwzględnieniem dotychczasowych zmian, a w przypadku zastąpienia tych przepisów w drodze innego aktu – wskazane odwołania odnoszą się do aktów zastępujących. Jeśli w toku Przedsięwzięcia dojdzie do zmiany wymogów technicznych lub </w:t>
      </w:r>
      <w:r w:rsidR="002A2822" w:rsidRPr="00486BF2">
        <w:rPr>
          <w:rFonts w:asciiTheme="minorHAnsi" w:hAnsiTheme="minorHAnsi" w:cstheme="minorHAnsi"/>
          <w:color w:val="000000" w:themeColor="text1"/>
        </w:rPr>
        <w:t xml:space="preserve">norm przywołanych przepisami prawa do obligatoryjnego stosowania </w:t>
      </w:r>
      <w:r w:rsidRPr="00486BF2">
        <w:rPr>
          <w:rFonts w:asciiTheme="minorHAnsi" w:hAnsiTheme="minorHAnsi" w:cstheme="minorHAnsi"/>
          <w:color w:val="000000" w:themeColor="text1"/>
        </w:rPr>
        <w:t>norm, Wykonawca jest zobowiązany dostosować opracowywany Wynik Prac Etapu oraz Wyniki Prac Etapów następujących po nim do takich zmienionych wymogów lub norm.</w:t>
      </w:r>
    </w:p>
    <w:p w14:paraId="3ADDC35A" w14:textId="448ADBAF" w:rsidR="00F10262" w:rsidRPr="00486BF2" w:rsidRDefault="6D70C7EE" w:rsidP="4530C8F7">
      <w:pPr>
        <w:pStyle w:val="Normaln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color w:val="000000" w:themeColor="text1"/>
        </w:rPr>
        <w:lastRenderedPageBreak/>
        <w:t xml:space="preserve">Wykonanie Zamówienia przez Uczestników Przedsięwzięcia w ramach </w:t>
      </w:r>
      <w:r w:rsidR="1AFA5001" w:rsidRPr="00486BF2">
        <w:rPr>
          <w:rFonts w:asciiTheme="minorHAnsi" w:hAnsiTheme="minorHAnsi" w:cstheme="minorHAnsi"/>
          <w:color w:val="000000" w:themeColor="text1"/>
        </w:rPr>
        <w:t>Działani</w:t>
      </w:r>
      <w:r w:rsidRPr="00486BF2">
        <w:rPr>
          <w:rFonts w:asciiTheme="minorHAnsi" w:hAnsiTheme="minorHAnsi" w:cstheme="minorHAnsi"/>
          <w:color w:val="000000" w:themeColor="text1"/>
        </w:rPr>
        <w:t>a</w:t>
      </w:r>
      <w:r w:rsidR="1AFA5001" w:rsidRPr="00486BF2">
        <w:rPr>
          <w:rFonts w:asciiTheme="minorHAnsi" w:hAnsiTheme="minorHAnsi" w:cstheme="minorHAnsi"/>
          <w:color w:val="000000" w:themeColor="text1"/>
        </w:rPr>
        <w:t xml:space="preserve"> 1 </w:t>
      </w:r>
      <w:r w:rsidRPr="00486BF2">
        <w:rPr>
          <w:rFonts w:asciiTheme="minorHAnsi" w:hAnsiTheme="minorHAnsi" w:cstheme="minorHAnsi"/>
          <w:color w:val="000000" w:themeColor="text1"/>
        </w:rPr>
        <w:t xml:space="preserve">nastąpi </w:t>
      </w:r>
      <w:r w:rsidR="1AFA5001" w:rsidRPr="00486BF2">
        <w:rPr>
          <w:rFonts w:asciiTheme="minorHAnsi" w:hAnsiTheme="minorHAnsi" w:cstheme="minorHAnsi"/>
          <w:color w:val="000000" w:themeColor="text1"/>
        </w:rPr>
        <w:t xml:space="preserve">równolegle i niezależnie od </w:t>
      </w:r>
      <w:r w:rsidRPr="00486BF2">
        <w:rPr>
          <w:rFonts w:asciiTheme="minorHAnsi" w:hAnsiTheme="minorHAnsi" w:cstheme="minorHAnsi"/>
          <w:color w:val="000000" w:themeColor="text1"/>
        </w:rPr>
        <w:t>wykonania Zamówienia przez Uczestników w ramach Działania 2</w:t>
      </w:r>
      <w:r w:rsidR="29FE1828" w:rsidRPr="00486BF2">
        <w:rPr>
          <w:rFonts w:asciiTheme="minorHAnsi" w:hAnsiTheme="minorHAnsi" w:cstheme="minorHAnsi"/>
          <w:color w:val="000000" w:themeColor="text1"/>
        </w:rPr>
        <w:t xml:space="preserve"> (Zamówienie jest podzielone na części)</w:t>
      </w:r>
      <w:r w:rsidRPr="00486BF2">
        <w:rPr>
          <w:rFonts w:asciiTheme="minorHAnsi" w:hAnsiTheme="minorHAnsi" w:cstheme="minorHAnsi"/>
          <w:color w:val="000000" w:themeColor="text1"/>
        </w:rPr>
        <w:t>.</w:t>
      </w:r>
    </w:p>
    <w:p w14:paraId="6E5FC251" w14:textId="071070E2" w:rsidR="0099220D" w:rsidRPr="00486BF2" w:rsidRDefault="00933D56" w:rsidP="00933D56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color w:val="000000" w:themeColor="text1"/>
        </w:rPr>
        <w:t>W niniejszym dokumencie Zamawiający posługuje się poniższymi pojęciami:</w:t>
      </w:r>
    </w:p>
    <w:p w14:paraId="459EE1FA" w14:textId="77777777" w:rsidR="003B37A5" w:rsidRPr="00486BF2" w:rsidRDefault="003B37A5" w:rsidP="00933D56">
      <w:pPr>
        <w:pStyle w:val="Tekstpodstawowy1"/>
        <w:rPr>
          <w:rFonts w:asciiTheme="minorHAnsi" w:hAnsiTheme="minorHAnsi" w:cstheme="minorHAnsi"/>
          <w:b/>
          <w:color w:val="000000" w:themeColor="text1"/>
        </w:rPr>
      </w:pPr>
    </w:p>
    <w:p w14:paraId="35743162" w14:textId="21201FBD" w:rsidR="003B37A5" w:rsidRPr="00486BF2" w:rsidRDefault="003B37A5" w:rsidP="00933D56">
      <w:pPr>
        <w:pStyle w:val="Tekstpodstawowy1"/>
        <w:rPr>
          <w:rFonts w:asciiTheme="minorHAnsi" w:hAnsiTheme="minorHAnsi" w:cstheme="minorHAnsi"/>
          <w:b/>
          <w:color w:val="000000" w:themeColor="text1"/>
        </w:rPr>
      </w:pPr>
      <w:r w:rsidRPr="00486BF2">
        <w:rPr>
          <w:rFonts w:asciiTheme="minorHAnsi" w:hAnsiTheme="minorHAnsi" w:cstheme="minorHAnsi"/>
          <w:b/>
          <w:color w:val="000000" w:themeColor="text1"/>
        </w:rPr>
        <w:t>Dla Działania 1: „Wentylacja sal lekcyjnych”</w:t>
      </w:r>
    </w:p>
    <w:p w14:paraId="7628A568" w14:textId="5570E7CB" w:rsidR="00933D56" w:rsidRPr="00486BF2" w:rsidRDefault="4EE1BE0D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Centrala wentylacyjna</w:t>
      </w:r>
      <w:r w:rsidR="1A760557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A </w:t>
      </w:r>
      <w:r w:rsidR="0707DE55" w:rsidRPr="00486BF2">
        <w:rPr>
          <w:rFonts w:asciiTheme="minorHAnsi" w:hAnsiTheme="minorHAnsi" w:cstheme="minorHAnsi"/>
          <w:color w:val="000000" w:themeColor="text1"/>
        </w:rPr>
        <w:t>–</w:t>
      </w:r>
      <w:r w:rsidR="7FFDC464" w:rsidRPr="00486BF2">
        <w:rPr>
          <w:rFonts w:asciiTheme="minorHAnsi" w:hAnsiTheme="minorHAnsi" w:cstheme="minorHAnsi"/>
          <w:color w:val="000000" w:themeColor="text1"/>
        </w:rPr>
        <w:t xml:space="preserve"> urządzenie wentylacyjne</w:t>
      </w:r>
      <w:r w:rsidR="4604C160" w:rsidRPr="00486BF2">
        <w:rPr>
          <w:rFonts w:asciiTheme="minorHAnsi" w:hAnsiTheme="minorHAnsi" w:cstheme="minorHAnsi"/>
          <w:color w:val="000000" w:themeColor="text1"/>
        </w:rPr>
        <w:t xml:space="preserve"> stanowiące </w:t>
      </w:r>
      <w:r w:rsidR="22ED5DE2" w:rsidRPr="00486BF2">
        <w:rPr>
          <w:rFonts w:asciiTheme="minorHAnsi" w:hAnsiTheme="minorHAnsi" w:cstheme="minorHAnsi"/>
          <w:color w:val="000000" w:themeColor="text1"/>
        </w:rPr>
        <w:t>najistotniejszy</w:t>
      </w:r>
      <w:r w:rsidR="4604C160" w:rsidRPr="00486BF2">
        <w:rPr>
          <w:rFonts w:asciiTheme="minorHAnsi" w:hAnsiTheme="minorHAnsi" w:cstheme="minorHAnsi"/>
          <w:color w:val="000000" w:themeColor="text1"/>
        </w:rPr>
        <w:t xml:space="preserve"> element Systemu wentylacji</w:t>
      </w:r>
      <w:r w:rsidR="668DD94C" w:rsidRPr="00486BF2">
        <w:rPr>
          <w:rFonts w:asciiTheme="minorHAnsi" w:hAnsiTheme="minorHAnsi" w:cstheme="minorHAnsi"/>
          <w:color w:val="000000" w:themeColor="text1"/>
        </w:rPr>
        <w:t xml:space="preserve"> A</w:t>
      </w:r>
      <w:r w:rsidR="00583AB8" w:rsidRPr="00486BF2">
        <w:rPr>
          <w:rFonts w:asciiTheme="minorHAnsi" w:hAnsiTheme="minorHAnsi" w:cstheme="minorHAnsi"/>
          <w:color w:val="000000" w:themeColor="text1"/>
        </w:rPr>
        <w:t>,</w:t>
      </w:r>
      <w:r w:rsidR="0707DE55" w:rsidRPr="00486BF2">
        <w:rPr>
          <w:rFonts w:asciiTheme="minorHAnsi" w:hAnsiTheme="minorHAnsi" w:cstheme="minorHAnsi"/>
          <w:color w:val="000000" w:themeColor="text1"/>
        </w:rPr>
        <w:t xml:space="preserve"> realizujące funkcję filtracji powietrza, odzysku ciep</w:t>
      </w:r>
      <w:r w:rsidR="44F58ACA" w:rsidRPr="00486BF2">
        <w:rPr>
          <w:rFonts w:asciiTheme="minorHAnsi" w:hAnsiTheme="minorHAnsi" w:cstheme="minorHAnsi"/>
          <w:color w:val="000000" w:themeColor="text1"/>
        </w:rPr>
        <w:t xml:space="preserve">ła, chłodu i wilgoci </w:t>
      </w:r>
      <w:r w:rsidR="46B74C68" w:rsidRPr="00486BF2">
        <w:rPr>
          <w:rFonts w:asciiTheme="minorHAnsi" w:hAnsiTheme="minorHAnsi" w:cstheme="minorHAnsi"/>
          <w:color w:val="000000" w:themeColor="text1"/>
        </w:rPr>
        <w:t>i inne zgodnie z wymaganiami</w:t>
      </w:r>
      <w:r w:rsidR="106ADB70" w:rsidRPr="00486BF2">
        <w:rPr>
          <w:rFonts w:asciiTheme="minorHAnsi" w:hAnsiTheme="minorHAnsi" w:cstheme="minorHAnsi"/>
          <w:color w:val="000000" w:themeColor="text1"/>
        </w:rPr>
        <w:t xml:space="preserve"> zawartymi w Tabelach od 1 do </w:t>
      </w:r>
      <w:r w:rsidR="620ED83E" w:rsidRPr="00486BF2">
        <w:rPr>
          <w:rFonts w:asciiTheme="minorHAnsi" w:hAnsiTheme="minorHAnsi" w:cstheme="minorHAnsi"/>
          <w:color w:val="000000" w:themeColor="text1"/>
        </w:rPr>
        <w:t>8</w:t>
      </w:r>
      <w:r w:rsidR="46B74C68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44F58ACA" w:rsidRPr="00486BF2">
        <w:rPr>
          <w:rFonts w:asciiTheme="minorHAnsi" w:hAnsiTheme="minorHAnsi" w:cstheme="minorHAnsi"/>
          <w:color w:val="000000" w:themeColor="text1"/>
        </w:rPr>
        <w:t>oraz posiadające</w:t>
      </w:r>
      <w:r w:rsidR="34EF3729" w:rsidRPr="00486BF2">
        <w:rPr>
          <w:rFonts w:asciiTheme="minorHAnsi" w:hAnsiTheme="minorHAnsi" w:cstheme="minorHAnsi"/>
          <w:color w:val="000000" w:themeColor="text1"/>
        </w:rPr>
        <w:t xml:space="preserve"> wbudowany S</w:t>
      </w:r>
      <w:r w:rsidR="00583AB8" w:rsidRPr="00486BF2">
        <w:rPr>
          <w:rFonts w:asciiTheme="minorHAnsi" w:hAnsiTheme="minorHAnsi" w:cstheme="minorHAnsi"/>
          <w:color w:val="000000" w:themeColor="text1"/>
        </w:rPr>
        <w:t>ystem automatyki</w:t>
      </w:r>
      <w:r w:rsidR="44F58ACA" w:rsidRPr="00486BF2">
        <w:rPr>
          <w:rFonts w:asciiTheme="minorHAnsi" w:hAnsiTheme="minorHAnsi" w:cstheme="minorHAnsi"/>
          <w:color w:val="000000" w:themeColor="text1"/>
        </w:rPr>
        <w:t>, zamontowany</w:t>
      </w:r>
      <w:r w:rsidR="34EF3729" w:rsidRPr="00486BF2">
        <w:rPr>
          <w:rFonts w:asciiTheme="minorHAnsi" w:hAnsiTheme="minorHAnsi" w:cstheme="minorHAnsi"/>
          <w:color w:val="000000" w:themeColor="text1"/>
        </w:rPr>
        <w:t xml:space="preserve"> w obr</w:t>
      </w:r>
      <w:r w:rsidR="15E2BC43" w:rsidRPr="00486BF2">
        <w:rPr>
          <w:rFonts w:asciiTheme="minorHAnsi" w:hAnsiTheme="minorHAnsi" w:cstheme="minorHAnsi"/>
          <w:color w:val="000000" w:themeColor="text1"/>
        </w:rPr>
        <w:t xml:space="preserve">ębie pojedynczej Sali lekcyjnej. </w:t>
      </w:r>
    </w:p>
    <w:p w14:paraId="7D205B6C" w14:textId="5B041AF1" w:rsidR="00D23CED" w:rsidRPr="00486BF2" w:rsidRDefault="00D23CED" w:rsidP="6B01E1F4">
      <w:pPr>
        <w:pStyle w:val="Tekstpodstawowy1"/>
        <w:rPr>
          <w:rFonts w:asciiTheme="minorHAnsi" w:hAnsiTheme="minorHAnsi" w:cstheme="minorHAnsi"/>
          <w:b/>
          <w:bCs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Demonstrator – </w:t>
      </w:r>
      <w:r w:rsidRPr="00486BF2">
        <w:rPr>
          <w:rFonts w:asciiTheme="minorHAnsi" w:hAnsiTheme="minorHAnsi" w:cstheme="minorHAnsi"/>
          <w:color w:val="000000" w:themeColor="text1"/>
        </w:rPr>
        <w:t>oznacza Demonstrator A lub Demonstrator B, w zależności od Działania.</w:t>
      </w:r>
    </w:p>
    <w:p w14:paraId="01EA12AB" w14:textId="402F0612" w:rsidR="006507D1" w:rsidRPr="00486BF2" w:rsidRDefault="006507D1" w:rsidP="376B50F3">
      <w:pPr>
        <w:pStyle w:val="Tekstpodstawowy1"/>
        <w:rPr>
          <w:rFonts w:asciiTheme="minorHAnsi" w:hAnsiTheme="minorHAnsi" w:cstheme="minorHAnsi"/>
          <w:color w:val="000000" w:themeColor="text1"/>
          <w:highlight w:val="yellow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Demonstrator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5D6BE3B4" w:rsidRPr="00486BF2">
        <w:rPr>
          <w:rFonts w:asciiTheme="minorHAnsi" w:hAnsiTheme="minorHAnsi" w:cstheme="minorHAnsi"/>
          <w:color w:val="000000" w:themeColor="text1"/>
        </w:rPr>
        <w:t xml:space="preserve">A </w:t>
      </w:r>
      <w:r w:rsidR="00ED04DE" w:rsidRPr="00486BF2">
        <w:rPr>
          <w:rFonts w:asciiTheme="minorHAnsi" w:hAnsiTheme="minorHAnsi" w:cstheme="minorHAnsi"/>
          <w:color w:val="000000" w:themeColor="text1"/>
        </w:rPr>
        <w:t>–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0ED04DE" w:rsidRPr="00486BF2">
        <w:rPr>
          <w:rFonts w:asciiTheme="minorHAnsi" w:hAnsiTheme="minorHAnsi" w:cstheme="minorHAnsi"/>
          <w:color w:val="000000" w:themeColor="text1"/>
        </w:rPr>
        <w:t xml:space="preserve">oznacza demonstrator (jednostkowe zastosowanie służące walidacji Rozwiązania) </w:t>
      </w:r>
      <w:r w:rsidR="00703B5F" w:rsidRPr="00486BF2">
        <w:rPr>
          <w:rFonts w:asciiTheme="minorHAnsi" w:hAnsiTheme="minorHAnsi" w:cstheme="minorHAnsi"/>
          <w:color w:val="000000" w:themeColor="text1"/>
        </w:rPr>
        <w:t>System</w:t>
      </w:r>
      <w:r w:rsidR="00ED04DE" w:rsidRPr="00486BF2">
        <w:rPr>
          <w:rFonts w:asciiTheme="minorHAnsi" w:hAnsiTheme="minorHAnsi" w:cstheme="minorHAnsi"/>
          <w:color w:val="000000" w:themeColor="text1"/>
        </w:rPr>
        <w:t>u</w:t>
      </w:r>
      <w:r w:rsidR="00703B5F" w:rsidRPr="00486BF2">
        <w:rPr>
          <w:rFonts w:asciiTheme="minorHAnsi" w:hAnsiTheme="minorHAnsi" w:cstheme="minorHAnsi"/>
          <w:color w:val="000000" w:themeColor="text1"/>
        </w:rPr>
        <w:t xml:space="preserve"> wentylacyjn</w:t>
      </w:r>
      <w:r w:rsidR="00ED04DE" w:rsidRPr="00486BF2">
        <w:rPr>
          <w:rFonts w:asciiTheme="minorHAnsi" w:hAnsiTheme="minorHAnsi" w:cstheme="minorHAnsi"/>
          <w:color w:val="000000" w:themeColor="text1"/>
        </w:rPr>
        <w:t>ego</w:t>
      </w:r>
      <w:r w:rsidR="586C2076" w:rsidRPr="00486BF2">
        <w:rPr>
          <w:rFonts w:asciiTheme="minorHAnsi" w:hAnsiTheme="minorHAnsi" w:cstheme="minorHAnsi"/>
          <w:color w:val="000000" w:themeColor="text1"/>
        </w:rPr>
        <w:t xml:space="preserve"> A</w:t>
      </w:r>
      <w:r w:rsidR="00703B5F" w:rsidRPr="00486BF2">
        <w:rPr>
          <w:rFonts w:asciiTheme="minorHAnsi" w:hAnsiTheme="minorHAnsi" w:cstheme="minorHAnsi"/>
          <w:color w:val="000000" w:themeColor="text1"/>
        </w:rPr>
        <w:t xml:space="preserve"> wraz z </w:t>
      </w:r>
      <w:r w:rsidR="35E7D6F8" w:rsidRPr="00486BF2">
        <w:rPr>
          <w:rFonts w:asciiTheme="minorHAnsi" w:hAnsiTheme="minorHAnsi" w:cstheme="minorHAnsi"/>
          <w:color w:val="000000" w:themeColor="text1"/>
        </w:rPr>
        <w:t>Szkolnym</w:t>
      </w:r>
      <w:r w:rsidR="00703B5F" w:rsidRPr="00486BF2">
        <w:rPr>
          <w:rFonts w:asciiTheme="minorHAnsi" w:hAnsiTheme="minorHAnsi" w:cstheme="minorHAnsi"/>
          <w:color w:val="000000" w:themeColor="text1"/>
        </w:rPr>
        <w:t xml:space="preserve"> systemem zarządzającym</w:t>
      </w:r>
      <w:r w:rsidR="00E36BBE" w:rsidRPr="00486BF2">
        <w:rPr>
          <w:rFonts w:asciiTheme="minorHAnsi" w:hAnsiTheme="minorHAnsi" w:cstheme="minorHAnsi"/>
          <w:color w:val="000000" w:themeColor="text1"/>
        </w:rPr>
        <w:t xml:space="preserve"> zainstalowany w 15</w:t>
      </w:r>
      <w:r w:rsidR="00703B5F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04715D2" w:rsidRPr="00486BF2">
        <w:rPr>
          <w:rFonts w:asciiTheme="minorHAnsi" w:hAnsiTheme="minorHAnsi" w:cstheme="minorHAnsi"/>
          <w:color w:val="000000" w:themeColor="text1"/>
        </w:rPr>
        <w:t>sal</w:t>
      </w:r>
      <w:r w:rsidR="00E36BBE" w:rsidRPr="00486BF2">
        <w:rPr>
          <w:rFonts w:asciiTheme="minorHAnsi" w:hAnsiTheme="minorHAnsi" w:cstheme="minorHAnsi"/>
          <w:color w:val="000000" w:themeColor="text1"/>
        </w:rPr>
        <w:t xml:space="preserve">ach lekcyjnych </w:t>
      </w:r>
      <w:r w:rsidR="004715D2" w:rsidRPr="00486BF2">
        <w:rPr>
          <w:rFonts w:asciiTheme="minorHAnsi" w:hAnsiTheme="minorHAnsi" w:cstheme="minorHAnsi"/>
          <w:color w:val="000000" w:themeColor="text1"/>
        </w:rPr>
        <w:t xml:space="preserve">w </w:t>
      </w:r>
      <w:r w:rsidR="00E217A0" w:rsidRPr="00486BF2">
        <w:rPr>
          <w:rFonts w:asciiTheme="minorHAnsi" w:hAnsiTheme="minorHAnsi" w:cstheme="minorHAnsi"/>
          <w:color w:val="000000" w:themeColor="text1"/>
        </w:rPr>
        <w:t>budynku szkoły podstawowej lub</w:t>
      </w:r>
      <w:r w:rsidR="00E36BBE" w:rsidRPr="00486BF2">
        <w:rPr>
          <w:rFonts w:asciiTheme="minorHAnsi" w:hAnsiTheme="minorHAnsi" w:cstheme="minorHAnsi"/>
          <w:color w:val="000000" w:themeColor="text1"/>
        </w:rPr>
        <w:t xml:space="preserve"> budynku szkoły </w:t>
      </w:r>
      <w:r w:rsidR="00703B5F" w:rsidRPr="00486BF2">
        <w:rPr>
          <w:rFonts w:asciiTheme="minorHAnsi" w:hAnsiTheme="minorHAnsi" w:cstheme="minorHAnsi"/>
          <w:color w:val="000000" w:themeColor="text1"/>
        </w:rPr>
        <w:t>ponadpodstawowej</w:t>
      </w:r>
      <w:r w:rsidR="5BF24DA7" w:rsidRPr="00486BF2">
        <w:rPr>
          <w:rFonts w:asciiTheme="minorHAnsi" w:hAnsiTheme="minorHAnsi" w:cstheme="minorHAnsi"/>
          <w:color w:val="000000" w:themeColor="text1"/>
        </w:rPr>
        <w:t xml:space="preserve"> (z zastrzeżeniem opcji opisanej w Umowie)</w:t>
      </w:r>
      <w:r w:rsidR="00555EC2" w:rsidRPr="00486BF2">
        <w:rPr>
          <w:rFonts w:asciiTheme="minorHAnsi" w:hAnsiTheme="minorHAnsi" w:cstheme="minorHAnsi"/>
          <w:color w:val="000000" w:themeColor="text1"/>
        </w:rPr>
        <w:t>.</w:t>
      </w:r>
    </w:p>
    <w:p w14:paraId="1AC4AB49" w14:textId="77777777" w:rsidR="00DB189C" w:rsidRPr="00486BF2" w:rsidRDefault="00DB189C" w:rsidP="376B50F3">
      <w:pPr>
        <w:pStyle w:val="Tekstpodstawowy1"/>
        <w:rPr>
          <w:rFonts w:asciiTheme="minorHAnsi" w:hAnsiTheme="minorHAnsi" w:cstheme="minorHAnsi"/>
          <w:b/>
          <w:bCs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Działanie </w:t>
      </w:r>
      <w:r w:rsidRPr="00486BF2">
        <w:rPr>
          <w:rFonts w:asciiTheme="minorHAnsi" w:hAnsiTheme="minorHAnsi" w:cstheme="minorHAnsi"/>
          <w:color w:val="000000" w:themeColor="text1"/>
        </w:rPr>
        <w:t>– oznacza Działanie 1 lub Działanie 2.</w:t>
      </w:r>
    </w:p>
    <w:p w14:paraId="63004353" w14:textId="25BF0F2B" w:rsidR="0084264E" w:rsidRPr="00486BF2" w:rsidRDefault="6F86B866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Działanie </w:t>
      </w:r>
      <w:r w:rsidR="31004E33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1 </w:t>
      </w:r>
      <w:r w:rsidRPr="00486BF2">
        <w:rPr>
          <w:rFonts w:asciiTheme="minorHAnsi" w:hAnsiTheme="minorHAnsi" w:cstheme="minorHAnsi"/>
          <w:color w:val="000000" w:themeColor="text1"/>
        </w:rPr>
        <w:t xml:space="preserve">– wyodrębniona część </w:t>
      </w:r>
      <w:r w:rsidR="2FFA7A79" w:rsidRPr="00486BF2">
        <w:rPr>
          <w:rFonts w:asciiTheme="minorHAnsi" w:hAnsiTheme="minorHAnsi" w:cstheme="minorHAnsi"/>
          <w:color w:val="000000" w:themeColor="text1"/>
        </w:rPr>
        <w:t xml:space="preserve">zamówienia </w:t>
      </w:r>
      <w:r w:rsidRPr="00486BF2">
        <w:rPr>
          <w:rFonts w:asciiTheme="minorHAnsi" w:hAnsiTheme="minorHAnsi" w:cstheme="minorHAnsi"/>
          <w:color w:val="000000" w:themeColor="text1"/>
        </w:rPr>
        <w:t xml:space="preserve">(w tym prac badawczo-rozwojowych) w ramach Przedsięwzięcia „Wentylacja dla szkół i domów” mająca na celu opracowanie w ramach </w:t>
      </w:r>
      <w:r w:rsidR="2DC2F38D" w:rsidRPr="00486BF2">
        <w:rPr>
          <w:rFonts w:asciiTheme="minorHAnsi" w:hAnsiTheme="minorHAnsi" w:cstheme="minorHAnsi"/>
          <w:color w:val="000000" w:themeColor="text1"/>
        </w:rPr>
        <w:t>P</w:t>
      </w:r>
      <w:r w:rsidRPr="00486BF2">
        <w:rPr>
          <w:rFonts w:asciiTheme="minorHAnsi" w:hAnsiTheme="minorHAnsi" w:cstheme="minorHAnsi"/>
          <w:color w:val="000000" w:themeColor="text1"/>
        </w:rPr>
        <w:t xml:space="preserve">rac B+R </w:t>
      </w:r>
      <w:r w:rsidR="6F1C7289" w:rsidRPr="00486BF2">
        <w:rPr>
          <w:rFonts w:asciiTheme="minorHAnsi" w:hAnsiTheme="minorHAnsi" w:cstheme="minorHAnsi"/>
          <w:color w:val="000000" w:themeColor="text1"/>
        </w:rPr>
        <w:t>S</w:t>
      </w:r>
      <w:r w:rsidRPr="00486BF2">
        <w:rPr>
          <w:rFonts w:asciiTheme="minorHAnsi" w:hAnsiTheme="minorHAnsi" w:cstheme="minorHAnsi"/>
          <w:color w:val="000000" w:themeColor="text1"/>
        </w:rPr>
        <w:t>ystemu wentylacji</w:t>
      </w:r>
      <w:r w:rsidR="529DA65A" w:rsidRPr="00486BF2">
        <w:rPr>
          <w:rFonts w:asciiTheme="minorHAnsi" w:hAnsiTheme="minorHAnsi" w:cstheme="minorHAnsi"/>
          <w:color w:val="000000" w:themeColor="text1"/>
        </w:rPr>
        <w:t xml:space="preserve"> A</w:t>
      </w:r>
      <w:r w:rsidR="2DC2F38D" w:rsidRPr="00486BF2">
        <w:rPr>
          <w:rFonts w:asciiTheme="minorHAnsi" w:hAnsiTheme="minorHAnsi" w:cstheme="minorHAnsi"/>
          <w:color w:val="000000" w:themeColor="text1"/>
        </w:rPr>
        <w:t>, w tym Prototypu Systemu Wentylacji A</w:t>
      </w:r>
      <w:r w:rsidRPr="00486BF2">
        <w:rPr>
          <w:rFonts w:asciiTheme="minorHAnsi" w:hAnsiTheme="minorHAnsi" w:cstheme="minorHAnsi"/>
          <w:color w:val="000000" w:themeColor="text1"/>
        </w:rPr>
        <w:t xml:space="preserve"> (w ramach Etapu I) oraz Demonstratora</w:t>
      </w:r>
      <w:r w:rsidR="79D21A4D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4DF52324" w:rsidRPr="00486BF2">
        <w:rPr>
          <w:rFonts w:asciiTheme="minorHAnsi" w:hAnsiTheme="minorHAnsi" w:cstheme="minorHAnsi"/>
          <w:color w:val="000000" w:themeColor="text1"/>
        </w:rPr>
        <w:t xml:space="preserve">A </w:t>
      </w:r>
      <w:r w:rsidRPr="00486BF2">
        <w:rPr>
          <w:rFonts w:asciiTheme="minorHAnsi" w:hAnsiTheme="minorHAnsi" w:cstheme="minorHAnsi"/>
          <w:color w:val="000000" w:themeColor="text1"/>
        </w:rPr>
        <w:t xml:space="preserve">(w ramach Etapu II). </w:t>
      </w:r>
    </w:p>
    <w:p w14:paraId="6F4F7A39" w14:textId="01640AF2" w:rsidR="00784415" w:rsidRPr="00486BF2" w:rsidRDefault="00784415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Elementy wentylacyjne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E02B032" w:rsidRPr="00486BF2">
        <w:rPr>
          <w:rFonts w:asciiTheme="minorHAnsi" w:hAnsiTheme="minorHAnsi" w:cstheme="minorHAnsi"/>
          <w:color w:val="000000" w:themeColor="text1"/>
        </w:rPr>
        <w:t xml:space="preserve">A </w:t>
      </w:r>
      <w:r w:rsidR="00E247C1" w:rsidRPr="00486BF2">
        <w:rPr>
          <w:rFonts w:asciiTheme="minorHAnsi" w:hAnsiTheme="minorHAnsi" w:cstheme="minorHAnsi"/>
          <w:color w:val="000000" w:themeColor="text1"/>
        </w:rPr>
        <w:t>– elementy Systemu wentylacyjnego</w:t>
      </w:r>
      <w:r w:rsidR="6AC89417" w:rsidRPr="00486BF2">
        <w:rPr>
          <w:rFonts w:asciiTheme="minorHAnsi" w:hAnsiTheme="minorHAnsi" w:cstheme="minorHAnsi"/>
          <w:color w:val="000000" w:themeColor="text1"/>
        </w:rPr>
        <w:t xml:space="preserve"> A</w:t>
      </w:r>
      <w:r w:rsidR="05FEB754" w:rsidRPr="00486BF2">
        <w:rPr>
          <w:rFonts w:asciiTheme="minorHAnsi" w:hAnsiTheme="minorHAnsi" w:cstheme="minorHAnsi"/>
          <w:color w:val="000000" w:themeColor="text1"/>
        </w:rPr>
        <w:t>,</w:t>
      </w:r>
      <w:r w:rsidR="00E247C1" w:rsidRPr="00486BF2">
        <w:rPr>
          <w:rFonts w:asciiTheme="minorHAnsi" w:hAnsiTheme="minorHAnsi" w:cstheme="minorHAnsi"/>
          <w:color w:val="000000" w:themeColor="text1"/>
        </w:rPr>
        <w:t xml:space="preserve"> do których zaliczyć można: czerpnię, wyrzutnię, nawiewniki, wywiewniki, kształtki i </w:t>
      </w:r>
      <w:r w:rsidR="05E011B3" w:rsidRPr="00486BF2">
        <w:rPr>
          <w:rFonts w:asciiTheme="minorHAnsi" w:hAnsiTheme="minorHAnsi" w:cstheme="minorHAnsi"/>
          <w:color w:val="000000" w:themeColor="text1"/>
        </w:rPr>
        <w:t>przewody</w:t>
      </w:r>
      <w:r w:rsidR="00E247C1" w:rsidRPr="00486BF2">
        <w:rPr>
          <w:rFonts w:asciiTheme="minorHAnsi" w:hAnsiTheme="minorHAnsi" w:cstheme="minorHAnsi"/>
          <w:color w:val="000000" w:themeColor="text1"/>
        </w:rPr>
        <w:t xml:space="preserve"> wentylacyjne, przepustnice, klapy zwrotne, klapy rewizyjne, klapy p.poż</w:t>
      </w:r>
      <w:r w:rsidR="2711D13C" w:rsidRPr="00486BF2">
        <w:rPr>
          <w:rFonts w:asciiTheme="minorHAnsi" w:hAnsiTheme="minorHAnsi" w:cstheme="minorHAnsi"/>
          <w:color w:val="000000" w:themeColor="text1"/>
        </w:rPr>
        <w:t>., izolacj</w:t>
      </w:r>
      <w:r w:rsidR="37019DB1" w:rsidRPr="00486BF2">
        <w:rPr>
          <w:rFonts w:asciiTheme="minorHAnsi" w:hAnsiTheme="minorHAnsi" w:cstheme="minorHAnsi"/>
          <w:color w:val="000000" w:themeColor="text1"/>
        </w:rPr>
        <w:t>ę</w:t>
      </w:r>
      <w:r w:rsidR="2711D13C" w:rsidRPr="00486BF2">
        <w:rPr>
          <w:rFonts w:asciiTheme="minorHAnsi" w:hAnsiTheme="minorHAnsi" w:cstheme="minorHAnsi"/>
          <w:color w:val="000000" w:themeColor="text1"/>
        </w:rPr>
        <w:t xml:space="preserve"> ciepln</w:t>
      </w:r>
      <w:r w:rsidR="5AA6DEF6" w:rsidRPr="00486BF2">
        <w:rPr>
          <w:rFonts w:asciiTheme="minorHAnsi" w:hAnsiTheme="minorHAnsi" w:cstheme="minorHAnsi"/>
          <w:color w:val="000000" w:themeColor="text1"/>
        </w:rPr>
        <w:t>ą</w:t>
      </w:r>
      <w:r w:rsidR="2711D13C" w:rsidRPr="00486BF2">
        <w:rPr>
          <w:rFonts w:asciiTheme="minorHAnsi" w:hAnsiTheme="minorHAnsi" w:cstheme="minorHAnsi"/>
          <w:color w:val="000000" w:themeColor="text1"/>
        </w:rPr>
        <w:t>, elementy montażowe</w:t>
      </w:r>
      <w:r w:rsidR="00E247C1" w:rsidRPr="00486BF2">
        <w:rPr>
          <w:rFonts w:asciiTheme="minorHAnsi" w:hAnsiTheme="minorHAnsi" w:cstheme="minorHAnsi"/>
          <w:color w:val="000000" w:themeColor="text1"/>
        </w:rPr>
        <w:t xml:space="preserve"> oraz inne elementy niezbędne do prawidłowego zaprojektowania i funkcjonowania Systemu wentylacji</w:t>
      </w:r>
      <w:r w:rsidR="1A9732D9" w:rsidRPr="00486BF2">
        <w:rPr>
          <w:rFonts w:asciiTheme="minorHAnsi" w:hAnsiTheme="minorHAnsi" w:cstheme="minorHAnsi"/>
          <w:color w:val="000000" w:themeColor="text1"/>
        </w:rPr>
        <w:t xml:space="preserve"> A</w:t>
      </w:r>
      <w:r w:rsidR="00E247C1" w:rsidRPr="00486BF2">
        <w:rPr>
          <w:rFonts w:asciiTheme="minorHAnsi" w:hAnsiTheme="minorHAnsi" w:cstheme="minorHAnsi"/>
          <w:color w:val="000000" w:themeColor="text1"/>
        </w:rPr>
        <w:t xml:space="preserve">. </w:t>
      </w:r>
    </w:p>
    <w:p w14:paraId="40C72D16" w14:textId="3903BF2F" w:rsidR="0084264E" w:rsidRPr="00486BF2" w:rsidRDefault="00CD1633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Granica Błędu</w:t>
      </w:r>
      <w:r w:rsidRPr="00486BF2">
        <w:rPr>
          <w:rFonts w:asciiTheme="minorHAnsi" w:hAnsiTheme="minorHAnsi" w:cstheme="minorHAnsi"/>
          <w:color w:val="000000" w:themeColor="text1"/>
        </w:rPr>
        <w:t xml:space="preserve"> – oznacza określone w ramach Załącznika nr 1 do Regulaminu dopuszczalne odstępstwo Wyników Prac Etapu względem założeń zawartych przez Uczestnika Przedsięwzięcia we Wniosku uznawane za dopuszczalne i wiążące się z częściową płatnością wynagrodzenia (w zakresie Wynagrodzenia Podstawowego), pomimo niewykonania Wyniku Prac Etapu w pełni zgodnie z Wnioskiem.</w:t>
      </w:r>
    </w:p>
    <w:p w14:paraId="27BD582C" w14:textId="1D6F73BA" w:rsidR="00CD1633" w:rsidRPr="00486BF2" w:rsidRDefault="7FFDC464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Kamień milowy</w:t>
      </w:r>
      <w:r w:rsidRPr="00486BF2">
        <w:rPr>
          <w:rFonts w:asciiTheme="minorHAnsi" w:hAnsiTheme="minorHAnsi" w:cstheme="minorHAnsi"/>
          <w:color w:val="000000" w:themeColor="text1"/>
        </w:rPr>
        <w:t xml:space="preserve"> – zdefiniowany w ramach Harmonogramu </w:t>
      </w:r>
      <w:r w:rsidR="7D872A58" w:rsidRPr="00486BF2">
        <w:rPr>
          <w:rFonts w:asciiTheme="minorHAnsi" w:hAnsiTheme="minorHAnsi" w:cstheme="minorHAnsi"/>
          <w:color w:val="000000" w:themeColor="text1"/>
        </w:rPr>
        <w:t>Prac</w:t>
      </w:r>
      <w:r w:rsidR="0F662E46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62D79783" w:rsidRPr="00486BF2">
        <w:rPr>
          <w:rFonts w:asciiTheme="minorHAnsi" w:hAnsiTheme="minorHAnsi" w:cstheme="minorHAnsi"/>
          <w:color w:val="000000" w:themeColor="text1"/>
        </w:rPr>
        <w:t xml:space="preserve">w zakresie </w:t>
      </w:r>
      <w:r w:rsidRPr="00486BF2">
        <w:rPr>
          <w:rFonts w:asciiTheme="minorHAnsi" w:hAnsiTheme="minorHAnsi" w:cstheme="minorHAnsi"/>
          <w:color w:val="000000" w:themeColor="text1"/>
        </w:rPr>
        <w:t>Etapu I, lub Etapu II efekt wskazanych w nim Zadań Badawczych, które Wykonawca zobowiązuje się osiągnąć w</w:t>
      </w:r>
      <w:r w:rsidR="50007A72" w:rsidRPr="00486BF2">
        <w:rPr>
          <w:rFonts w:asciiTheme="minorHAnsi" w:hAnsiTheme="minorHAnsi" w:cstheme="minorHAnsi"/>
          <w:color w:val="000000" w:themeColor="text1"/>
        </w:rPr>
        <w:t> </w:t>
      </w:r>
      <w:r w:rsidRPr="00486BF2">
        <w:rPr>
          <w:rFonts w:asciiTheme="minorHAnsi" w:hAnsiTheme="minorHAnsi" w:cstheme="minorHAnsi"/>
          <w:color w:val="000000" w:themeColor="text1"/>
        </w:rPr>
        <w:t xml:space="preserve">trakcie trwania danego Etapu. Kamień Milowy może dotyczyć w szczególności kwestii technicznych, operacyjnych lub prawnych dotyczących Rozwiązania. </w:t>
      </w:r>
    </w:p>
    <w:p w14:paraId="4D9E4B38" w14:textId="34333CE6" w:rsidR="00CD1633" w:rsidRPr="00486BF2" w:rsidRDefault="00CD1633" w:rsidP="00933D56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color w:val="000000" w:themeColor="text1"/>
        </w:rPr>
        <w:t>Komercjalizacja</w:t>
      </w:r>
      <w:r w:rsidRPr="00486BF2">
        <w:rPr>
          <w:rFonts w:asciiTheme="minorHAnsi" w:hAnsiTheme="minorHAnsi" w:cstheme="minorHAnsi"/>
          <w:color w:val="000000" w:themeColor="text1"/>
        </w:rPr>
        <w:t xml:space="preserve"> – kategoria wymagań związanych z udziałem w przychodzie z komercjalizacji rozwiązań realizowanych w ramach </w:t>
      </w:r>
      <w:r w:rsidR="00583AB8" w:rsidRPr="00486BF2">
        <w:rPr>
          <w:rFonts w:asciiTheme="minorHAnsi" w:hAnsiTheme="minorHAnsi" w:cstheme="minorHAnsi"/>
          <w:color w:val="000000" w:themeColor="text1"/>
        </w:rPr>
        <w:t>Przedsięwzięcia</w:t>
      </w:r>
      <w:r w:rsidRPr="00486BF2">
        <w:rPr>
          <w:rFonts w:asciiTheme="minorHAnsi" w:hAnsiTheme="minorHAnsi" w:cstheme="minorHAnsi"/>
          <w:color w:val="000000" w:themeColor="text1"/>
        </w:rPr>
        <w:t xml:space="preserve">.  </w:t>
      </w:r>
    </w:p>
    <w:p w14:paraId="275229CE" w14:textId="742A8E9C" w:rsidR="00CD1633" w:rsidRPr="00486BF2" w:rsidRDefault="00CD1633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Koszt B+R</w:t>
      </w:r>
      <w:r w:rsidRPr="00486BF2">
        <w:rPr>
          <w:rFonts w:asciiTheme="minorHAnsi" w:hAnsiTheme="minorHAnsi" w:cstheme="minorHAnsi"/>
          <w:color w:val="000000" w:themeColor="text1"/>
        </w:rPr>
        <w:t xml:space="preserve"> – kategoria wymagań związanych z kosztem realizacji poszczególnych Etapów. </w:t>
      </w:r>
    </w:p>
    <w:p w14:paraId="4C9DC055" w14:textId="37CBA6BF" w:rsidR="2D610F30" w:rsidRPr="00486BF2" w:rsidRDefault="2D610F30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Program Eco </w:t>
      </w:r>
      <w:r w:rsidRPr="00486BF2">
        <w:rPr>
          <w:rFonts w:asciiTheme="minorHAnsi" w:hAnsiTheme="minorHAnsi" w:cstheme="minorHAnsi"/>
          <w:color w:val="000000" w:themeColor="text1"/>
        </w:rPr>
        <w:t xml:space="preserve">– oznacza tryb pracy Systemu </w:t>
      </w:r>
      <w:r w:rsidR="37ED499D" w:rsidRPr="00486BF2">
        <w:rPr>
          <w:rFonts w:asciiTheme="minorHAnsi" w:hAnsiTheme="minorHAnsi" w:cstheme="minorHAnsi"/>
          <w:color w:val="000000" w:themeColor="text1"/>
        </w:rPr>
        <w:t>automatyki</w:t>
      </w:r>
      <w:r w:rsidRPr="00486BF2">
        <w:rPr>
          <w:rFonts w:asciiTheme="minorHAnsi" w:hAnsiTheme="minorHAnsi" w:cstheme="minorHAnsi"/>
          <w:color w:val="000000" w:themeColor="text1"/>
        </w:rPr>
        <w:t xml:space="preserve"> A, realizowany</w:t>
      </w:r>
      <w:r w:rsidR="07BC002A" w:rsidRPr="00486BF2">
        <w:rPr>
          <w:rFonts w:asciiTheme="minorHAnsi" w:hAnsiTheme="minorHAnsi" w:cstheme="minorHAnsi"/>
          <w:color w:val="000000" w:themeColor="text1"/>
        </w:rPr>
        <w:t xml:space="preserve"> w okresie szkolnym,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6E4C7989" w:rsidRPr="00486BF2">
        <w:rPr>
          <w:rFonts w:asciiTheme="minorHAnsi" w:hAnsiTheme="minorHAnsi" w:cstheme="minorHAnsi"/>
          <w:color w:val="000000" w:themeColor="text1"/>
        </w:rPr>
        <w:t xml:space="preserve">w czasie wolnym od zajęć lekcyjnych, który umożliwia </w:t>
      </w:r>
      <w:r w:rsidR="295CE204" w:rsidRPr="00486BF2">
        <w:rPr>
          <w:rFonts w:asciiTheme="minorHAnsi" w:hAnsiTheme="minorHAnsi" w:cstheme="minorHAnsi"/>
          <w:color w:val="000000" w:themeColor="text1"/>
        </w:rPr>
        <w:t xml:space="preserve">uzyskanie </w:t>
      </w:r>
      <w:r w:rsidR="25366093" w:rsidRPr="00486BF2">
        <w:rPr>
          <w:rFonts w:asciiTheme="minorHAnsi" w:hAnsiTheme="minorHAnsi" w:cstheme="minorHAnsi"/>
          <w:color w:val="000000" w:themeColor="text1"/>
        </w:rPr>
        <w:t>przez System wentylacji</w:t>
      </w:r>
      <w:r w:rsidR="636C7D1A" w:rsidRPr="00486BF2">
        <w:rPr>
          <w:rFonts w:asciiTheme="minorHAnsi" w:hAnsiTheme="minorHAnsi" w:cstheme="minorHAnsi"/>
          <w:color w:val="000000" w:themeColor="text1"/>
        </w:rPr>
        <w:t xml:space="preserve"> A parametrów</w:t>
      </w:r>
      <w:r w:rsidR="6E4C7989" w:rsidRPr="00486BF2">
        <w:rPr>
          <w:rFonts w:asciiTheme="minorHAnsi" w:hAnsiTheme="minorHAnsi" w:cstheme="minorHAnsi"/>
          <w:color w:val="000000" w:themeColor="text1"/>
        </w:rPr>
        <w:t xml:space="preserve"> powie</w:t>
      </w:r>
      <w:r w:rsidR="59E7E6C8" w:rsidRPr="00486BF2">
        <w:rPr>
          <w:rFonts w:asciiTheme="minorHAnsi" w:hAnsiTheme="minorHAnsi" w:cstheme="minorHAnsi"/>
          <w:color w:val="000000" w:themeColor="text1"/>
        </w:rPr>
        <w:t>trza</w:t>
      </w:r>
      <w:r w:rsidR="759F0C60" w:rsidRPr="00486BF2">
        <w:rPr>
          <w:rFonts w:asciiTheme="minorHAnsi" w:hAnsiTheme="minorHAnsi" w:cstheme="minorHAnsi"/>
          <w:color w:val="000000" w:themeColor="text1"/>
        </w:rPr>
        <w:t>,</w:t>
      </w:r>
      <w:r w:rsidR="59E7E6C8" w:rsidRPr="00486BF2">
        <w:rPr>
          <w:rFonts w:asciiTheme="minorHAnsi" w:hAnsiTheme="minorHAnsi" w:cstheme="minorHAnsi"/>
          <w:color w:val="000000" w:themeColor="text1"/>
        </w:rPr>
        <w:t xml:space="preserve"> zdefiniowanych w Szkolnym systemie zarządzającym. </w:t>
      </w:r>
    </w:p>
    <w:p w14:paraId="71D40AAF" w14:textId="5E9A3A66" w:rsidR="2D610F30" w:rsidRPr="00486BF2" w:rsidRDefault="7E29B4D1" w:rsidP="486C5CEF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Program Praca </w:t>
      </w:r>
      <w:r w:rsidRPr="00486BF2">
        <w:rPr>
          <w:rFonts w:asciiTheme="minorHAnsi" w:hAnsiTheme="minorHAnsi" w:cstheme="minorHAnsi"/>
          <w:color w:val="000000" w:themeColor="text1"/>
        </w:rPr>
        <w:t xml:space="preserve">– oznacza tryb pracy Systemu </w:t>
      </w:r>
      <w:r w:rsidR="58833AA8" w:rsidRPr="00486BF2">
        <w:rPr>
          <w:rFonts w:asciiTheme="minorHAnsi" w:hAnsiTheme="minorHAnsi" w:cstheme="minorHAnsi"/>
          <w:color w:val="000000" w:themeColor="text1"/>
        </w:rPr>
        <w:t>automatyki</w:t>
      </w:r>
      <w:r w:rsidRPr="00486BF2">
        <w:rPr>
          <w:rFonts w:asciiTheme="minorHAnsi" w:hAnsiTheme="minorHAnsi" w:cstheme="minorHAnsi"/>
          <w:color w:val="000000" w:themeColor="text1"/>
        </w:rPr>
        <w:t xml:space="preserve"> A, realizowany </w:t>
      </w:r>
      <w:r w:rsidR="64FE5DF3" w:rsidRPr="00486BF2">
        <w:rPr>
          <w:rFonts w:asciiTheme="minorHAnsi" w:hAnsiTheme="minorHAnsi" w:cstheme="minorHAnsi"/>
          <w:color w:val="000000" w:themeColor="text1"/>
        </w:rPr>
        <w:t>w okresie szkolnym</w:t>
      </w:r>
      <w:r w:rsidR="33AACFE3" w:rsidRPr="00486BF2">
        <w:rPr>
          <w:rFonts w:asciiTheme="minorHAnsi" w:hAnsiTheme="minorHAnsi" w:cstheme="minorHAnsi"/>
          <w:color w:val="000000" w:themeColor="text1"/>
        </w:rPr>
        <w:t>,</w:t>
      </w:r>
      <w:r w:rsidR="64FE5DF3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 xml:space="preserve">w trakcie </w:t>
      </w:r>
      <w:r w:rsidR="79811231" w:rsidRPr="00486BF2">
        <w:rPr>
          <w:rFonts w:asciiTheme="minorHAnsi" w:hAnsiTheme="minorHAnsi" w:cstheme="minorHAnsi"/>
          <w:color w:val="000000" w:themeColor="text1"/>
        </w:rPr>
        <w:t>zajęć lekcyjnych</w:t>
      </w:r>
      <w:r w:rsidRPr="00486BF2">
        <w:rPr>
          <w:rFonts w:asciiTheme="minorHAnsi" w:hAnsiTheme="minorHAnsi" w:cstheme="minorHAnsi"/>
          <w:color w:val="000000" w:themeColor="text1"/>
        </w:rPr>
        <w:t xml:space="preserve">, </w:t>
      </w:r>
      <w:r w:rsidR="7ABF2402" w:rsidRPr="00486BF2">
        <w:rPr>
          <w:rFonts w:asciiTheme="minorHAnsi" w:hAnsiTheme="minorHAnsi" w:cstheme="minorHAnsi"/>
          <w:color w:val="000000" w:themeColor="text1"/>
        </w:rPr>
        <w:t xml:space="preserve">umożliwiający uzyskanie </w:t>
      </w:r>
      <w:r w:rsidR="166AE7A0" w:rsidRPr="00486BF2">
        <w:rPr>
          <w:rFonts w:asciiTheme="minorHAnsi" w:hAnsiTheme="minorHAnsi" w:cstheme="minorHAnsi"/>
          <w:color w:val="000000" w:themeColor="text1"/>
        </w:rPr>
        <w:t xml:space="preserve">przez System Wentylacji A, </w:t>
      </w:r>
      <w:r w:rsidR="7ABF2402" w:rsidRPr="00486BF2">
        <w:rPr>
          <w:rFonts w:asciiTheme="minorHAnsi" w:hAnsiTheme="minorHAnsi" w:cstheme="minorHAnsi"/>
          <w:color w:val="000000" w:themeColor="text1"/>
        </w:rPr>
        <w:t>Wymagań Obligatoryjnych</w:t>
      </w:r>
      <w:r w:rsidR="69DE14A6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20A7AC0D" w:rsidRPr="00486BF2">
        <w:rPr>
          <w:rFonts w:asciiTheme="minorHAnsi" w:hAnsiTheme="minorHAnsi" w:cstheme="minorHAnsi"/>
          <w:color w:val="000000" w:themeColor="text1"/>
        </w:rPr>
        <w:t>3.2, 3.6-3.8, 3.10, 5.10, 5.11</w:t>
      </w:r>
      <w:r w:rsidR="69DE14A6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7ABF2402" w:rsidRPr="00486BF2">
        <w:rPr>
          <w:rFonts w:asciiTheme="minorHAnsi" w:hAnsiTheme="minorHAnsi" w:cstheme="minorHAnsi"/>
          <w:color w:val="000000" w:themeColor="text1"/>
        </w:rPr>
        <w:t>oraz Wymagań Konkursowych</w:t>
      </w:r>
      <w:r w:rsidR="6252E32C" w:rsidRPr="00486BF2">
        <w:rPr>
          <w:rFonts w:asciiTheme="minorHAnsi" w:hAnsiTheme="minorHAnsi" w:cstheme="minorHAnsi"/>
          <w:color w:val="000000" w:themeColor="text1"/>
        </w:rPr>
        <w:t xml:space="preserve"> 7.1 -7.8</w:t>
      </w:r>
      <w:r w:rsidRPr="00486BF2">
        <w:rPr>
          <w:rFonts w:asciiTheme="minorHAnsi" w:hAnsiTheme="minorHAnsi" w:cstheme="minorHAnsi"/>
          <w:color w:val="000000" w:themeColor="text1"/>
        </w:rPr>
        <w:t>.</w:t>
      </w:r>
    </w:p>
    <w:p w14:paraId="08315DB2" w14:textId="4490787B" w:rsidR="359DDAD8" w:rsidRPr="00486BF2" w:rsidRDefault="359DDAD8" w:rsidP="2C18E001">
      <w:pPr>
        <w:pStyle w:val="Tekstpodstawowy1"/>
        <w:rPr>
          <w:rFonts w:asciiTheme="minorHAnsi" w:hAnsiTheme="minorHAnsi" w:cstheme="minorHAnsi"/>
          <w:color w:val="000000" w:themeColor="text1"/>
          <w:szCs w:val="20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  <w:szCs w:val="20"/>
        </w:rPr>
        <w:t xml:space="preserve">Program Praca Profil </w:t>
      </w:r>
      <w:r w:rsidR="12E41EF8" w:rsidRPr="00486BF2">
        <w:rPr>
          <w:rFonts w:asciiTheme="minorHAnsi" w:hAnsiTheme="minorHAnsi" w:cstheme="minorHAnsi"/>
          <w:color w:val="000000" w:themeColor="text1"/>
          <w:szCs w:val="20"/>
        </w:rPr>
        <w:t xml:space="preserve">– </w:t>
      </w:r>
      <w:r w:rsidR="02E98972" w:rsidRPr="00486BF2">
        <w:rPr>
          <w:rFonts w:asciiTheme="minorHAnsi" w:hAnsiTheme="minorHAnsi" w:cstheme="minorHAnsi"/>
          <w:color w:val="000000" w:themeColor="text1"/>
          <w:szCs w:val="20"/>
        </w:rPr>
        <w:t xml:space="preserve">oznacza tryb </w:t>
      </w:r>
      <w:r w:rsidR="2FEFAC54" w:rsidRPr="00486BF2">
        <w:rPr>
          <w:rFonts w:asciiTheme="minorHAnsi" w:hAnsiTheme="minorHAnsi" w:cstheme="minorHAnsi"/>
          <w:color w:val="000000" w:themeColor="text1"/>
          <w:szCs w:val="20"/>
        </w:rPr>
        <w:t xml:space="preserve">testowy </w:t>
      </w:r>
      <w:r w:rsidR="02E98972" w:rsidRPr="00486BF2">
        <w:rPr>
          <w:rFonts w:asciiTheme="minorHAnsi" w:hAnsiTheme="minorHAnsi" w:cstheme="minorHAnsi"/>
          <w:color w:val="000000" w:themeColor="text1"/>
          <w:szCs w:val="20"/>
        </w:rPr>
        <w:t>pracy Systemu automatyki A, realizowany wyłącznie w c</w:t>
      </w:r>
      <w:r w:rsidR="38F70EDD" w:rsidRPr="00486BF2">
        <w:rPr>
          <w:rFonts w:asciiTheme="minorHAnsi" w:hAnsiTheme="minorHAnsi" w:cstheme="minorHAnsi"/>
          <w:color w:val="000000" w:themeColor="text1"/>
          <w:szCs w:val="20"/>
        </w:rPr>
        <w:t xml:space="preserve">elu weryfikacji Wymagań Konkursowych, umożliwiający </w:t>
      </w:r>
      <w:r w:rsidR="714AC722" w:rsidRPr="00486BF2">
        <w:rPr>
          <w:rFonts w:asciiTheme="minorHAnsi" w:hAnsiTheme="minorHAnsi" w:cstheme="minorHAnsi"/>
          <w:color w:val="000000" w:themeColor="text1"/>
          <w:szCs w:val="20"/>
        </w:rPr>
        <w:t xml:space="preserve">odtworzenie </w:t>
      </w:r>
      <w:r w:rsidR="38F70EDD" w:rsidRPr="00486BF2">
        <w:rPr>
          <w:rFonts w:asciiTheme="minorHAnsi" w:hAnsiTheme="minorHAnsi" w:cstheme="minorHAnsi"/>
          <w:color w:val="000000" w:themeColor="text1"/>
          <w:szCs w:val="20"/>
        </w:rPr>
        <w:t xml:space="preserve">strumienia powietrza nawiewanego i usuwanego </w:t>
      </w:r>
      <w:r w:rsidR="692F2F07" w:rsidRPr="00486BF2">
        <w:rPr>
          <w:rFonts w:asciiTheme="minorHAnsi" w:hAnsiTheme="minorHAnsi" w:cstheme="minorHAnsi"/>
          <w:color w:val="000000" w:themeColor="text1"/>
          <w:szCs w:val="20"/>
        </w:rPr>
        <w:t xml:space="preserve">zarejestrowanego </w:t>
      </w:r>
      <w:r w:rsidR="38F70EDD" w:rsidRPr="00486BF2">
        <w:rPr>
          <w:rFonts w:asciiTheme="minorHAnsi" w:hAnsiTheme="minorHAnsi" w:cstheme="minorHAnsi"/>
          <w:color w:val="000000" w:themeColor="text1"/>
          <w:szCs w:val="20"/>
        </w:rPr>
        <w:t xml:space="preserve">w trakcie badań </w:t>
      </w:r>
      <w:r w:rsidR="5C62023F" w:rsidRPr="00486BF2">
        <w:rPr>
          <w:rFonts w:asciiTheme="minorHAnsi" w:hAnsiTheme="minorHAnsi" w:cstheme="minorHAnsi"/>
          <w:color w:val="000000" w:themeColor="text1"/>
          <w:szCs w:val="20"/>
        </w:rPr>
        <w:t>ΔCO</w:t>
      </w:r>
      <w:r w:rsidR="5C62023F" w:rsidRPr="00486BF2">
        <w:rPr>
          <w:rFonts w:asciiTheme="minorHAnsi" w:hAnsiTheme="minorHAnsi" w:cstheme="minorHAnsi"/>
          <w:color w:val="000000" w:themeColor="text1"/>
          <w:szCs w:val="20"/>
          <w:vertAlign w:val="subscript"/>
        </w:rPr>
        <w:t>2</w:t>
      </w:r>
      <w:r w:rsidR="59ABCCA2" w:rsidRPr="00486BF2">
        <w:rPr>
          <w:rFonts w:asciiTheme="minorHAnsi" w:hAnsiTheme="minorHAnsi" w:cstheme="minorHAnsi"/>
          <w:color w:val="000000" w:themeColor="text1"/>
          <w:szCs w:val="20"/>
        </w:rPr>
        <w:t>.</w:t>
      </w:r>
      <w:r w:rsidR="66AF406D" w:rsidRPr="00486BF2">
        <w:rPr>
          <w:rFonts w:asciiTheme="minorHAnsi" w:hAnsiTheme="minorHAnsi" w:cstheme="minorHAnsi"/>
          <w:color w:val="000000" w:themeColor="text1"/>
          <w:szCs w:val="20"/>
        </w:rPr>
        <w:t xml:space="preserve"> Zamawiający w trakcie przeprowadzania testu m</w:t>
      </w:r>
      <w:r w:rsidR="16D1F720" w:rsidRPr="00486BF2">
        <w:rPr>
          <w:rFonts w:asciiTheme="minorHAnsi" w:hAnsiTheme="minorHAnsi" w:cstheme="minorHAnsi"/>
          <w:color w:val="000000" w:themeColor="text1"/>
          <w:szCs w:val="20"/>
        </w:rPr>
        <w:t xml:space="preserve">a </w:t>
      </w:r>
      <w:r w:rsidR="16D1F720" w:rsidRPr="00486BF2">
        <w:rPr>
          <w:rFonts w:asciiTheme="minorHAnsi" w:hAnsiTheme="minorHAnsi" w:cstheme="minorHAnsi"/>
          <w:color w:val="000000" w:themeColor="text1"/>
          <w:szCs w:val="20"/>
        </w:rPr>
        <w:lastRenderedPageBreak/>
        <w:t>możliwość</w:t>
      </w:r>
      <w:r w:rsidR="66AF406D" w:rsidRPr="00486BF2">
        <w:rPr>
          <w:rFonts w:asciiTheme="minorHAnsi" w:hAnsiTheme="minorHAnsi" w:cstheme="minorHAnsi"/>
          <w:color w:val="000000" w:themeColor="text1"/>
          <w:szCs w:val="20"/>
        </w:rPr>
        <w:t xml:space="preserve"> wyb</w:t>
      </w:r>
      <w:r w:rsidR="320BE8EF" w:rsidRPr="00486BF2">
        <w:rPr>
          <w:rFonts w:asciiTheme="minorHAnsi" w:hAnsiTheme="minorHAnsi" w:cstheme="minorHAnsi"/>
          <w:color w:val="000000" w:themeColor="text1"/>
          <w:szCs w:val="20"/>
        </w:rPr>
        <w:t>oru odtworzenia</w:t>
      </w:r>
      <w:r w:rsidR="66AF406D" w:rsidRPr="00486BF2">
        <w:rPr>
          <w:rFonts w:asciiTheme="minorHAnsi" w:hAnsiTheme="minorHAnsi" w:cstheme="minorHAnsi"/>
          <w:color w:val="000000" w:themeColor="text1"/>
          <w:szCs w:val="20"/>
        </w:rPr>
        <w:t xml:space="preserve"> cał</w:t>
      </w:r>
      <w:r w:rsidR="4B82AC82" w:rsidRPr="00486BF2">
        <w:rPr>
          <w:rFonts w:asciiTheme="minorHAnsi" w:hAnsiTheme="minorHAnsi" w:cstheme="minorHAnsi"/>
          <w:color w:val="000000" w:themeColor="text1"/>
          <w:szCs w:val="20"/>
        </w:rPr>
        <w:t>ego</w:t>
      </w:r>
      <w:r w:rsidR="66AF406D" w:rsidRPr="00486BF2">
        <w:rPr>
          <w:rFonts w:asciiTheme="minorHAnsi" w:hAnsiTheme="minorHAnsi" w:cstheme="minorHAnsi"/>
          <w:color w:val="000000" w:themeColor="text1"/>
          <w:szCs w:val="20"/>
        </w:rPr>
        <w:t xml:space="preserve"> Program </w:t>
      </w:r>
      <w:r w:rsidR="1EED8F3B" w:rsidRPr="00486BF2">
        <w:rPr>
          <w:rFonts w:asciiTheme="minorHAnsi" w:hAnsiTheme="minorHAnsi" w:cstheme="minorHAnsi"/>
          <w:color w:val="000000" w:themeColor="text1"/>
          <w:szCs w:val="20"/>
        </w:rPr>
        <w:t xml:space="preserve">Praca </w:t>
      </w:r>
      <w:r w:rsidR="66AF406D" w:rsidRPr="00486BF2">
        <w:rPr>
          <w:rFonts w:asciiTheme="minorHAnsi" w:hAnsiTheme="minorHAnsi" w:cstheme="minorHAnsi"/>
          <w:color w:val="000000" w:themeColor="text1"/>
          <w:szCs w:val="20"/>
        </w:rPr>
        <w:t>Profil lub odtwor</w:t>
      </w:r>
      <w:r w:rsidR="239D1C72" w:rsidRPr="00486BF2">
        <w:rPr>
          <w:rFonts w:asciiTheme="minorHAnsi" w:hAnsiTheme="minorHAnsi" w:cstheme="minorHAnsi"/>
          <w:color w:val="000000" w:themeColor="text1"/>
          <w:szCs w:val="20"/>
        </w:rPr>
        <w:t>zenia</w:t>
      </w:r>
      <w:r w:rsidR="66AF406D" w:rsidRPr="00486BF2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="7E665059" w:rsidRPr="00486BF2">
        <w:rPr>
          <w:rFonts w:asciiTheme="minorHAnsi" w:hAnsiTheme="minorHAnsi" w:cstheme="minorHAnsi"/>
          <w:color w:val="000000" w:themeColor="text1"/>
          <w:szCs w:val="20"/>
        </w:rPr>
        <w:t>wybran</w:t>
      </w:r>
      <w:r w:rsidR="5512571F" w:rsidRPr="00486BF2">
        <w:rPr>
          <w:rFonts w:asciiTheme="minorHAnsi" w:hAnsiTheme="minorHAnsi" w:cstheme="minorHAnsi"/>
          <w:color w:val="000000" w:themeColor="text1"/>
          <w:szCs w:val="20"/>
        </w:rPr>
        <w:t>ego</w:t>
      </w:r>
      <w:r w:rsidR="72F63CAE" w:rsidRPr="00486BF2">
        <w:rPr>
          <w:rFonts w:asciiTheme="minorHAnsi" w:hAnsiTheme="minorHAnsi" w:cstheme="minorHAnsi"/>
          <w:color w:val="000000" w:themeColor="text1"/>
          <w:szCs w:val="20"/>
        </w:rPr>
        <w:t xml:space="preserve"> Program </w:t>
      </w:r>
      <w:r w:rsidR="6ACE69DE" w:rsidRPr="00486BF2">
        <w:rPr>
          <w:rFonts w:asciiTheme="minorHAnsi" w:hAnsiTheme="minorHAnsi" w:cstheme="minorHAnsi"/>
          <w:color w:val="000000" w:themeColor="text1"/>
          <w:szCs w:val="20"/>
        </w:rPr>
        <w:t xml:space="preserve">Praca </w:t>
      </w:r>
      <w:r w:rsidR="72F63CAE" w:rsidRPr="00486BF2">
        <w:rPr>
          <w:rFonts w:asciiTheme="minorHAnsi" w:hAnsiTheme="minorHAnsi" w:cstheme="minorHAnsi"/>
          <w:color w:val="000000" w:themeColor="text1"/>
          <w:szCs w:val="20"/>
        </w:rPr>
        <w:t xml:space="preserve">Profil </w:t>
      </w:r>
      <w:r w:rsidR="4A3A5C27" w:rsidRPr="00486BF2">
        <w:rPr>
          <w:rFonts w:asciiTheme="minorHAnsi" w:hAnsiTheme="minorHAnsi" w:cstheme="minorHAnsi"/>
          <w:color w:val="000000" w:themeColor="text1"/>
          <w:szCs w:val="20"/>
        </w:rPr>
        <w:t xml:space="preserve">wyłącznie </w:t>
      </w:r>
      <w:r w:rsidR="72F63CAE" w:rsidRPr="00486BF2">
        <w:rPr>
          <w:rFonts w:asciiTheme="minorHAnsi" w:hAnsiTheme="minorHAnsi" w:cstheme="minorHAnsi"/>
          <w:color w:val="000000" w:themeColor="text1"/>
          <w:szCs w:val="20"/>
        </w:rPr>
        <w:t xml:space="preserve">dla lekcji L1 lub lekcji L2. </w:t>
      </w:r>
      <w:r w:rsidR="7E665059" w:rsidRPr="00486BF2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</w:p>
    <w:p w14:paraId="5F7C320B" w14:textId="43D97700" w:rsidR="359DDAD8" w:rsidRPr="00486BF2" w:rsidRDefault="359DDAD8" w:rsidP="2C18E001">
      <w:pPr>
        <w:pStyle w:val="Tekstpodstawowy1"/>
        <w:rPr>
          <w:rFonts w:asciiTheme="minorHAnsi" w:hAnsiTheme="minorHAnsi" w:cstheme="minorHAnsi"/>
          <w:color w:val="000000" w:themeColor="text1"/>
          <w:szCs w:val="20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  <w:szCs w:val="20"/>
        </w:rPr>
        <w:t xml:space="preserve">Program Praca Manual </w:t>
      </w:r>
      <w:r w:rsidR="1DC1E22E" w:rsidRPr="00486BF2">
        <w:rPr>
          <w:rFonts w:asciiTheme="minorHAnsi" w:hAnsiTheme="minorHAnsi" w:cstheme="minorHAnsi"/>
          <w:color w:val="000000" w:themeColor="text1"/>
          <w:szCs w:val="20"/>
        </w:rPr>
        <w:t xml:space="preserve">– </w:t>
      </w:r>
      <w:r w:rsidR="58534C17" w:rsidRPr="00486BF2">
        <w:rPr>
          <w:rFonts w:asciiTheme="minorHAnsi" w:hAnsiTheme="minorHAnsi" w:cstheme="minorHAnsi"/>
          <w:color w:val="000000" w:themeColor="text1"/>
          <w:szCs w:val="20"/>
        </w:rPr>
        <w:t xml:space="preserve">oznacza tryb </w:t>
      </w:r>
      <w:r w:rsidR="6FAAFDA1" w:rsidRPr="00486BF2">
        <w:rPr>
          <w:rFonts w:asciiTheme="minorHAnsi" w:hAnsiTheme="minorHAnsi" w:cstheme="minorHAnsi"/>
          <w:color w:val="000000" w:themeColor="text1"/>
          <w:szCs w:val="20"/>
        </w:rPr>
        <w:t xml:space="preserve">testowy </w:t>
      </w:r>
      <w:r w:rsidR="58534C17" w:rsidRPr="00486BF2">
        <w:rPr>
          <w:rFonts w:asciiTheme="minorHAnsi" w:hAnsiTheme="minorHAnsi" w:cstheme="minorHAnsi"/>
          <w:color w:val="000000" w:themeColor="text1"/>
          <w:szCs w:val="20"/>
        </w:rPr>
        <w:t xml:space="preserve">pracy Systemu automatyki A, realizowany wyłącznie w celu </w:t>
      </w:r>
      <w:r w:rsidR="0C6715FD" w:rsidRPr="00486BF2">
        <w:rPr>
          <w:rFonts w:asciiTheme="minorHAnsi" w:hAnsiTheme="minorHAnsi" w:cstheme="minorHAnsi"/>
          <w:color w:val="000000" w:themeColor="text1"/>
          <w:szCs w:val="20"/>
        </w:rPr>
        <w:t>weryfikacji Wymagań Konkursowych, umożliwiający ręczną nastawę przez Zamawiającego strumienia powietrza nawiewanego i usuwanego.</w:t>
      </w:r>
    </w:p>
    <w:p w14:paraId="6260C3E5" w14:textId="335B630B" w:rsidR="2D610F30" w:rsidRPr="00486BF2" w:rsidRDefault="7E29B4D1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Program Przerwa</w:t>
      </w:r>
      <w:r w:rsidRPr="00486BF2">
        <w:rPr>
          <w:rFonts w:asciiTheme="minorHAnsi" w:hAnsiTheme="minorHAnsi" w:cstheme="minorHAnsi"/>
          <w:color w:val="000000" w:themeColor="text1"/>
        </w:rPr>
        <w:t xml:space="preserve"> – oznacza tryb pracy Systemu </w:t>
      </w:r>
      <w:r w:rsidR="547E28C6" w:rsidRPr="00486BF2">
        <w:rPr>
          <w:rFonts w:asciiTheme="minorHAnsi" w:hAnsiTheme="minorHAnsi" w:cstheme="minorHAnsi"/>
          <w:color w:val="000000" w:themeColor="text1"/>
        </w:rPr>
        <w:t>automatyki</w:t>
      </w:r>
      <w:r w:rsidRPr="00486BF2">
        <w:rPr>
          <w:rFonts w:asciiTheme="minorHAnsi" w:hAnsiTheme="minorHAnsi" w:cstheme="minorHAnsi"/>
          <w:color w:val="000000" w:themeColor="text1"/>
        </w:rPr>
        <w:t xml:space="preserve"> A, realizowany w </w:t>
      </w:r>
      <w:r w:rsidR="3696B576" w:rsidRPr="00486BF2">
        <w:rPr>
          <w:rFonts w:asciiTheme="minorHAnsi" w:hAnsiTheme="minorHAnsi" w:cstheme="minorHAnsi"/>
          <w:color w:val="000000" w:themeColor="text1"/>
        </w:rPr>
        <w:t xml:space="preserve">okresie szkolnym, w </w:t>
      </w:r>
      <w:r w:rsidRPr="00486BF2">
        <w:rPr>
          <w:rFonts w:asciiTheme="minorHAnsi" w:hAnsiTheme="minorHAnsi" w:cstheme="minorHAnsi"/>
          <w:color w:val="000000" w:themeColor="text1"/>
        </w:rPr>
        <w:t xml:space="preserve">trakcie przerw lekcyjnych, który umożliwia </w:t>
      </w:r>
      <w:r w:rsidR="5101170C" w:rsidRPr="00486BF2">
        <w:rPr>
          <w:rFonts w:asciiTheme="minorHAnsi" w:hAnsiTheme="minorHAnsi" w:cstheme="minorHAnsi"/>
          <w:color w:val="000000" w:themeColor="text1"/>
        </w:rPr>
        <w:t xml:space="preserve">uzyskanie przez </w:t>
      </w:r>
      <w:r w:rsidR="748C9355" w:rsidRPr="00486BF2">
        <w:rPr>
          <w:rFonts w:asciiTheme="minorHAnsi" w:hAnsiTheme="minorHAnsi" w:cstheme="minorHAnsi"/>
          <w:color w:val="000000" w:themeColor="text1"/>
        </w:rPr>
        <w:t>System</w:t>
      </w:r>
      <w:r w:rsidR="330AE174" w:rsidRPr="00486BF2">
        <w:rPr>
          <w:rFonts w:asciiTheme="minorHAnsi" w:hAnsiTheme="minorHAnsi" w:cstheme="minorHAnsi"/>
          <w:color w:val="000000" w:themeColor="text1"/>
        </w:rPr>
        <w:t xml:space="preserve"> Wentylacji A</w:t>
      </w:r>
      <w:r w:rsidR="748C9355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>Warunków referencyjnych A z pominięciem Wymagania obligatoryjnego 1.6 Hałas</w:t>
      </w:r>
      <w:r w:rsidR="2F83875B" w:rsidRPr="00486BF2">
        <w:rPr>
          <w:rFonts w:asciiTheme="minorHAnsi" w:hAnsiTheme="minorHAnsi" w:cstheme="minorHAnsi"/>
          <w:color w:val="000000" w:themeColor="text1"/>
        </w:rPr>
        <w:t xml:space="preserve"> Program Przerwa uruchamiany jest ręcznie z poziomu Regulatora pomieszczeniowego A, natomiast wyłączany jest automatycznie po odliczeniu ustawionego </w:t>
      </w:r>
      <w:r w:rsidR="1B1856DD" w:rsidRPr="00486BF2">
        <w:rPr>
          <w:rFonts w:asciiTheme="minorHAnsi" w:hAnsiTheme="minorHAnsi" w:cstheme="minorHAnsi"/>
          <w:color w:val="000000" w:themeColor="text1"/>
        </w:rPr>
        <w:t>czasu pracy</w:t>
      </w:r>
      <w:r w:rsidR="2D27A1CA" w:rsidRPr="00486BF2">
        <w:rPr>
          <w:rFonts w:asciiTheme="minorHAnsi" w:hAnsiTheme="minorHAnsi" w:cstheme="minorHAnsi"/>
          <w:color w:val="000000" w:themeColor="text1"/>
        </w:rPr>
        <w:t xml:space="preserve"> lub ręcznie</w:t>
      </w:r>
      <w:r w:rsidRPr="00486BF2">
        <w:rPr>
          <w:rFonts w:asciiTheme="minorHAnsi" w:hAnsiTheme="minorHAnsi" w:cstheme="minorHAnsi"/>
          <w:color w:val="000000" w:themeColor="text1"/>
        </w:rPr>
        <w:t>.</w:t>
      </w:r>
    </w:p>
    <w:p w14:paraId="624B0CDF" w14:textId="756F863F" w:rsidR="2D610F30" w:rsidRPr="00486BF2" w:rsidRDefault="2D610F30" w:rsidP="2BBCC2B1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Program Wakacje</w:t>
      </w:r>
      <w:r w:rsidRPr="00486BF2">
        <w:rPr>
          <w:rFonts w:asciiTheme="minorHAnsi" w:hAnsiTheme="minorHAnsi" w:cstheme="minorHAnsi"/>
          <w:color w:val="000000" w:themeColor="text1"/>
        </w:rPr>
        <w:t xml:space="preserve"> – oznacza tryb pracy Systemu </w:t>
      </w:r>
      <w:r w:rsidR="149CDEA5" w:rsidRPr="00486BF2">
        <w:rPr>
          <w:rFonts w:asciiTheme="minorHAnsi" w:hAnsiTheme="minorHAnsi" w:cstheme="minorHAnsi"/>
          <w:color w:val="000000" w:themeColor="text1"/>
        </w:rPr>
        <w:t>automatyki</w:t>
      </w:r>
      <w:r w:rsidRPr="00486BF2">
        <w:rPr>
          <w:rFonts w:asciiTheme="minorHAnsi" w:hAnsiTheme="minorHAnsi" w:cstheme="minorHAnsi"/>
          <w:color w:val="000000" w:themeColor="text1"/>
        </w:rPr>
        <w:t xml:space="preserve"> A, realizowany</w:t>
      </w:r>
      <w:r w:rsidR="7B0D8370" w:rsidRPr="00486BF2">
        <w:rPr>
          <w:rFonts w:asciiTheme="minorHAnsi" w:hAnsiTheme="minorHAnsi" w:cstheme="minorHAnsi"/>
          <w:color w:val="000000" w:themeColor="text1"/>
        </w:rPr>
        <w:t xml:space="preserve"> poza okresem szkolnym tj. </w:t>
      </w:r>
      <w:r w:rsidR="1CC23246" w:rsidRPr="00486BF2">
        <w:rPr>
          <w:rFonts w:asciiTheme="minorHAnsi" w:hAnsiTheme="minorHAnsi" w:cstheme="minorHAnsi"/>
          <w:color w:val="000000" w:themeColor="text1"/>
        </w:rPr>
        <w:t>w trakcie przerw świątecznych, ferii zimowych oraz wakacji letnich</w:t>
      </w:r>
      <w:r w:rsidRPr="00486BF2">
        <w:rPr>
          <w:rFonts w:asciiTheme="minorHAnsi" w:hAnsiTheme="minorHAnsi" w:cstheme="minorHAnsi"/>
          <w:color w:val="000000" w:themeColor="text1"/>
        </w:rPr>
        <w:t>, który umożl</w:t>
      </w:r>
      <w:r w:rsidR="0A82ACBC" w:rsidRPr="00486BF2">
        <w:rPr>
          <w:rFonts w:asciiTheme="minorHAnsi" w:hAnsiTheme="minorHAnsi" w:cstheme="minorHAnsi"/>
          <w:color w:val="000000" w:themeColor="text1"/>
        </w:rPr>
        <w:t xml:space="preserve">iwia </w:t>
      </w:r>
      <w:r w:rsidR="51AFE6DC" w:rsidRPr="00486BF2">
        <w:rPr>
          <w:rFonts w:asciiTheme="minorHAnsi" w:hAnsiTheme="minorHAnsi" w:cstheme="minorHAnsi"/>
          <w:color w:val="000000" w:themeColor="text1"/>
        </w:rPr>
        <w:t xml:space="preserve">uzyskanie przez System wentylacji A, </w:t>
      </w:r>
      <w:r w:rsidR="0A82ACBC" w:rsidRPr="00486BF2">
        <w:rPr>
          <w:rFonts w:asciiTheme="minorHAnsi" w:hAnsiTheme="minorHAnsi" w:cstheme="minorHAnsi"/>
          <w:color w:val="000000" w:themeColor="text1"/>
        </w:rPr>
        <w:t xml:space="preserve">parametrów powietrza zdefiniowanych w Szkolnym systemie zarządzającym. </w:t>
      </w:r>
    </w:p>
    <w:p w14:paraId="5D20F57B" w14:textId="14D30236" w:rsidR="09FC6EC4" w:rsidRPr="00486BF2" w:rsidRDefault="09FC6EC4" w:rsidP="447EFDA5">
      <w:pPr>
        <w:pStyle w:val="Tekstpodstawowy1"/>
        <w:rPr>
          <w:rFonts w:asciiTheme="minorHAnsi" w:hAnsiTheme="minorHAnsi" w:cstheme="minorHAnsi"/>
          <w:color w:val="000000" w:themeColor="text1"/>
          <w:szCs w:val="20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  <w:szCs w:val="20"/>
        </w:rPr>
        <w:t xml:space="preserve">Program </w:t>
      </w:r>
      <w:r w:rsidR="5C3CD70F" w:rsidRPr="00486BF2">
        <w:rPr>
          <w:rFonts w:asciiTheme="minorHAnsi" w:hAnsiTheme="minorHAnsi" w:cstheme="minorHAnsi"/>
          <w:b/>
          <w:bCs/>
          <w:color w:val="000000" w:themeColor="text1"/>
          <w:szCs w:val="20"/>
        </w:rPr>
        <w:t>OFF</w:t>
      </w:r>
      <w:r w:rsidRPr="00486BF2">
        <w:rPr>
          <w:rFonts w:asciiTheme="minorHAnsi" w:hAnsiTheme="minorHAnsi" w:cstheme="minorHAnsi"/>
          <w:color w:val="000000" w:themeColor="text1"/>
          <w:szCs w:val="20"/>
        </w:rPr>
        <w:t xml:space="preserve"> - oznacza</w:t>
      </w:r>
      <w:r w:rsidR="39A223B2" w:rsidRPr="00486BF2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  <w:szCs w:val="20"/>
        </w:rPr>
        <w:t xml:space="preserve">tryb pracy Systemu </w:t>
      </w:r>
      <w:r w:rsidR="66DAF6B8" w:rsidRPr="00486BF2">
        <w:rPr>
          <w:rFonts w:asciiTheme="minorHAnsi" w:hAnsiTheme="minorHAnsi" w:cstheme="minorHAnsi"/>
          <w:color w:val="000000" w:themeColor="text1"/>
          <w:szCs w:val="20"/>
        </w:rPr>
        <w:t>automatyki</w:t>
      </w:r>
      <w:r w:rsidRPr="00486BF2">
        <w:rPr>
          <w:rFonts w:asciiTheme="minorHAnsi" w:hAnsiTheme="minorHAnsi" w:cstheme="minorHAnsi"/>
          <w:color w:val="000000" w:themeColor="text1"/>
          <w:szCs w:val="20"/>
        </w:rPr>
        <w:t xml:space="preserve"> A,</w:t>
      </w:r>
      <w:r w:rsidR="147A2B86" w:rsidRPr="00486BF2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="4F0811FB" w:rsidRPr="00486BF2">
        <w:rPr>
          <w:rFonts w:asciiTheme="minorHAnsi" w:hAnsiTheme="minorHAnsi" w:cstheme="minorHAnsi"/>
          <w:color w:val="000000" w:themeColor="text1"/>
          <w:szCs w:val="20"/>
        </w:rPr>
        <w:t>wybierany ręcznie w Regulatorze pomieszczeniowym A lub o</w:t>
      </w:r>
      <w:r w:rsidR="54AE5546" w:rsidRPr="00486BF2">
        <w:rPr>
          <w:rFonts w:asciiTheme="minorHAnsi" w:hAnsiTheme="minorHAnsi" w:cstheme="minorHAnsi"/>
          <w:color w:val="000000" w:themeColor="text1"/>
          <w:szCs w:val="20"/>
        </w:rPr>
        <w:t>d</w:t>
      </w:r>
      <w:r w:rsidR="4F0811FB" w:rsidRPr="00486BF2">
        <w:rPr>
          <w:rFonts w:asciiTheme="minorHAnsi" w:hAnsiTheme="minorHAnsi" w:cstheme="minorHAnsi"/>
          <w:color w:val="000000" w:themeColor="text1"/>
          <w:szCs w:val="20"/>
        </w:rPr>
        <w:t xml:space="preserve">znaczany w Szkolnym systemie zarządzającym, </w:t>
      </w:r>
      <w:r w:rsidR="147A2B86" w:rsidRPr="00486BF2">
        <w:rPr>
          <w:rFonts w:asciiTheme="minorHAnsi" w:hAnsiTheme="minorHAnsi" w:cstheme="minorHAnsi"/>
          <w:color w:val="000000" w:themeColor="text1"/>
          <w:szCs w:val="20"/>
        </w:rPr>
        <w:t>w trakcie którego, Systemu wentylacji A pozostaje wyłączony.</w:t>
      </w:r>
    </w:p>
    <w:p w14:paraId="2B5A41DA" w14:textId="6F629D2F" w:rsidR="651246B5" w:rsidRPr="00486BF2" w:rsidRDefault="651246B5" w:rsidP="486C5CEF">
      <w:pPr>
        <w:pStyle w:val="Tekstpodstawowy1"/>
        <w:rPr>
          <w:rFonts w:asciiTheme="minorHAnsi" w:hAnsiTheme="minorHAnsi" w:cstheme="minorHAnsi"/>
          <w:b/>
          <w:bCs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Przegrzewanie Sali lekcyjnej</w:t>
      </w:r>
      <w:r w:rsidRPr="00486BF2">
        <w:rPr>
          <w:rFonts w:asciiTheme="minorHAnsi" w:hAnsiTheme="minorHAnsi" w:cstheme="minorHAnsi"/>
          <w:color w:val="000000" w:themeColor="text1"/>
        </w:rPr>
        <w:t xml:space="preserve"> – oznacza stan powietrza w Sali lekcyjnej,</w:t>
      </w:r>
      <w:r w:rsidR="6EDF932C" w:rsidRPr="00486BF2">
        <w:rPr>
          <w:rFonts w:asciiTheme="minorHAnsi" w:hAnsiTheme="minorHAnsi" w:cstheme="minorHAnsi"/>
          <w:color w:val="000000" w:themeColor="text1"/>
        </w:rPr>
        <w:t xml:space="preserve"> w którym</w:t>
      </w:r>
      <w:r w:rsidRPr="00486BF2">
        <w:rPr>
          <w:rFonts w:asciiTheme="minorHAnsi" w:hAnsiTheme="minorHAnsi" w:cstheme="minorHAnsi"/>
          <w:color w:val="000000" w:themeColor="text1"/>
        </w:rPr>
        <w:t xml:space="preserve"> następuje wzrost temperatury powietrza o 1</w:t>
      </w:r>
      <w:r w:rsidRPr="00486BF2">
        <w:rPr>
          <w:rFonts w:asciiTheme="minorHAnsi" w:hAnsiTheme="minorHAnsi" w:cstheme="minorHAnsi"/>
          <w:color w:val="000000" w:themeColor="text1"/>
          <w:vertAlign w:val="superscript"/>
        </w:rPr>
        <w:t>o</w:t>
      </w:r>
      <w:r w:rsidRPr="00486BF2">
        <w:rPr>
          <w:rFonts w:asciiTheme="minorHAnsi" w:hAnsiTheme="minorHAnsi" w:cstheme="minorHAnsi"/>
          <w:color w:val="000000" w:themeColor="text1"/>
        </w:rPr>
        <w:t>C ponad Temperaturę referencyjną spowodowany powstającymi wewnętrznymi i zewnętrznymi zyskami ciepła.</w:t>
      </w:r>
    </w:p>
    <w:p w14:paraId="254BA77E" w14:textId="3A0A763F" w:rsidR="002A2822" w:rsidRPr="00486BF2" w:rsidRDefault="004C6E16" w:rsidP="6F14AF9E">
      <w:pPr>
        <w:pStyle w:val="Tekstpodstawowy1"/>
        <w:rPr>
          <w:rFonts w:asciiTheme="minorHAnsi" w:hAnsiTheme="minorHAnsi" w:cstheme="minorBidi"/>
          <w:color w:val="000000" w:themeColor="text1"/>
          <w:shd w:val="clear" w:color="auto" w:fill="FFFF00"/>
        </w:rPr>
      </w:pPr>
      <w:r w:rsidRPr="6F14AF9E">
        <w:rPr>
          <w:rFonts w:asciiTheme="minorHAnsi" w:hAnsiTheme="minorHAnsi" w:cstheme="minorBidi"/>
          <w:b/>
          <w:bCs/>
          <w:color w:val="000000" w:themeColor="text1"/>
        </w:rPr>
        <w:t>Regulator pomieszczeniowy</w:t>
      </w:r>
      <w:r w:rsidRPr="6F14AF9E">
        <w:rPr>
          <w:rFonts w:asciiTheme="minorHAnsi" w:hAnsiTheme="minorHAnsi" w:cstheme="minorBidi"/>
          <w:color w:val="000000" w:themeColor="text1"/>
        </w:rPr>
        <w:t xml:space="preserve"> </w:t>
      </w:r>
      <w:r w:rsidR="1187B0DF" w:rsidRPr="6F14AF9E">
        <w:rPr>
          <w:rFonts w:asciiTheme="minorHAnsi" w:hAnsiTheme="minorHAnsi" w:cstheme="minorBidi"/>
          <w:b/>
          <w:bCs/>
          <w:color w:val="000000" w:themeColor="text1"/>
        </w:rPr>
        <w:t>A</w:t>
      </w:r>
      <w:r w:rsidR="639F4C6F" w:rsidRPr="6F14AF9E">
        <w:rPr>
          <w:rFonts w:asciiTheme="minorHAnsi" w:hAnsiTheme="minorHAnsi" w:cstheme="minorBidi"/>
          <w:color w:val="000000" w:themeColor="text1"/>
        </w:rPr>
        <w:t xml:space="preserve"> </w:t>
      </w:r>
      <w:r w:rsidRPr="6F14AF9E">
        <w:rPr>
          <w:rFonts w:asciiTheme="minorHAnsi" w:hAnsiTheme="minorHAnsi" w:cstheme="minorBidi"/>
          <w:color w:val="000000" w:themeColor="text1"/>
        </w:rPr>
        <w:t>– urządzenie</w:t>
      </w:r>
      <w:r w:rsidR="00E85B50" w:rsidRPr="6F14AF9E">
        <w:rPr>
          <w:rFonts w:asciiTheme="minorHAnsi" w:hAnsiTheme="minorHAnsi" w:cstheme="minorBidi"/>
          <w:color w:val="000000" w:themeColor="text1"/>
        </w:rPr>
        <w:t xml:space="preserve"> </w:t>
      </w:r>
      <w:r w:rsidR="000F2A3C" w:rsidRPr="6F14AF9E">
        <w:rPr>
          <w:rFonts w:asciiTheme="minorHAnsi" w:hAnsiTheme="minorHAnsi" w:cstheme="minorBidi"/>
          <w:color w:val="000000" w:themeColor="text1"/>
        </w:rPr>
        <w:t>wchodzące w skład Systemu automatyki</w:t>
      </w:r>
      <w:r w:rsidR="086BD3F1" w:rsidRPr="6F14AF9E">
        <w:rPr>
          <w:rFonts w:asciiTheme="minorHAnsi" w:hAnsiTheme="minorHAnsi" w:cstheme="minorBidi"/>
          <w:color w:val="000000" w:themeColor="text1"/>
        </w:rPr>
        <w:t xml:space="preserve"> A</w:t>
      </w:r>
      <w:r w:rsidR="00E85B50" w:rsidRPr="6F14AF9E">
        <w:rPr>
          <w:rFonts w:asciiTheme="minorHAnsi" w:hAnsiTheme="minorHAnsi" w:cstheme="minorBidi"/>
          <w:color w:val="000000" w:themeColor="text1"/>
        </w:rPr>
        <w:t>,</w:t>
      </w:r>
      <w:r w:rsidRPr="6F14AF9E">
        <w:rPr>
          <w:rFonts w:asciiTheme="minorHAnsi" w:hAnsiTheme="minorHAnsi" w:cstheme="minorBidi"/>
          <w:color w:val="000000" w:themeColor="text1"/>
        </w:rPr>
        <w:t xml:space="preserve"> montowane na ścian</w:t>
      </w:r>
      <w:r w:rsidR="00137D4C" w:rsidRPr="6F14AF9E">
        <w:rPr>
          <w:rFonts w:asciiTheme="minorHAnsi" w:hAnsiTheme="minorHAnsi" w:cstheme="minorBidi"/>
          <w:color w:val="000000" w:themeColor="text1"/>
        </w:rPr>
        <w:t>ie</w:t>
      </w:r>
      <w:r w:rsidR="00F768FB" w:rsidRPr="6F14AF9E">
        <w:rPr>
          <w:rFonts w:asciiTheme="minorHAnsi" w:hAnsiTheme="minorHAnsi" w:cstheme="minorBidi"/>
          <w:color w:val="000000" w:themeColor="text1"/>
        </w:rPr>
        <w:t xml:space="preserve"> w</w:t>
      </w:r>
      <w:r w:rsidR="00137D4C" w:rsidRPr="6F14AF9E">
        <w:rPr>
          <w:rFonts w:asciiTheme="minorHAnsi" w:hAnsiTheme="minorHAnsi" w:cstheme="minorBidi"/>
          <w:color w:val="000000" w:themeColor="text1"/>
        </w:rPr>
        <w:t xml:space="preserve"> Sali lekcyjnej, w </w:t>
      </w:r>
      <w:r w:rsidR="002A2822" w:rsidRPr="6F14AF9E">
        <w:rPr>
          <w:rFonts w:asciiTheme="minorHAnsi" w:hAnsiTheme="minorHAnsi" w:cstheme="minorBidi"/>
          <w:color w:val="000000" w:themeColor="text1"/>
        </w:rPr>
        <w:t xml:space="preserve">pobliżu </w:t>
      </w:r>
      <w:r w:rsidR="00137D4C" w:rsidRPr="6F14AF9E">
        <w:rPr>
          <w:rFonts w:asciiTheme="minorHAnsi" w:hAnsiTheme="minorHAnsi" w:cstheme="minorBidi"/>
          <w:color w:val="000000" w:themeColor="text1"/>
        </w:rPr>
        <w:t>włącz</w:t>
      </w:r>
      <w:r w:rsidR="00742A38" w:rsidRPr="6F14AF9E">
        <w:rPr>
          <w:rFonts w:asciiTheme="minorHAnsi" w:hAnsiTheme="minorHAnsi" w:cstheme="minorBidi"/>
          <w:color w:val="000000" w:themeColor="text1"/>
        </w:rPr>
        <w:t>nika oświetleni</w:t>
      </w:r>
      <w:r w:rsidR="3930E34C" w:rsidRPr="6F14AF9E">
        <w:rPr>
          <w:rFonts w:asciiTheme="minorHAnsi" w:hAnsiTheme="minorHAnsi" w:cstheme="minorBidi"/>
          <w:color w:val="000000" w:themeColor="text1"/>
        </w:rPr>
        <w:t>a</w:t>
      </w:r>
      <w:ins w:id="0" w:author="Autor">
        <w:r w:rsidR="089745F5" w:rsidRPr="6F14AF9E">
          <w:rPr>
            <w:rFonts w:asciiTheme="minorHAnsi" w:hAnsiTheme="minorHAnsi" w:cstheme="minorBidi"/>
            <w:color w:val="000000" w:themeColor="text1"/>
          </w:rPr>
          <w:t xml:space="preserve"> lub innym </w:t>
        </w:r>
        <w:r w:rsidR="2A4E2313" w:rsidRPr="6F14AF9E">
          <w:rPr>
            <w:rFonts w:asciiTheme="minorHAnsi" w:hAnsiTheme="minorHAnsi" w:cstheme="minorBidi"/>
            <w:color w:val="000000" w:themeColor="text1"/>
          </w:rPr>
          <w:t xml:space="preserve">reprezentatywnym </w:t>
        </w:r>
        <w:r w:rsidR="089745F5" w:rsidRPr="6F14AF9E">
          <w:rPr>
            <w:rFonts w:asciiTheme="minorHAnsi" w:hAnsiTheme="minorHAnsi" w:cstheme="minorBidi"/>
            <w:color w:val="000000" w:themeColor="text1"/>
          </w:rPr>
          <w:t>miejscu wskazanym przez Uczestnika postepowania</w:t>
        </w:r>
      </w:ins>
      <w:r w:rsidR="00137D4C" w:rsidRPr="6F14AF9E">
        <w:rPr>
          <w:rFonts w:asciiTheme="minorHAnsi" w:hAnsiTheme="minorHAnsi" w:cstheme="minorBidi"/>
          <w:color w:val="000000" w:themeColor="text1"/>
        </w:rPr>
        <w:t xml:space="preserve">, </w:t>
      </w:r>
      <w:r w:rsidR="00352BB6" w:rsidRPr="6F14AF9E">
        <w:rPr>
          <w:rFonts w:asciiTheme="minorHAnsi" w:hAnsiTheme="minorHAnsi" w:cstheme="minorBidi"/>
          <w:color w:val="000000" w:themeColor="text1"/>
        </w:rPr>
        <w:t>umożliwiające</w:t>
      </w:r>
      <w:r w:rsidR="002A2822" w:rsidRPr="6F14AF9E">
        <w:rPr>
          <w:rFonts w:asciiTheme="minorHAnsi" w:hAnsiTheme="minorHAnsi" w:cstheme="minorBidi"/>
          <w:color w:val="000000" w:themeColor="text1"/>
        </w:rPr>
        <w:t xml:space="preserve"> </w:t>
      </w:r>
      <w:r w:rsidR="00137D4C" w:rsidRPr="6F14AF9E">
        <w:rPr>
          <w:rFonts w:asciiTheme="minorHAnsi" w:hAnsiTheme="minorHAnsi" w:cstheme="minorBidi"/>
          <w:color w:val="000000" w:themeColor="text1"/>
        </w:rPr>
        <w:t>pomiar</w:t>
      </w:r>
      <w:r w:rsidR="00352BB6" w:rsidRPr="6F14AF9E">
        <w:rPr>
          <w:rFonts w:asciiTheme="minorHAnsi" w:hAnsiTheme="minorHAnsi" w:cstheme="minorBidi"/>
          <w:color w:val="000000" w:themeColor="text1"/>
        </w:rPr>
        <w:t xml:space="preserve"> </w:t>
      </w:r>
      <w:r w:rsidR="00137D4C" w:rsidRPr="6F14AF9E">
        <w:rPr>
          <w:rFonts w:asciiTheme="minorHAnsi" w:hAnsiTheme="minorHAnsi" w:cstheme="minorBidi"/>
          <w:color w:val="000000" w:themeColor="text1"/>
        </w:rPr>
        <w:t>parametrów środowiska wewnętrznego</w:t>
      </w:r>
      <w:r w:rsidR="00352BB6" w:rsidRPr="6F14AF9E">
        <w:rPr>
          <w:rFonts w:asciiTheme="minorHAnsi" w:hAnsiTheme="minorHAnsi" w:cstheme="minorBidi"/>
          <w:color w:val="000000" w:themeColor="text1"/>
        </w:rPr>
        <w:t>,</w:t>
      </w:r>
      <w:r w:rsidR="002A2822" w:rsidRPr="6F14AF9E">
        <w:rPr>
          <w:rFonts w:asciiTheme="minorHAnsi" w:hAnsiTheme="minorHAnsi" w:cstheme="minorBidi"/>
          <w:color w:val="000000" w:themeColor="text1"/>
        </w:rPr>
        <w:t xml:space="preserve"> komunikację z Centralami wentylacyjnymi</w:t>
      </w:r>
      <w:r w:rsidR="083E6CF7" w:rsidRPr="6F14AF9E">
        <w:rPr>
          <w:rFonts w:asciiTheme="minorHAnsi" w:hAnsiTheme="minorHAnsi" w:cstheme="minorBidi"/>
          <w:color w:val="000000" w:themeColor="text1"/>
        </w:rPr>
        <w:t xml:space="preserve"> A</w:t>
      </w:r>
      <w:r w:rsidR="002A2822" w:rsidRPr="6F14AF9E">
        <w:rPr>
          <w:rFonts w:asciiTheme="minorHAnsi" w:hAnsiTheme="minorHAnsi" w:cstheme="minorBidi"/>
          <w:color w:val="000000" w:themeColor="text1"/>
        </w:rPr>
        <w:t xml:space="preserve"> zainstalowanymi w obrębie pojedynczej Sali lekcyjnej oraz</w:t>
      </w:r>
      <w:r w:rsidR="4479629D" w:rsidRPr="6F14AF9E">
        <w:rPr>
          <w:rFonts w:asciiTheme="minorHAnsi" w:hAnsiTheme="minorHAnsi" w:cstheme="minorBidi"/>
          <w:color w:val="000000" w:themeColor="text1"/>
        </w:rPr>
        <w:t xml:space="preserve"> komunikację</w:t>
      </w:r>
      <w:r w:rsidR="002A2822" w:rsidRPr="6F14AF9E">
        <w:rPr>
          <w:rFonts w:asciiTheme="minorHAnsi" w:hAnsiTheme="minorHAnsi" w:cstheme="minorBidi"/>
          <w:color w:val="000000" w:themeColor="text1"/>
        </w:rPr>
        <w:t xml:space="preserve"> z </w:t>
      </w:r>
      <w:r w:rsidR="60C12C7B" w:rsidRPr="6F14AF9E">
        <w:rPr>
          <w:rFonts w:asciiTheme="minorHAnsi" w:hAnsiTheme="minorHAnsi" w:cstheme="minorBidi"/>
          <w:color w:val="000000" w:themeColor="text1"/>
        </w:rPr>
        <w:t>Szkolnym</w:t>
      </w:r>
      <w:r w:rsidR="002A2822" w:rsidRPr="6F14AF9E">
        <w:rPr>
          <w:rFonts w:asciiTheme="minorHAnsi" w:hAnsiTheme="minorHAnsi" w:cstheme="minorBidi"/>
          <w:color w:val="000000" w:themeColor="text1"/>
        </w:rPr>
        <w:t xml:space="preserve"> systemem zarządzającym</w:t>
      </w:r>
      <w:r w:rsidR="00352BB6" w:rsidRPr="6F14AF9E">
        <w:rPr>
          <w:rFonts w:asciiTheme="minorHAnsi" w:hAnsiTheme="minorHAnsi" w:cstheme="minorBidi"/>
          <w:color w:val="000000" w:themeColor="text1"/>
        </w:rPr>
        <w:t xml:space="preserve">, </w:t>
      </w:r>
      <w:r w:rsidR="0ABD9AF6" w:rsidRPr="6F14AF9E">
        <w:rPr>
          <w:rFonts w:asciiTheme="minorHAnsi" w:hAnsiTheme="minorHAnsi" w:cstheme="minorBidi"/>
          <w:color w:val="000000" w:themeColor="text1"/>
        </w:rPr>
        <w:t xml:space="preserve">umożliwiające </w:t>
      </w:r>
      <w:r w:rsidR="00352BB6" w:rsidRPr="6F14AF9E">
        <w:rPr>
          <w:rFonts w:asciiTheme="minorHAnsi" w:hAnsiTheme="minorHAnsi" w:cstheme="minorBidi"/>
          <w:color w:val="000000" w:themeColor="text1"/>
        </w:rPr>
        <w:t xml:space="preserve">nastawę odchyłki od wartości zadanej </w:t>
      </w:r>
      <w:r w:rsidR="49ECFE35" w:rsidRPr="6F14AF9E">
        <w:rPr>
          <w:rFonts w:asciiTheme="minorHAnsi" w:hAnsiTheme="minorHAnsi" w:cstheme="minorBidi"/>
          <w:color w:val="000000" w:themeColor="text1"/>
        </w:rPr>
        <w:t>T</w:t>
      </w:r>
      <w:r w:rsidR="00352BB6" w:rsidRPr="6F14AF9E">
        <w:rPr>
          <w:rFonts w:asciiTheme="minorHAnsi" w:hAnsiTheme="minorHAnsi" w:cstheme="minorBidi"/>
          <w:color w:val="000000" w:themeColor="text1"/>
        </w:rPr>
        <w:t xml:space="preserve">emperatury </w:t>
      </w:r>
      <w:r w:rsidR="68CC6E3A" w:rsidRPr="6F14AF9E">
        <w:rPr>
          <w:rFonts w:asciiTheme="minorHAnsi" w:hAnsiTheme="minorHAnsi" w:cstheme="minorBidi"/>
          <w:color w:val="000000" w:themeColor="text1"/>
        </w:rPr>
        <w:t>referencyjnej</w:t>
      </w:r>
      <w:r w:rsidR="7F064EBB" w:rsidRPr="6F14AF9E">
        <w:rPr>
          <w:rFonts w:asciiTheme="minorHAnsi" w:hAnsiTheme="minorHAnsi" w:cstheme="minorBidi"/>
          <w:color w:val="000000" w:themeColor="text1"/>
        </w:rPr>
        <w:t xml:space="preserve"> A</w:t>
      </w:r>
      <w:r w:rsidR="00251FE2" w:rsidRPr="6F14AF9E">
        <w:rPr>
          <w:rFonts w:asciiTheme="minorHAnsi" w:hAnsiTheme="minorHAnsi" w:cstheme="minorBidi"/>
          <w:color w:val="000000" w:themeColor="text1"/>
        </w:rPr>
        <w:t xml:space="preserve"> </w:t>
      </w:r>
      <w:r w:rsidR="0056EF96" w:rsidRPr="6F14AF9E">
        <w:rPr>
          <w:rFonts w:asciiTheme="minorHAnsi" w:hAnsiTheme="minorHAnsi" w:cstheme="minorBidi"/>
          <w:color w:val="000000" w:themeColor="text1"/>
        </w:rPr>
        <w:t>niezależnie</w:t>
      </w:r>
      <w:r w:rsidR="0C86F619" w:rsidRPr="6F14AF9E">
        <w:rPr>
          <w:rFonts w:asciiTheme="minorHAnsi" w:hAnsiTheme="minorHAnsi" w:cstheme="minorBidi"/>
          <w:color w:val="000000" w:themeColor="text1"/>
        </w:rPr>
        <w:t xml:space="preserve"> dla</w:t>
      </w:r>
      <w:r w:rsidR="6EC8E2B4" w:rsidRPr="6F14AF9E">
        <w:rPr>
          <w:rFonts w:asciiTheme="minorHAnsi" w:hAnsiTheme="minorHAnsi" w:cstheme="minorBidi"/>
          <w:color w:val="000000" w:themeColor="text1"/>
        </w:rPr>
        <w:t xml:space="preserve"> </w:t>
      </w:r>
      <w:r w:rsidR="136AE17D" w:rsidRPr="6F14AF9E">
        <w:rPr>
          <w:rFonts w:asciiTheme="minorHAnsi" w:hAnsiTheme="minorHAnsi" w:cstheme="minorBidi"/>
          <w:color w:val="000000" w:themeColor="text1"/>
        </w:rPr>
        <w:t>każdej</w:t>
      </w:r>
      <w:r w:rsidR="00352BB6" w:rsidRPr="6F14AF9E">
        <w:rPr>
          <w:rFonts w:asciiTheme="minorHAnsi" w:hAnsiTheme="minorHAnsi" w:cstheme="minorBidi"/>
          <w:color w:val="000000" w:themeColor="text1"/>
        </w:rPr>
        <w:t xml:space="preserve"> </w:t>
      </w:r>
      <w:r w:rsidR="00F768FB" w:rsidRPr="6F14AF9E">
        <w:rPr>
          <w:rFonts w:asciiTheme="minorHAnsi" w:hAnsiTheme="minorHAnsi" w:cstheme="minorBidi"/>
          <w:color w:val="000000" w:themeColor="text1"/>
        </w:rPr>
        <w:t>Sali lekcyjnej</w:t>
      </w:r>
      <w:r w:rsidR="683E76E7" w:rsidRPr="6F14AF9E">
        <w:rPr>
          <w:rFonts w:asciiTheme="minorHAnsi" w:hAnsiTheme="minorHAnsi" w:cstheme="minorBidi"/>
          <w:color w:val="000000" w:themeColor="text1"/>
        </w:rPr>
        <w:t xml:space="preserve"> oddzielnie</w:t>
      </w:r>
      <w:del w:id="1" w:author="Autor">
        <w:r w:rsidRPr="6F14AF9E" w:rsidDel="004C6E16">
          <w:rPr>
            <w:rFonts w:asciiTheme="minorHAnsi" w:hAnsiTheme="minorHAnsi" w:cstheme="minorBidi"/>
            <w:color w:val="000000" w:themeColor="text1"/>
          </w:rPr>
          <w:delText xml:space="preserve"> </w:delText>
        </w:r>
      </w:del>
      <w:r w:rsidR="00352BB6" w:rsidRPr="6F14AF9E">
        <w:rPr>
          <w:rFonts w:asciiTheme="minorHAnsi" w:hAnsiTheme="minorHAnsi" w:cstheme="minorBidi"/>
          <w:color w:val="000000" w:themeColor="text1"/>
        </w:rPr>
        <w:t xml:space="preserve"> oraz</w:t>
      </w:r>
      <w:r w:rsidR="002A2822" w:rsidRPr="6F14AF9E">
        <w:rPr>
          <w:rFonts w:asciiTheme="minorHAnsi" w:hAnsiTheme="minorHAnsi" w:cstheme="minorBidi"/>
          <w:color w:val="000000" w:themeColor="text1"/>
        </w:rPr>
        <w:t xml:space="preserve"> wybór </w:t>
      </w:r>
      <w:r w:rsidR="726BAD5D" w:rsidRPr="6F14AF9E">
        <w:rPr>
          <w:rFonts w:asciiTheme="minorHAnsi" w:hAnsiTheme="minorHAnsi" w:cstheme="minorBidi"/>
          <w:color w:val="000000" w:themeColor="text1"/>
        </w:rPr>
        <w:t>programów</w:t>
      </w:r>
      <w:r w:rsidR="002A2822" w:rsidRPr="6F14AF9E">
        <w:rPr>
          <w:rFonts w:asciiTheme="minorHAnsi" w:hAnsiTheme="minorHAnsi" w:cstheme="minorBidi"/>
          <w:color w:val="000000" w:themeColor="text1"/>
        </w:rPr>
        <w:t xml:space="preserve">: </w:t>
      </w:r>
      <w:r w:rsidR="74F4AA12" w:rsidRPr="6F14AF9E">
        <w:rPr>
          <w:rFonts w:asciiTheme="minorHAnsi" w:hAnsiTheme="minorHAnsi" w:cstheme="minorBidi"/>
          <w:color w:val="000000" w:themeColor="text1"/>
        </w:rPr>
        <w:t xml:space="preserve">Praca, Przerwa oraz </w:t>
      </w:r>
      <w:r w:rsidR="1DCB388D" w:rsidRPr="6F14AF9E">
        <w:rPr>
          <w:rFonts w:asciiTheme="minorHAnsi" w:hAnsiTheme="minorHAnsi" w:cstheme="minorBidi"/>
          <w:color w:val="000000" w:themeColor="text1"/>
        </w:rPr>
        <w:t>OFF</w:t>
      </w:r>
      <w:r w:rsidR="34771BAC" w:rsidRPr="6F14AF9E">
        <w:rPr>
          <w:rFonts w:asciiTheme="minorHAnsi" w:hAnsiTheme="minorHAnsi" w:cstheme="minorBidi"/>
          <w:color w:val="000000" w:themeColor="text1"/>
        </w:rPr>
        <w:t>.</w:t>
      </w:r>
    </w:p>
    <w:p w14:paraId="04986A08" w14:textId="62BF2D0E" w:rsidR="00AF2A53" w:rsidRPr="00486BF2" w:rsidRDefault="44F58ACA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Sala lekcyjna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374B5B11" w:rsidRPr="00486BF2">
        <w:rPr>
          <w:rFonts w:asciiTheme="minorHAnsi" w:hAnsiTheme="minorHAnsi" w:cstheme="minorHAnsi"/>
          <w:color w:val="000000" w:themeColor="text1"/>
        </w:rPr>
        <w:t>–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E07FDF0" w:rsidRPr="00486BF2">
        <w:rPr>
          <w:rFonts w:asciiTheme="minorHAnsi" w:hAnsiTheme="minorHAnsi" w:cstheme="minorHAnsi"/>
          <w:color w:val="000000" w:themeColor="text1"/>
        </w:rPr>
        <w:t>reprezen</w:t>
      </w:r>
      <w:r w:rsidR="34EF3729" w:rsidRPr="00486BF2">
        <w:rPr>
          <w:rFonts w:asciiTheme="minorHAnsi" w:hAnsiTheme="minorHAnsi" w:cstheme="minorHAnsi"/>
          <w:color w:val="000000" w:themeColor="text1"/>
        </w:rPr>
        <w:t>tatywna sala lekcyjna w szkole podstawowej lub ponadpodstawowej</w:t>
      </w:r>
      <w:r w:rsidR="0E07FDF0" w:rsidRPr="00486BF2">
        <w:rPr>
          <w:rFonts w:asciiTheme="minorHAnsi" w:hAnsiTheme="minorHAnsi" w:cstheme="minorHAnsi"/>
          <w:color w:val="000000" w:themeColor="text1"/>
        </w:rPr>
        <w:t xml:space="preserve"> z lat 60-tych</w:t>
      </w:r>
      <w:r w:rsidR="6540709F" w:rsidRPr="00486BF2">
        <w:rPr>
          <w:rFonts w:asciiTheme="minorHAnsi" w:hAnsiTheme="minorHAnsi" w:cstheme="minorHAnsi"/>
          <w:color w:val="000000" w:themeColor="text1"/>
        </w:rPr>
        <w:t xml:space="preserve"> lub </w:t>
      </w:r>
      <w:r w:rsidR="30888138" w:rsidRPr="00486BF2">
        <w:rPr>
          <w:rFonts w:asciiTheme="minorHAnsi" w:hAnsiTheme="minorHAnsi" w:cstheme="minorHAnsi"/>
          <w:color w:val="000000" w:themeColor="text1"/>
        </w:rPr>
        <w:t>70-tych</w:t>
      </w:r>
      <w:r w:rsidR="0E07FDF0" w:rsidRPr="00486BF2">
        <w:rPr>
          <w:rFonts w:asciiTheme="minorHAnsi" w:hAnsiTheme="minorHAnsi" w:cstheme="minorHAnsi"/>
          <w:color w:val="000000" w:themeColor="text1"/>
        </w:rPr>
        <w:t xml:space="preserve"> XX w.</w:t>
      </w:r>
      <w:r w:rsidR="56B50BC4" w:rsidRPr="00486BF2">
        <w:rPr>
          <w:rFonts w:asciiTheme="minorHAnsi" w:hAnsiTheme="minorHAnsi" w:cstheme="minorHAnsi"/>
          <w:color w:val="000000" w:themeColor="text1"/>
        </w:rPr>
        <w:t xml:space="preserve"> przewidziana </w:t>
      </w:r>
      <w:r w:rsidR="0E07FDF0" w:rsidRPr="00486BF2">
        <w:rPr>
          <w:rFonts w:asciiTheme="minorHAnsi" w:hAnsiTheme="minorHAnsi" w:cstheme="minorHAnsi"/>
          <w:color w:val="000000" w:themeColor="text1"/>
        </w:rPr>
        <w:t>dla trzydziestu uczniów i jednego nauczyciela</w:t>
      </w:r>
      <w:r w:rsidR="34EF3729" w:rsidRPr="00486BF2">
        <w:rPr>
          <w:rFonts w:asciiTheme="minorHAnsi" w:hAnsiTheme="minorHAnsi" w:cstheme="minorHAnsi"/>
          <w:color w:val="000000" w:themeColor="text1"/>
        </w:rPr>
        <w:t xml:space="preserve">, charakteryzująca się </w:t>
      </w:r>
      <w:r w:rsidR="0E07FDF0" w:rsidRPr="00486BF2">
        <w:rPr>
          <w:rFonts w:asciiTheme="minorHAnsi" w:hAnsiTheme="minorHAnsi" w:cstheme="minorHAnsi"/>
          <w:color w:val="000000" w:themeColor="text1"/>
        </w:rPr>
        <w:t>ok</w:t>
      </w:r>
      <w:r w:rsidR="34EF3729" w:rsidRPr="00486BF2">
        <w:rPr>
          <w:rFonts w:asciiTheme="minorHAnsi" w:hAnsiTheme="minorHAnsi" w:cstheme="minorHAnsi"/>
          <w:color w:val="000000" w:themeColor="text1"/>
        </w:rPr>
        <w:t>reślonym profilem</w:t>
      </w:r>
      <w:r w:rsidR="30888138" w:rsidRPr="00486BF2">
        <w:rPr>
          <w:rFonts w:asciiTheme="minorHAnsi" w:hAnsiTheme="minorHAnsi" w:cstheme="minorHAnsi"/>
          <w:color w:val="000000" w:themeColor="text1"/>
        </w:rPr>
        <w:t xml:space="preserve"> zapotrzebowania na wentylację</w:t>
      </w:r>
      <w:r w:rsidR="0E07FDF0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34EF3729" w:rsidRPr="00486BF2">
        <w:rPr>
          <w:rFonts w:asciiTheme="minorHAnsi" w:hAnsiTheme="minorHAnsi" w:cstheme="minorHAnsi"/>
          <w:color w:val="000000" w:themeColor="text1"/>
        </w:rPr>
        <w:t xml:space="preserve">wg. Załącznika </w:t>
      </w:r>
      <w:r w:rsidR="388CCCC7" w:rsidRPr="00486BF2">
        <w:rPr>
          <w:rFonts w:asciiTheme="minorHAnsi" w:hAnsiTheme="minorHAnsi" w:cstheme="minorHAnsi"/>
          <w:color w:val="000000" w:themeColor="text1"/>
        </w:rPr>
        <w:t>3.2</w:t>
      </w:r>
      <w:r w:rsidR="34EF3729" w:rsidRPr="00486BF2">
        <w:rPr>
          <w:rFonts w:asciiTheme="minorHAnsi" w:hAnsiTheme="minorHAnsi" w:cstheme="minorHAnsi"/>
          <w:color w:val="000000" w:themeColor="text1"/>
        </w:rPr>
        <w:t xml:space="preserve"> do</w:t>
      </w:r>
      <w:r w:rsidR="4F34F5CE" w:rsidRPr="00486BF2">
        <w:rPr>
          <w:rFonts w:asciiTheme="minorHAnsi" w:hAnsiTheme="minorHAnsi" w:cstheme="minorHAnsi"/>
          <w:color w:val="000000" w:themeColor="text1"/>
        </w:rPr>
        <w:t xml:space="preserve"> Załącznika nr </w:t>
      </w:r>
      <w:r w:rsidR="3F8EFAE7" w:rsidRPr="00486BF2">
        <w:rPr>
          <w:rFonts w:asciiTheme="minorHAnsi" w:hAnsiTheme="minorHAnsi" w:cstheme="minorHAnsi"/>
          <w:color w:val="000000" w:themeColor="text1"/>
        </w:rPr>
        <w:t>3</w:t>
      </w:r>
      <w:r w:rsidR="34EF3729" w:rsidRPr="00486BF2">
        <w:rPr>
          <w:rFonts w:asciiTheme="minorHAnsi" w:hAnsiTheme="minorHAnsi" w:cstheme="minorHAnsi"/>
          <w:color w:val="000000" w:themeColor="text1"/>
        </w:rPr>
        <w:t xml:space="preserve"> –</w:t>
      </w:r>
      <w:r w:rsidR="21AB9AAE" w:rsidRPr="00486BF2">
        <w:rPr>
          <w:rFonts w:asciiTheme="minorHAnsi" w:hAnsiTheme="minorHAnsi" w:cstheme="minorHAnsi"/>
          <w:color w:val="000000" w:themeColor="text1"/>
        </w:rPr>
        <w:t xml:space="preserve"> Działanie 1. Wymagania konkursowe. Arkusz kalkulacyjny zakładka “Program Praca Profil”</w:t>
      </w:r>
      <w:r w:rsidR="34EF3729" w:rsidRPr="00486BF2">
        <w:rPr>
          <w:rFonts w:asciiTheme="minorHAnsi" w:hAnsiTheme="minorHAnsi" w:cstheme="minorHAnsi"/>
          <w:color w:val="000000" w:themeColor="text1"/>
        </w:rPr>
        <w:t xml:space="preserve"> oraz </w:t>
      </w:r>
      <w:r w:rsidR="0E07FDF0" w:rsidRPr="00486BF2">
        <w:rPr>
          <w:rFonts w:asciiTheme="minorHAnsi" w:hAnsiTheme="minorHAnsi" w:cstheme="minorHAnsi"/>
          <w:color w:val="000000" w:themeColor="text1"/>
        </w:rPr>
        <w:t>o wymiarach</w:t>
      </w:r>
      <w:r w:rsidR="56B50BC4" w:rsidRPr="00486BF2">
        <w:rPr>
          <w:rFonts w:asciiTheme="minorHAnsi" w:hAnsiTheme="minorHAnsi" w:cstheme="minorHAnsi"/>
          <w:color w:val="000000" w:themeColor="text1"/>
        </w:rPr>
        <w:t xml:space="preserve"> i konstrukcji</w:t>
      </w:r>
      <w:r w:rsidR="34EF3729" w:rsidRPr="00486BF2">
        <w:rPr>
          <w:rFonts w:asciiTheme="minorHAnsi" w:hAnsiTheme="minorHAnsi" w:cstheme="minorHAnsi"/>
          <w:color w:val="000000" w:themeColor="text1"/>
        </w:rPr>
        <w:t xml:space="preserve"> określonej w </w:t>
      </w:r>
      <w:r w:rsidR="5C1362FD" w:rsidRPr="00486BF2">
        <w:rPr>
          <w:rFonts w:asciiTheme="minorHAnsi" w:hAnsiTheme="minorHAnsi" w:cstheme="minorHAnsi"/>
          <w:color w:val="000000" w:themeColor="text1"/>
        </w:rPr>
        <w:t xml:space="preserve">Załączniku </w:t>
      </w:r>
      <w:r w:rsidR="16A7C82D" w:rsidRPr="00486BF2">
        <w:rPr>
          <w:rFonts w:asciiTheme="minorHAnsi" w:hAnsiTheme="minorHAnsi" w:cstheme="minorHAnsi"/>
          <w:color w:val="000000" w:themeColor="text1"/>
        </w:rPr>
        <w:t>3.3</w:t>
      </w:r>
      <w:r w:rsidR="34EF3729" w:rsidRPr="00486BF2">
        <w:rPr>
          <w:rFonts w:asciiTheme="minorHAnsi" w:hAnsiTheme="minorHAnsi" w:cstheme="minorHAnsi"/>
          <w:color w:val="000000" w:themeColor="text1"/>
        </w:rPr>
        <w:t xml:space="preserve"> do </w:t>
      </w:r>
      <w:r w:rsidR="3B32C7B3" w:rsidRPr="00486BF2">
        <w:rPr>
          <w:rFonts w:asciiTheme="minorHAnsi" w:hAnsiTheme="minorHAnsi" w:cstheme="minorHAnsi"/>
          <w:color w:val="000000" w:themeColor="text1"/>
        </w:rPr>
        <w:t xml:space="preserve">Załącznika nr </w:t>
      </w:r>
      <w:r w:rsidR="433C9315" w:rsidRPr="00486BF2">
        <w:rPr>
          <w:rFonts w:asciiTheme="minorHAnsi" w:hAnsiTheme="minorHAnsi" w:cstheme="minorHAnsi"/>
          <w:color w:val="000000" w:themeColor="text1"/>
        </w:rPr>
        <w:t>3</w:t>
      </w:r>
      <w:r w:rsidR="34EF3729" w:rsidRPr="00486BF2">
        <w:rPr>
          <w:rFonts w:asciiTheme="minorHAnsi" w:hAnsiTheme="minorHAnsi" w:cstheme="minorHAnsi"/>
          <w:color w:val="000000" w:themeColor="text1"/>
        </w:rPr>
        <w:t xml:space="preserve"> – </w:t>
      </w:r>
      <w:r w:rsidR="5B6CC77C" w:rsidRPr="00486BF2">
        <w:rPr>
          <w:rFonts w:asciiTheme="minorHAnsi" w:hAnsiTheme="minorHAnsi" w:cstheme="minorHAnsi"/>
          <w:color w:val="000000" w:themeColor="text1"/>
        </w:rPr>
        <w:t xml:space="preserve">Działanie 1. </w:t>
      </w:r>
      <w:r w:rsidR="34EF3729" w:rsidRPr="00486BF2">
        <w:rPr>
          <w:rFonts w:asciiTheme="minorHAnsi" w:hAnsiTheme="minorHAnsi" w:cstheme="minorHAnsi"/>
          <w:color w:val="000000" w:themeColor="text1"/>
        </w:rPr>
        <w:t xml:space="preserve">Rzut Sali lekcyjnej. </w:t>
      </w:r>
    </w:p>
    <w:p w14:paraId="2B643033" w14:textId="0056E048" w:rsidR="00352BB6" w:rsidRPr="00486BF2" w:rsidRDefault="00D00D9E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System antyzamrożeniowy</w:t>
      </w:r>
      <w:r w:rsidR="75845C5C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A</w:t>
      </w:r>
      <w:r w:rsidR="0063702E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464F6D" w:rsidRPr="00486BF2">
        <w:rPr>
          <w:rFonts w:asciiTheme="minorHAnsi" w:hAnsiTheme="minorHAnsi" w:cstheme="minorHAnsi"/>
          <w:color w:val="000000" w:themeColor="text1"/>
        </w:rPr>
        <w:t>–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0464F6D" w:rsidRPr="00486BF2">
        <w:rPr>
          <w:rFonts w:asciiTheme="minorHAnsi" w:hAnsiTheme="minorHAnsi" w:cstheme="minorHAnsi"/>
          <w:color w:val="000000" w:themeColor="text1"/>
        </w:rPr>
        <w:t>zestaw urządzeń</w:t>
      </w:r>
      <w:r w:rsidR="00352BB6" w:rsidRPr="00486BF2">
        <w:rPr>
          <w:rFonts w:asciiTheme="minorHAnsi" w:hAnsiTheme="minorHAnsi" w:cstheme="minorHAnsi"/>
          <w:color w:val="000000" w:themeColor="text1"/>
        </w:rPr>
        <w:t xml:space="preserve"> uniemożlwiający zamarznięcie skroplin </w:t>
      </w:r>
      <w:r w:rsidR="00B87763" w:rsidRPr="00486BF2">
        <w:rPr>
          <w:rFonts w:asciiTheme="minorHAnsi" w:hAnsiTheme="minorHAnsi" w:cstheme="minorHAnsi"/>
          <w:color w:val="000000" w:themeColor="text1"/>
        </w:rPr>
        <w:t xml:space="preserve">na powierzchni powietrznego wymiennika ciepła </w:t>
      </w:r>
      <w:r w:rsidR="00352BB6" w:rsidRPr="00486BF2">
        <w:rPr>
          <w:rFonts w:asciiTheme="minorHAnsi" w:hAnsiTheme="minorHAnsi" w:cstheme="minorHAnsi"/>
          <w:color w:val="000000" w:themeColor="text1"/>
        </w:rPr>
        <w:t>po</w:t>
      </w:r>
      <w:r w:rsidR="00B87763" w:rsidRPr="00486BF2">
        <w:rPr>
          <w:rFonts w:asciiTheme="minorHAnsi" w:hAnsiTheme="minorHAnsi" w:cstheme="minorHAnsi"/>
          <w:color w:val="000000" w:themeColor="text1"/>
        </w:rPr>
        <w:t xml:space="preserve"> stronie powietrza wyrzutowego</w:t>
      </w:r>
      <w:r w:rsidR="00352BB6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0703B5F" w:rsidRPr="00486BF2">
        <w:rPr>
          <w:rFonts w:asciiTheme="minorHAnsi" w:hAnsiTheme="minorHAnsi" w:cstheme="minorHAnsi"/>
          <w:color w:val="000000" w:themeColor="text1"/>
        </w:rPr>
        <w:t xml:space="preserve">Centrali </w:t>
      </w:r>
      <w:r w:rsidR="2C458FFD" w:rsidRPr="00486BF2">
        <w:rPr>
          <w:rFonts w:asciiTheme="minorHAnsi" w:hAnsiTheme="minorHAnsi" w:cstheme="minorHAnsi"/>
          <w:color w:val="000000" w:themeColor="text1"/>
        </w:rPr>
        <w:t>w</w:t>
      </w:r>
      <w:r w:rsidR="00703B5F" w:rsidRPr="00486BF2">
        <w:rPr>
          <w:rFonts w:asciiTheme="minorHAnsi" w:hAnsiTheme="minorHAnsi" w:cstheme="minorHAnsi"/>
          <w:color w:val="000000" w:themeColor="text1"/>
        </w:rPr>
        <w:t>entylacyjnej</w:t>
      </w:r>
      <w:r w:rsidR="7A60CA97" w:rsidRPr="00486BF2">
        <w:rPr>
          <w:rFonts w:asciiTheme="minorHAnsi" w:hAnsiTheme="minorHAnsi" w:cstheme="minorHAnsi"/>
          <w:color w:val="000000" w:themeColor="text1"/>
        </w:rPr>
        <w:t xml:space="preserve"> A</w:t>
      </w:r>
      <w:r w:rsidR="00B87763" w:rsidRPr="00486BF2">
        <w:rPr>
          <w:rFonts w:asciiTheme="minorHAnsi" w:hAnsiTheme="minorHAnsi" w:cstheme="minorHAnsi"/>
          <w:color w:val="000000" w:themeColor="text1"/>
        </w:rPr>
        <w:t>.</w:t>
      </w:r>
      <w:r w:rsidR="00464F6D" w:rsidRPr="00486BF2">
        <w:rPr>
          <w:rFonts w:asciiTheme="minorHAnsi" w:hAnsiTheme="minorHAnsi" w:cstheme="minorHAnsi"/>
          <w:color w:val="000000" w:themeColor="text1"/>
        </w:rPr>
        <w:t xml:space="preserve"> </w:t>
      </w:r>
    </w:p>
    <w:p w14:paraId="6289E4E1" w14:textId="1FE6E5F4" w:rsidR="00703037" w:rsidRPr="00486BF2" w:rsidRDefault="00AB188C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S</w:t>
      </w:r>
      <w:r w:rsidR="00CD1633" w:rsidRPr="00486BF2">
        <w:rPr>
          <w:rFonts w:asciiTheme="minorHAnsi" w:hAnsiTheme="minorHAnsi" w:cstheme="minorHAnsi"/>
          <w:b/>
          <w:bCs/>
          <w:color w:val="000000" w:themeColor="text1"/>
        </w:rPr>
        <w:t>ystem automatyki</w:t>
      </w:r>
      <w:r w:rsidR="00CD1633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38C1B39F" w:rsidRPr="00486BF2">
        <w:rPr>
          <w:rFonts w:asciiTheme="minorHAnsi" w:hAnsiTheme="minorHAnsi" w:cstheme="minorHAnsi"/>
          <w:color w:val="000000" w:themeColor="text1"/>
        </w:rPr>
        <w:t xml:space="preserve">A </w:t>
      </w:r>
      <w:r w:rsidR="00CD1633" w:rsidRPr="00486BF2">
        <w:rPr>
          <w:rFonts w:asciiTheme="minorHAnsi" w:hAnsiTheme="minorHAnsi" w:cstheme="minorHAnsi"/>
          <w:color w:val="000000" w:themeColor="text1"/>
        </w:rPr>
        <w:t xml:space="preserve">– </w:t>
      </w:r>
      <w:r w:rsidR="003F2020" w:rsidRPr="00486BF2">
        <w:rPr>
          <w:rFonts w:asciiTheme="minorHAnsi" w:hAnsiTheme="minorHAnsi" w:cstheme="minorHAnsi"/>
          <w:color w:val="000000" w:themeColor="text1"/>
        </w:rPr>
        <w:t>zestaw komponentów wchodzących</w:t>
      </w:r>
      <w:r w:rsidR="00703037" w:rsidRPr="00486BF2">
        <w:rPr>
          <w:rFonts w:asciiTheme="minorHAnsi" w:hAnsiTheme="minorHAnsi" w:cstheme="minorHAnsi"/>
          <w:color w:val="000000" w:themeColor="text1"/>
        </w:rPr>
        <w:t xml:space="preserve"> w skład </w:t>
      </w:r>
      <w:r w:rsidR="005F00A4" w:rsidRPr="00486BF2">
        <w:rPr>
          <w:rFonts w:asciiTheme="minorHAnsi" w:hAnsiTheme="minorHAnsi" w:cstheme="minorHAnsi"/>
          <w:color w:val="000000" w:themeColor="text1"/>
        </w:rPr>
        <w:t>S</w:t>
      </w:r>
      <w:r w:rsidR="003F2020" w:rsidRPr="00486BF2">
        <w:rPr>
          <w:rFonts w:asciiTheme="minorHAnsi" w:hAnsiTheme="minorHAnsi" w:cstheme="minorHAnsi"/>
          <w:color w:val="000000" w:themeColor="text1"/>
        </w:rPr>
        <w:t>ystemu wentylacji</w:t>
      </w:r>
      <w:r w:rsidR="3C1E69D7" w:rsidRPr="00486BF2">
        <w:rPr>
          <w:rFonts w:asciiTheme="minorHAnsi" w:hAnsiTheme="minorHAnsi" w:cstheme="minorHAnsi"/>
          <w:color w:val="000000" w:themeColor="text1"/>
        </w:rPr>
        <w:t xml:space="preserve"> A,</w:t>
      </w:r>
      <w:r w:rsidR="003F2020" w:rsidRPr="00486BF2">
        <w:rPr>
          <w:rFonts w:asciiTheme="minorHAnsi" w:hAnsiTheme="minorHAnsi" w:cstheme="minorHAnsi"/>
          <w:color w:val="000000" w:themeColor="text1"/>
        </w:rPr>
        <w:t xml:space="preserve"> umożliwiających</w:t>
      </w:r>
      <w:r w:rsidR="00703037" w:rsidRPr="00486BF2">
        <w:rPr>
          <w:rFonts w:asciiTheme="minorHAnsi" w:hAnsiTheme="minorHAnsi" w:cstheme="minorHAnsi"/>
          <w:color w:val="000000" w:themeColor="text1"/>
        </w:rPr>
        <w:t xml:space="preserve"> regulację parametrów pracy systemu oraz zapewniający zdalną łączność z</w:t>
      </w:r>
      <w:r w:rsidR="0089769C" w:rsidRPr="00486BF2">
        <w:rPr>
          <w:rFonts w:asciiTheme="minorHAnsi" w:hAnsiTheme="minorHAnsi" w:cstheme="minorHAnsi"/>
          <w:color w:val="000000" w:themeColor="text1"/>
        </w:rPr>
        <w:t xml:space="preserve"> Regulatorem pomieszczeniowym</w:t>
      </w:r>
      <w:r w:rsidR="094352E1" w:rsidRPr="00486BF2">
        <w:rPr>
          <w:rFonts w:asciiTheme="minorHAnsi" w:hAnsiTheme="minorHAnsi" w:cstheme="minorHAnsi"/>
          <w:color w:val="000000" w:themeColor="text1"/>
        </w:rPr>
        <w:t xml:space="preserve"> A </w:t>
      </w:r>
      <w:r w:rsidR="0089769C" w:rsidRPr="00486BF2">
        <w:rPr>
          <w:rFonts w:asciiTheme="minorHAnsi" w:hAnsiTheme="minorHAnsi" w:cstheme="minorHAnsi"/>
          <w:color w:val="000000" w:themeColor="text1"/>
        </w:rPr>
        <w:t>oraz z</w:t>
      </w:r>
      <w:r w:rsidR="00703037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2D7D559" w:rsidRPr="00486BF2">
        <w:rPr>
          <w:rFonts w:asciiTheme="minorHAnsi" w:hAnsiTheme="minorHAnsi" w:cstheme="minorHAnsi"/>
          <w:color w:val="000000" w:themeColor="text1"/>
        </w:rPr>
        <w:t>Szkolnym</w:t>
      </w:r>
      <w:r w:rsidR="00703037" w:rsidRPr="00486BF2">
        <w:rPr>
          <w:rFonts w:asciiTheme="minorHAnsi" w:hAnsiTheme="minorHAnsi" w:cstheme="minorHAnsi"/>
          <w:color w:val="000000" w:themeColor="text1"/>
        </w:rPr>
        <w:t xml:space="preserve"> system zarządzającym.  </w:t>
      </w:r>
    </w:p>
    <w:p w14:paraId="62227DA3" w14:textId="6249ED51" w:rsidR="447EFDA5" w:rsidRPr="00486BF2" w:rsidRDefault="00AF2A53" w:rsidP="376B50F3">
      <w:pPr>
        <w:pStyle w:val="Tekstkomentarza"/>
        <w:jc w:val="both"/>
        <w:rPr>
          <w:rFonts w:asciiTheme="minorHAnsi" w:hAnsiTheme="minorHAnsi" w:cstheme="minorHAnsi"/>
          <w:highlight w:val="yellow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System wentylacji</w:t>
      </w:r>
      <w:r w:rsidR="7A9DC71B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A</w:t>
      </w:r>
      <w:r w:rsidR="003B37A5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03B37A5" w:rsidRPr="00486BF2">
        <w:rPr>
          <w:rFonts w:asciiTheme="minorHAnsi" w:hAnsiTheme="minorHAnsi" w:cstheme="minorHAnsi"/>
          <w:b/>
          <w:bCs/>
          <w:color w:val="000000" w:themeColor="text1"/>
        </w:rPr>
        <w:t>lub System</w:t>
      </w:r>
      <w:r w:rsidR="59442668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A</w:t>
      </w:r>
      <w:r w:rsidR="003B37A5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3B37A5" w:rsidRPr="00486BF2">
        <w:rPr>
          <w:rFonts w:asciiTheme="minorHAnsi" w:hAnsiTheme="minorHAnsi" w:cstheme="minorHAnsi"/>
          <w:color w:val="000000" w:themeColor="text1"/>
        </w:rPr>
        <w:t xml:space="preserve">– </w:t>
      </w:r>
      <w:r w:rsidR="002219D2" w:rsidRPr="00486BF2">
        <w:rPr>
          <w:rFonts w:asciiTheme="minorHAnsi" w:hAnsiTheme="minorHAnsi" w:cstheme="minorHAnsi"/>
          <w:color w:val="000000" w:themeColor="text1"/>
        </w:rPr>
        <w:t xml:space="preserve">technologia, której przedmiotem jest </w:t>
      </w:r>
      <w:r w:rsidR="003B37A5" w:rsidRPr="00486BF2">
        <w:rPr>
          <w:rFonts w:asciiTheme="minorHAnsi" w:hAnsiTheme="minorHAnsi" w:cstheme="minorHAnsi"/>
          <w:color w:val="000000" w:themeColor="text1"/>
        </w:rPr>
        <w:t xml:space="preserve">instalacja </w:t>
      </w:r>
      <w:r w:rsidR="003F2020" w:rsidRPr="00486BF2">
        <w:rPr>
          <w:rFonts w:asciiTheme="minorHAnsi" w:hAnsiTheme="minorHAnsi" w:cstheme="minorHAnsi"/>
          <w:color w:val="000000" w:themeColor="text1"/>
        </w:rPr>
        <w:t>wentylacyjna</w:t>
      </w:r>
      <w:r w:rsidR="008C085F" w:rsidRPr="00486BF2">
        <w:rPr>
          <w:rFonts w:asciiTheme="minorHAnsi" w:hAnsiTheme="minorHAnsi" w:cstheme="minorHAnsi"/>
          <w:color w:val="000000" w:themeColor="text1"/>
        </w:rPr>
        <w:t xml:space="preserve"> sterowana według zapotrzebowania</w:t>
      </w:r>
      <w:r w:rsidR="003F2020" w:rsidRPr="00486BF2">
        <w:rPr>
          <w:rFonts w:asciiTheme="minorHAnsi" w:hAnsiTheme="minorHAnsi" w:cstheme="minorHAnsi"/>
          <w:color w:val="000000" w:themeColor="text1"/>
        </w:rPr>
        <w:t xml:space="preserve">, </w:t>
      </w:r>
      <w:r w:rsidR="008C085F" w:rsidRPr="00486BF2">
        <w:rPr>
          <w:rFonts w:asciiTheme="minorHAnsi" w:hAnsiTheme="minorHAnsi" w:cstheme="minorHAnsi"/>
          <w:color w:val="000000" w:themeColor="text1"/>
        </w:rPr>
        <w:t>realizująca proces wymiany powietrza,</w:t>
      </w:r>
      <w:r w:rsidR="00CD1633" w:rsidRPr="00486BF2">
        <w:rPr>
          <w:rFonts w:asciiTheme="minorHAnsi" w:hAnsiTheme="minorHAnsi" w:cstheme="minorHAnsi"/>
          <w:color w:val="000000" w:themeColor="text1"/>
        </w:rPr>
        <w:t xml:space="preserve"> odzysk</w:t>
      </w:r>
      <w:r w:rsidR="008C085F" w:rsidRPr="00486BF2">
        <w:rPr>
          <w:rFonts w:asciiTheme="minorHAnsi" w:hAnsiTheme="minorHAnsi" w:cstheme="minorHAnsi"/>
          <w:color w:val="000000" w:themeColor="text1"/>
        </w:rPr>
        <w:t>u</w:t>
      </w:r>
      <w:r w:rsidR="00CD1633" w:rsidRPr="00486BF2">
        <w:rPr>
          <w:rFonts w:asciiTheme="minorHAnsi" w:hAnsiTheme="minorHAnsi" w:cstheme="minorHAnsi"/>
          <w:color w:val="000000" w:themeColor="text1"/>
        </w:rPr>
        <w:t xml:space="preserve"> ciep</w:t>
      </w:r>
      <w:r w:rsidR="003F2020" w:rsidRPr="00486BF2">
        <w:rPr>
          <w:rFonts w:asciiTheme="minorHAnsi" w:hAnsiTheme="minorHAnsi" w:cstheme="minorHAnsi"/>
          <w:color w:val="000000" w:themeColor="text1"/>
        </w:rPr>
        <w:t xml:space="preserve">ła, chłodu i wilgoci </w:t>
      </w:r>
      <w:r w:rsidR="00CD1633" w:rsidRPr="00486BF2">
        <w:rPr>
          <w:rFonts w:asciiTheme="minorHAnsi" w:hAnsiTheme="minorHAnsi" w:cstheme="minorHAnsi"/>
          <w:color w:val="000000" w:themeColor="text1"/>
        </w:rPr>
        <w:t>w</w:t>
      </w:r>
      <w:r w:rsidR="00AF195D" w:rsidRPr="00486BF2">
        <w:rPr>
          <w:rFonts w:asciiTheme="minorHAnsi" w:hAnsiTheme="minorHAnsi" w:cstheme="minorHAnsi"/>
          <w:color w:val="000000" w:themeColor="text1"/>
        </w:rPr>
        <w:t> </w:t>
      </w:r>
      <w:r w:rsidR="00CD1633" w:rsidRPr="00486BF2">
        <w:rPr>
          <w:rFonts w:asciiTheme="minorHAnsi" w:hAnsiTheme="minorHAnsi" w:cstheme="minorHAnsi"/>
          <w:color w:val="000000" w:themeColor="text1"/>
        </w:rPr>
        <w:t>obrę</w:t>
      </w:r>
      <w:r w:rsidR="005F00A4" w:rsidRPr="00486BF2">
        <w:rPr>
          <w:rFonts w:asciiTheme="minorHAnsi" w:hAnsiTheme="minorHAnsi" w:cstheme="minorHAnsi"/>
          <w:color w:val="000000" w:themeColor="text1"/>
        </w:rPr>
        <w:t>bie pojedynczej S</w:t>
      </w:r>
      <w:r w:rsidR="00062216" w:rsidRPr="00486BF2">
        <w:rPr>
          <w:rFonts w:asciiTheme="minorHAnsi" w:hAnsiTheme="minorHAnsi" w:cstheme="minorHAnsi"/>
          <w:color w:val="000000" w:themeColor="text1"/>
        </w:rPr>
        <w:t>ali lekcyjnej.</w:t>
      </w:r>
      <w:r w:rsidR="005F00A4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08C085F" w:rsidRPr="00486BF2">
        <w:rPr>
          <w:rFonts w:asciiTheme="minorHAnsi" w:hAnsiTheme="minorHAnsi" w:cstheme="minorHAnsi"/>
        </w:rPr>
        <w:t xml:space="preserve"> </w:t>
      </w:r>
      <w:r w:rsidR="005F00A4" w:rsidRPr="00486BF2">
        <w:rPr>
          <w:rFonts w:asciiTheme="minorHAnsi" w:hAnsiTheme="minorHAnsi" w:cstheme="minorHAnsi"/>
        </w:rPr>
        <w:t>W skład Systemu wentylacji</w:t>
      </w:r>
      <w:r w:rsidR="0B980296" w:rsidRPr="00486BF2">
        <w:rPr>
          <w:rFonts w:asciiTheme="minorHAnsi" w:hAnsiTheme="minorHAnsi" w:cstheme="minorHAnsi"/>
        </w:rPr>
        <w:t xml:space="preserve"> A</w:t>
      </w:r>
      <w:r w:rsidR="005F00A4" w:rsidRPr="00486BF2">
        <w:rPr>
          <w:rFonts w:asciiTheme="minorHAnsi" w:hAnsiTheme="minorHAnsi" w:cstheme="minorHAnsi"/>
        </w:rPr>
        <w:t xml:space="preserve"> wchodzi Centrala wentylacyjna</w:t>
      </w:r>
      <w:r w:rsidR="3CE3AB8F" w:rsidRPr="00486BF2">
        <w:rPr>
          <w:rFonts w:asciiTheme="minorHAnsi" w:hAnsiTheme="minorHAnsi" w:cstheme="minorHAnsi"/>
        </w:rPr>
        <w:t xml:space="preserve"> A</w:t>
      </w:r>
      <w:r w:rsidR="005F00A4" w:rsidRPr="00486BF2">
        <w:rPr>
          <w:rFonts w:asciiTheme="minorHAnsi" w:hAnsiTheme="minorHAnsi" w:cstheme="minorHAnsi"/>
        </w:rPr>
        <w:t>, System automatyki</w:t>
      </w:r>
      <w:r w:rsidR="17EC63F1" w:rsidRPr="00486BF2">
        <w:rPr>
          <w:rFonts w:asciiTheme="minorHAnsi" w:hAnsiTheme="minorHAnsi" w:cstheme="minorHAnsi"/>
        </w:rPr>
        <w:t xml:space="preserve"> A</w:t>
      </w:r>
      <w:r w:rsidR="005F00A4" w:rsidRPr="00486BF2">
        <w:rPr>
          <w:rFonts w:asciiTheme="minorHAnsi" w:hAnsiTheme="minorHAnsi" w:cstheme="minorHAnsi"/>
        </w:rPr>
        <w:t xml:space="preserve"> oraz Elementy wentylacyjne</w:t>
      </w:r>
      <w:r w:rsidR="4040262C" w:rsidRPr="00486BF2">
        <w:rPr>
          <w:rFonts w:asciiTheme="minorHAnsi" w:hAnsiTheme="minorHAnsi" w:cstheme="minorHAnsi"/>
        </w:rPr>
        <w:t xml:space="preserve"> A</w:t>
      </w:r>
      <w:r w:rsidR="005F00A4" w:rsidRPr="00486BF2">
        <w:rPr>
          <w:rFonts w:asciiTheme="minorHAnsi" w:hAnsiTheme="minorHAnsi" w:cstheme="minorHAnsi"/>
        </w:rPr>
        <w:t xml:space="preserve"> zaprojektowane i</w:t>
      </w:r>
      <w:r w:rsidR="00AF195D" w:rsidRPr="00486BF2">
        <w:rPr>
          <w:rFonts w:asciiTheme="minorHAnsi" w:hAnsiTheme="minorHAnsi" w:cstheme="minorHAnsi"/>
        </w:rPr>
        <w:t> </w:t>
      </w:r>
      <w:r w:rsidR="005F00A4" w:rsidRPr="00486BF2">
        <w:rPr>
          <w:rFonts w:asciiTheme="minorHAnsi" w:hAnsiTheme="minorHAnsi" w:cstheme="minorHAnsi"/>
        </w:rPr>
        <w:t>zamontowane w obrębie pojedynczej Sali lekcyjnej. System wentylacji</w:t>
      </w:r>
      <w:r w:rsidR="43373B21" w:rsidRPr="00486BF2">
        <w:rPr>
          <w:rFonts w:asciiTheme="minorHAnsi" w:hAnsiTheme="minorHAnsi" w:cstheme="minorHAnsi"/>
        </w:rPr>
        <w:t xml:space="preserve"> A</w:t>
      </w:r>
      <w:r w:rsidR="005F00A4" w:rsidRPr="00486BF2">
        <w:rPr>
          <w:rFonts w:asciiTheme="minorHAnsi" w:hAnsiTheme="minorHAnsi" w:cstheme="minorHAnsi"/>
        </w:rPr>
        <w:t xml:space="preserve"> stanowi przedmiot niniejszego zamówienia a przyjęte przez Wykonawcę rozwiązania konstrukcyjne oraz funkcjonalne podlegają ocenie. </w:t>
      </w:r>
      <w:r w:rsidR="00F9680B" w:rsidRPr="00486BF2">
        <w:rPr>
          <w:rFonts w:asciiTheme="minorHAnsi" w:hAnsiTheme="minorHAnsi" w:cstheme="minorHAnsi"/>
        </w:rPr>
        <w:t>System wentylacji</w:t>
      </w:r>
      <w:r w:rsidR="76D5FCE8" w:rsidRPr="00486BF2">
        <w:rPr>
          <w:rFonts w:asciiTheme="minorHAnsi" w:hAnsiTheme="minorHAnsi" w:cstheme="minorHAnsi"/>
        </w:rPr>
        <w:t xml:space="preserve"> A</w:t>
      </w:r>
      <w:r w:rsidR="00F9680B" w:rsidRPr="00486BF2">
        <w:rPr>
          <w:rFonts w:asciiTheme="minorHAnsi" w:hAnsiTheme="minorHAnsi" w:cstheme="minorHAnsi"/>
        </w:rPr>
        <w:t xml:space="preserve"> powinien umożliwiać</w:t>
      </w:r>
      <w:r w:rsidR="1FF80C04" w:rsidRPr="00486BF2">
        <w:rPr>
          <w:rFonts w:asciiTheme="minorHAnsi" w:hAnsiTheme="minorHAnsi" w:cstheme="minorHAnsi"/>
        </w:rPr>
        <w:t xml:space="preserve"> rozbudowę o dodatkowe moduły sterowania w przypadku konieczności zainstalowania Systemu wentylacji</w:t>
      </w:r>
      <w:r w:rsidR="3BBAB948" w:rsidRPr="00486BF2">
        <w:rPr>
          <w:rFonts w:asciiTheme="minorHAnsi" w:hAnsiTheme="minorHAnsi" w:cstheme="minorHAnsi"/>
        </w:rPr>
        <w:t xml:space="preserve"> A</w:t>
      </w:r>
      <w:r w:rsidR="1FF80C04" w:rsidRPr="00486BF2">
        <w:rPr>
          <w:rFonts w:asciiTheme="minorHAnsi" w:hAnsiTheme="minorHAnsi" w:cstheme="minorHAnsi"/>
        </w:rPr>
        <w:t xml:space="preserve"> w Sali lekcyjnej</w:t>
      </w:r>
      <w:r w:rsidR="049BA0E7" w:rsidRPr="00486BF2">
        <w:rPr>
          <w:rFonts w:asciiTheme="minorHAnsi" w:hAnsiTheme="minorHAnsi" w:cstheme="minorHAnsi"/>
        </w:rPr>
        <w:t xml:space="preserve"> </w:t>
      </w:r>
      <w:r w:rsidR="1FF80C04" w:rsidRPr="00486BF2">
        <w:rPr>
          <w:rFonts w:asciiTheme="minorHAnsi" w:hAnsiTheme="minorHAnsi" w:cstheme="minorHAnsi"/>
        </w:rPr>
        <w:t>o specjalnym przeznaczeniu wymagającej np. wydajniejszej pracy</w:t>
      </w:r>
      <w:r w:rsidR="00541BB0" w:rsidRPr="00486BF2">
        <w:rPr>
          <w:rFonts w:asciiTheme="minorHAnsi" w:hAnsiTheme="minorHAnsi" w:cstheme="minorHAnsi"/>
        </w:rPr>
        <w:t>.</w:t>
      </w:r>
    </w:p>
    <w:p w14:paraId="75D9697A" w14:textId="58D17BE3" w:rsidR="447EFDA5" w:rsidRPr="00486BF2" w:rsidRDefault="07FE541F" w:rsidP="00541BB0">
      <w:pPr>
        <w:pStyle w:val="Tekstkomentarza"/>
        <w:spacing w:before="120"/>
        <w:jc w:val="both"/>
        <w:rPr>
          <w:rFonts w:asciiTheme="minorHAnsi" w:hAnsiTheme="minorHAnsi" w:cstheme="minorHAnsi"/>
          <w:highlight w:val="yellow"/>
        </w:rPr>
      </w:pPr>
      <w:r w:rsidRPr="00486BF2">
        <w:rPr>
          <w:rFonts w:asciiTheme="minorHAnsi" w:eastAsia="Times New Roman" w:hAnsiTheme="minorHAnsi" w:cstheme="minorHAnsi"/>
          <w:b/>
          <w:bCs/>
          <w:color w:val="000000" w:themeColor="text1"/>
        </w:rPr>
        <w:t>Szkolny system zarządzający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>– zestaw wszystkich elementów niezbędnych do zdalnego sterowania i serwisowania</w:t>
      </w:r>
      <w:r w:rsidR="106C82D4" w:rsidRPr="00486BF2">
        <w:rPr>
          <w:rFonts w:asciiTheme="minorHAnsi" w:hAnsiTheme="minorHAnsi" w:cstheme="minorHAnsi"/>
          <w:color w:val="000000" w:themeColor="text1"/>
        </w:rPr>
        <w:t>, z jednego miejsca w szkole,</w:t>
      </w:r>
      <w:r w:rsidRPr="00486BF2">
        <w:rPr>
          <w:rFonts w:asciiTheme="minorHAnsi" w:hAnsiTheme="minorHAnsi" w:cstheme="minorHAnsi"/>
          <w:color w:val="000000" w:themeColor="text1"/>
        </w:rPr>
        <w:t xml:space="preserve"> Systemu wentylacji</w:t>
      </w:r>
      <w:r w:rsidR="7C98D252" w:rsidRPr="00486BF2">
        <w:rPr>
          <w:rFonts w:asciiTheme="minorHAnsi" w:hAnsiTheme="minorHAnsi" w:cstheme="minorHAnsi"/>
          <w:color w:val="000000" w:themeColor="text1"/>
        </w:rPr>
        <w:t xml:space="preserve"> A</w:t>
      </w:r>
      <w:r w:rsidRPr="00486BF2">
        <w:rPr>
          <w:rFonts w:asciiTheme="minorHAnsi" w:hAnsiTheme="minorHAnsi" w:cstheme="minorHAnsi"/>
          <w:color w:val="000000" w:themeColor="text1"/>
        </w:rPr>
        <w:t xml:space="preserve"> lub Systemów wentylacji </w:t>
      </w:r>
      <w:r w:rsidR="715997B6" w:rsidRPr="00486BF2">
        <w:rPr>
          <w:rFonts w:asciiTheme="minorHAnsi" w:hAnsiTheme="minorHAnsi" w:cstheme="minorHAnsi"/>
          <w:color w:val="000000" w:themeColor="text1"/>
        </w:rPr>
        <w:t xml:space="preserve">A </w:t>
      </w:r>
      <w:r w:rsidRPr="00486BF2">
        <w:rPr>
          <w:rFonts w:asciiTheme="minorHAnsi" w:hAnsiTheme="minorHAnsi" w:cstheme="minorHAnsi"/>
          <w:color w:val="000000" w:themeColor="text1"/>
        </w:rPr>
        <w:t xml:space="preserve">zainstalowanych w różnych </w:t>
      </w:r>
      <w:r w:rsidRPr="00486BF2">
        <w:rPr>
          <w:rFonts w:asciiTheme="minorHAnsi" w:hAnsiTheme="minorHAnsi" w:cstheme="minorHAnsi"/>
          <w:color w:val="000000" w:themeColor="text1"/>
        </w:rPr>
        <w:lastRenderedPageBreak/>
        <w:t xml:space="preserve">Salach </w:t>
      </w:r>
      <w:r w:rsidR="5B07CC11" w:rsidRPr="00486BF2">
        <w:rPr>
          <w:rFonts w:asciiTheme="minorHAnsi" w:hAnsiTheme="minorHAnsi" w:cstheme="minorHAnsi"/>
          <w:color w:val="000000" w:themeColor="text1"/>
        </w:rPr>
        <w:t xml:space="preserve">lekcyjnych </w:t>
      </w:r>
      <w:r w:rsidRPr="00486BF2">
        <w:rPr>
          <w:rFonts w:asciiTheme="minorHAnsi" w:hAnsiTheme="minorHAnsi" w:cstheme="minorHAnsi"/>
          <w:color w:val="000000" w:themeColor="text1"/>
        </w:rPr>
        <w:t>oraz umożliwiający</w:t>
      </w:r>
      <w:r w:rsidR="4B61073E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>zdalną aktualizację oprogramowania</w:t>
      </w:r>
      <w:r w:rsidR="7DB43F58" w:rsidRPr="00486BF2">
        <w:rPr>
          <w:rFonts w:asciiTheme="minorHAnsi" w:hAnsiTheme="minorHAnsi" w:cstheme="minorHAnsi"/>
          <w:color w:val="000000" w:themeColor="text1"/>
        </w:rPr>
        <w:t xml:space="preserve">, z jednego miejsca w szkole, </w:t>
      </w:r>
      <w:r w:rsidR="21A4E6F0" w:rsidRPr="00486BF2">
        <w:rPr>
          <w:rFonts w:asciiTheme="minorHAnsi" w:hAnsiTheme="minorHAnsi" w:cstheme="minorHAnsi"/>
          <w:color w:val="000000" w:themeColor="text1"/>
        </w:rPr>
        <w:t>wybranych</w:t>
      </w:r>
      <w:r w:rsidR="457EA2FC" w:rsidRPr="00486BF2">
        <w:rPr>
          <w:rFonts w:asciiTheme="minorHAnsi" w:hAnsiTheme="minorHAnsi" w:cstheme="minorHAnsi"/>
          <w:color w:val="000000" w:themeColor="text1"/>
        </w:rPr>
        <w:t xml:space="preserve"> lub wszystkich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70FDFE1B" w:rsidRPr="00486BF2">
        <w:rPr>
          <w:rFonts w:asciiTheme="minorHAnsi" w:hAnsiTheme="minorHAnsi" w:cstheme="minorHAnsi"/>
          <w:color w:val="000000" w:themeColor="text1"/>
        </w:rPr>
        <w:t xml:space="preserve">Systemów automatyki </w:t>
      </w:r>
      <w:r w:rsidR="38334304" w:rsidRPr="00486BF2">
        <w:rPr>
          <w:rFonts w:asciiTheme="minorHAnsi" w:hAnsiTheme="minorHAnsi" w:cstheme="minorHAnsi"/>
          <w:color w:val="000000" w:themeColor="text1"/>
        </w:rPr>
        <w:t xml:space="preserve">A </w:t>
      </w:r>
      <w:r w:rsidR="2318E5B9" w:rsidRPr="00486BF2">
        <w:rPr>
          <w:rFonts w:asciiTheme="minorHAnsi" w:hAnsiTheme="minorHAnsi" w:cstheme="minorHAnsi"/>
          <w:color w:val="000000" w:themeColor="text1"/>
        </w:rPr>
        <w:t>Systemów wentylacji</w:t>
      </w:r>
      <w:r w:rsidR="4D69166C" w:rsidRPr="00486BF2">
        <w:rPr>
          <w:rFonts w:asciiTheme="minorHAnsi" w:hAnsiTheme="minorHAnsi" w:cstheme="minorHAnsi"/>
          <w:color w:val="000000" w:themeColor="text1"/>
        </w:rPr>
        <w:t xml:space="preserve"> A</w:t>
      </w:r>
      <w:r w:rsidR="2318E5B9" w:rsidRPr="00486BF2">
        <w:rPr>
          <w:rFonts w:asciiTheme="minorHAnsi" w:hAnsiTheme="minorHAnsi" w:cstheme="minorHAnsi"/>
          <w:color w:val="000000" w:themeColor="text1"/>
        </w:rPr>
        <w:t xml:space="preserve">, </w:t>
      </w:r>
      <w:r w:rsidR="70FDFE1B" w:rsidRPr="00486BF2">
        <w:rPr>
          <w:rFonts w:asciiTheme="minorHAnsi" w:hAnsiTheme="minorHAnsi" w:cstheme="minorHAnsi"/>
          <w:color w:val="000000" w:themeColor="text1"/>
        </w:rPr>
        <w:t>zamontowanych w</w:t>
      </w:r>
      <w:r w:rsidR="164EE716" w:rsidRPr="00486BF2">
        <w:rPr>
          <w:rFonts w:asciiTheme="minorHAnsi" w:hAnsiTheme="minorHAnsi" w:cstheme="minorHAnsi"/>
          <w:color w:val="000000" w:themeColor="text1"/>
        </w:rPr>
        <w:t xml:space="preserve"> różnych</w:t>
      </w:r>
      <w:r w:rsidR="0C3E72EE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30F68818" w:rsidRPr="00486BF2">
        <w:rPr>
          <w:rFonts w:asciiTheme="minorHAnsi" w:hAnsiTheme="minorHAnsi" w:cstheme="minorHAnsi"/>
          <w:color w:val="000000" w:themeColor="text1"/>
        </w:rPr>
        <w:t>Salach lekcyjnych</w:t>
      </w:r>
      <w:r w:rsidRPr="00486BF2">
        <w:rPr>
          <w:rFonts w:asciiTheme="minorHAnsi" w:hAnsiTheme="minorHAnsi" w:cstheme="minorHAnsi"/>
          <w:color w:val="000000" w:themeColor="text1"/>
        </w:rPr>
        <w:t>.</w:t>
      </w:r>
    </w:p>
    <w:p w14:paraId="71A43CA1" w14:textId="58801936" w:rsidR="18E7C8B2" w:rsidRPr="00486BF2" w:rsidRDefault="18E7C8B2" w:rsidP="00AF195D">
      <w:pPr>
        <w:pStyle w:val="Tekstkomentarza"/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</w:rPr>
        <w:t>Temperatura referencyjna</w:t>
      </w:r>
      <w:r w:rsidR="36E7E682" w:rsidRPr="00486BF2">
        <w:rPr>
          <w:rFonts w:asciiTheme="minorHAnsi" w:hAnsiTheme="minorHAnsi" w:cstheme="minorHAnsi"/>
          <w:b/>
          <w:bCs/>
        </w:rPr>
        <w:t xml:space="preserve"> A</w:t>
      </w:r>
      <w:r w:rsidRPr="00486BF2">
        <w:rPr>
          <w:rFonts w:asciiTheme="minorHAnsi" w:hAnsiTheme="minorHAnsi" w:cstheme="minorHAnsi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>–</w:t>
      </w:r>
      <w:r w:rsidR="191F89B2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34C32BD4" w:rsidRPr="00486BF2">
        <w:rPr>
          <w:rFonts w:asciiTheme="minorHAnsi" w:hAnsiTheme="minorHAnsi" w:cstheme="minorHAnsi"/>
          <w:color w:val="000000" w:themeColor="text1"/>
        </w:rPr>
        <w:t xml:space="preserve">oznacza </w:t>
      </w:r>
      <w:r w:rsidR="2CCCEF2C" w:rsidRPr="00486BF2">
        <w:rPr>
          <w:rFonts w:asciiTheme="minorHAnsi" w:hAnsiTheme="minorHAnsi" w:cstheme="minorHAnsi"/>
          <w:color w:val="000000" w:themeColor="text1"/>
        </w:rPr>
        <w:t xml:space="preserve">nastawę </w:t>
      </w:r>
      <w:r w:rsidR="34C32BD4" w:rsidRPr="00486BF2">
        <w:rPr>
          <w:rFonts w:asciiTheme="minorHAnsi" w:hAnsiTheme="minorHAnsi" w:cstheme="minorHAnsi"/>
          <w:color w:val="000000" w:themeColor="text1"/>
        </w:rPr>
        <w:t>temperatur</w:t>
      </w:r>
      <w:r w:rsidR="46C0CF90" w:rsidRPr="00486BF2">
        <w:rPr>
          <w:rFonts w:asciiTheme="minorHAnsi" w:hAnsiTheme="minorHAnsi" w:cstheme="minorHAnsi"/>
          <w:color w:val="000000" w:themeColor="text1"/>
        </w:rPr>
        <w:t>y</w:t>
      </w:r>
      <w:r w:rsidR="34C32BD4" w:rsidRPr="00486BF2">
        <w:rPr>
          <w:rFonts w:asciiTheme="minorHAnsi" w:hAnsiTheme="minorHAnsi" w:cstheme="minorHAnsi"/>
          <w:color w:val="000000" w:themeColor="text1"/>
        </w:rPr>
        <w:t xml:space="preserve"> powietrza </w:t>
      </w:r>
      <w:r w:rsidR="12C153E8" w:rsidRPr="00486BF2">
        <w:rPr>
          <w:rFonts w:asciiTheme="minorHAnsi" w:hAnsiTheme="minorHAnsi" w:cstheme="minorHAnsi"/>
          <w:color w:val="000000" w:themeColor="text1"/>
        </w:rPr>
        <w:t xml:space="preserve">w </w:t>
      </w:r>
      <w:r w:rsidR="660CE01C" w:rsidRPr="00486BF2">
        <w:rPr>
          <w:rFonts w:asciiTheme="minorHAnsi" w:hAnsiTheme="minorHAnsi" w:cstheme="minorHAnsi"/>
          <w:color w:val="000000" w:themeColor="text1"/>
        </w:rPr>
        <w:t xml:space="preserve">Szkolnym systemie zarządzającym </w:t>
      </w:r>
      <w:r w:rsidR="24B1C54E" w:rsidRPr="00486BF2">
        <w:rPr>
          <w:rFonts w:asciiTheme="minorHAnsi" w:hAnsiTheme="minorHAnsi" w:cstheme="minorHAnsi"/>
          <w:color w:val="000000" w:themeColor="text1"/>
        </w:rPr>
        <w:t>niezależnie</w:t>
      </w:r>
      <w:r w:rsidR="660CE01C" w:rsidRPr="00486BF2">
        <w:rPr>
          <w:rFonts w:asciiTheme="minorHAnsi" w:hAnsiTheme="minorHAnsi" w:cstheme="minorHAnsi"/>
          <w:color w:val="000000" w:themeColor="text1"/>
        </w:rPr>
        <w:t xml:space="preserve"> dla każdego Systemu wentyl</w:t>
      </w:r>
      <w:r w:rsidR="0EE17530" w:rsidRPr="00486BF2">
        <w:rPr>
          <w:rFonts w:asciiTheme="minorHAnsi" w:hAnsiTheme="minorHAnsi" w:cstheme="minorHAnsi"/>
          <w:color w:val="000000" w:themeColor="text1"/>
        </w:rPr>
        <w:t>acji A w szkole</w:t>
      </w:r>
      <w:r w:rsidR="660CE01C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535CE0D5" w:rsidRPr="00486BF2">
        <w:rPr>
          <w:rFonts w:asciiTheme="minorHAnsi" w:hAnsiTheme="minorHAnsi" w:cstheme="minorHAnsi"/>
          <w:color w:val="000000" w:themeColor="text1"/>
        </w:rPr>
        <w:t xml:space="preserve">oraz </w:t>
      </w:r>
      <w:r w:rsidR="07A618F9" w:rsidRPr="00486BF2">
        <w:rPr>
          <w:rFonts w:asciiTheme="minorHAnsi" w:hAnsiTheme="minorHAnsi" w:cstheme="minorHAnsi"/>
          <w:color w:val="000000" w:themeColor="text1"/>
        </w:rPr>
        <w:t xml:space="preserve">odchyłkę </w:t>
      </w:r>
      <w:r w:rsidR="535CE0D5" w:rsidRPr="00486BF2">
        <w:rPr>
          <w:rFonts w:asciiTheme="minorHAnsi" w:hAnsiTheme="minorHAnsi" w:cstheme="minorHAnsi"/>
          <w:color w:val="000000" w:themeColor="text1"/>
        </w:rPr>
        <w:t>nastaw</w:t>
      </w:r>
      <w:r w:rsidR="1A088746" w:rsidRPr="00486BF2">
        <w:rPr>
          <w:rFonts w:asciiTheme="minorHAnsi" w:hAnsiTheme="minorHAnsi" w:cstheme="minorHAnsi"/>
          <w:color w:val="000000" w:themeColor="text1"/>
        </w:rPr>
        <w:t>y</w:t>
      </w:r>
      <w:r w:rsidR="535CE0D5" w:rsidRPr="00486BF2">
        <w:rPr>
          <w:rFonts w:asciiTheme="minorHAnsi" w:hAnsiTheme="minorHAnsi" w:cstheme="minorHAnsi"/>
          <w:color w:val="000000" w:themeColor="text1"/>
        </w:rPr>
        <w:t xml:space="preserve"> temperatury powietrza </w:t>
      </w:r>
      <w:r w:rsidR="58C24353" w:rsidRPr="00486BF2">
        <w:rPr>
          <w:rFonts w:asciiTheme="minorHAnsi" w:hAnsiTheme="minorHAnsi" w:cstheme="minorHAnsi"/>
          <w:color w:val="000000" w:themeColor="text1"/>
        </w:rPr>
        <w:t xml:space="preserve">ustawioną przez Użytkownika </w:t>
      </w:r>
      <w:r w:rsidR="535CE0D5" w:rsidRPr="00486BF2">
        <w:rPr>
          <w:rFonts w:asciiTheme="minorHAnsi" w:hAnsiTheme="minorHAnsi" w:cstheme="minorHAnsi"/>
          <w:color w:val="000000" w:themeColor="text1"/>
        </w:rPr>
        <w:t>w Regulatorze pomieszczeniowym A</w:t>
      </w:r>
      <w:r w:rsidR="69A790D0" w:rsidRPr="00486BF2">
        <w:rPr>
          <w:rFonts w:asciiTheme="minorHAnsi" w:hAnsiTheme="minorHAnsi" w:cstheme="minorHAnsi"/>
          <w:color w:val="000000" w:themeColor="text1"/>
        </w:rPr>
        <w:t xml:space="preserve">, </w:t>
      </w:r>
      <w:r w:rsidR="76E38642" w:rsidRPr="00486BF2">
        <w:rPr>
          <w:rFonts w:asciiTheme="minorHAnsi" w:hAnsiTheme="minorHAnsi" w:cstheme="minorHAnsi"/>
          <w:color w:val="000000" w:themeColor="text1"/>
        </w:rPr>
        <w:t>niezależnie</w:t>
      </w:r>
      <w:r w:rsidR="69A790D0" w:rsidRPr="00486BF2">
        <w:rPr>
          <w:rFonts w:asciiTheme="minorHAnsi" w:hAnsiTheme="minorHAnsi" w:cstheme="minorHAnsi"/>
          <w:color w:val="000000" w:themeColor="text1"/>
        </w:rPr>
        <w:t xml:space="preserve"> dla każdego Systemu wentylacji A w szkole.</w:t>
      </w:r>
    </w:p>
    <w:p w14:paraId="46E665C6" w14:textId="7947F7FA" w:rsidR="00532510" w:rsidRPr="00486BF2" w:rsidRDefault="00532510" w:rsidP="447EFDA5">
      <w:pPr>
        <w:pStyle w:val="Tekstpodstawowy1"/>
        <w:rPr>
          <w:rFonts w:asciiTheme="minorHAnsi" w:hAnsiTheme="minorHAnsi" w:cstheme="minorHAnsi"/>
          <w:b/>
          <w:bCs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Warunki referencyjne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powietrza </w:t>
      </w:r>
      <w:r w:rsidR="02F6ACC2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A </w:t>
      </w:r>
      <w:r w:rsidRPr="00486BF2">
        <w:rPr>
          <w:rFonts w:asciiTheme="minorHAnsi" w:hAnsiTheme="minorHAnsi" w:cstheme="minorHAnsi"/>
          <w:color w:val="000000" w:themeColor="text1"/>
        </w:rPr>
        <w:t xml:space="preserve">– </w:t>
      </w:r>
      <w:r w:rsidR="00224494" w:rsidRPr="00486BF2">
        <w:rPr>
          <w:rFonts w:asciiTheme="minorHAnsi" w:hAnsiTheme="minorHAnsi" w:cstheme="minorHAnsi"/>
          <w:color w:val="000000" w:themeColor="text1"/>
        </w:rPr>
        <w:t>fizyko-chemiczne parametry powietrza w Sali lekcyjnej</w:t>
      </w:r>
      <w:r w:rsidRPr="00486BF2">
        <w:rPr>
          <w:rFonts w:asciiTheme="minorHAnsi" w:hAnsiTheme="minorHAnsi" w:cstheme="minorHAnsi"/>
          <w:color w:val="000000" w:themeColor="text1"/>
        </w:rPr>
        <w:t xml:space="preserve">, </w:t>
      </w:r>
      <w:r w:rsidR="00E4316C" w:rsidRPr="00486BF2">
        <w:rPr>
          <w:rFonts w:asciiTheme="minorHAnsi" w:hAnsiTheme="minorHAnsi" w:cstheme="minorHAnsi"/>
          <w:color w:val="000000" w:themeColor="text1"/>
        </w:rPr>
        <w:t xml:space="preserve">określone </w:t>
      </w:r>
      <w:r w:rsidR="00224494" w:rsidRPr="00486BF2">
        <w:rPr>
          <w:rFonts w:asciiTheme="minorHAnsi" w:hAnsiTheme="minorHAnsi" w:cstheme="minorHAnsi"/>
          <w:color w:val="000000" w:themeColor="text1"/>
        </w:rPr>
        <w:t>na</w:t>
      </w:r>
      <w:r w:rsidRPr="00486BF2">
        <w:rPr>
          <w:rFonts w:asciiTheme="minorHAnsi" w:hAnsiTheme="minorHAnsi" w:cstheme="minorHAnsi"/>
          <w:color w:val="000000" w:themeColor="text1"/>
        </w:rPr>
        <w:t xml:space="preserve"> jedną minutę </w:t>
      </w:r>
      <w:r w:rsidR="00E4316C" w:rsidRPr="00486BF2">
        <w:rPr>
          <w:rFonts w:asciiTheme="minorHAnsi" w:hAnsiTheme="minorHAnsi" w:cstheme="minorHAnsi"/>
          <w:color w:val="000000" w:themeColor="text1"/>
        </w:rPr>
        <w:t>przed rozpoczęciem każdych</w:t>
      </w:r>
      <w:r w:rsidRPr="00486BF2">
        <w:rPr>
          <w:rFonts w:asciiTheme="minorHAnsi" w:hAnsiTheme="minorHAnsi" w:cstheme="minorHAnsi"/>
          <w:color w:val="000000" w:themeColor="text1"/>
        </w:rPr>
        <w:t xml:space="preserve"> zajęć </w:t>
      </w:r>
      <w:r w:rsidR="58C6CE60" w:rsidRPr="00486BF2">
        <w:rPr>
          <w:rFonts w:asciiTheme="minorHAnsi" w:hAnsiTheme="minorHAnsi" w:cstheme="minorHAnsi"/>
          <w:color w:val="000000" w:themeColor="text1"/>
        </w:rPr>
        <w:t>lekcyjnych: różnica</w:t>
      </w:r>
      <w:r w:rsidR="00E4316C" w:rsidRPr="00486BF2">
        <w:rPr>
          <w:rFonts w:asciiTheme="minorHAnsi" w:hAnsiTheme="minorHAnsi" w:cstheme="minorHAnsi"/>
          <w:color w:val="000000" w:themeColor="text1"/>
        </w:rPr>
        <w:t xml:space="preserve"> pomiędzy stężeniem CO</w:t>
      </w:r>
      <w:r w:rsidR="00E4316C" w:rsidRPr="00486BF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E4316C" w:rsidRPr="00486BF2">
        <w:rPr>
          <w:rFonts w:asciiTheme="minorHAnsi" w:hAnsiTheme="minorHAnsi" w:cstheme="minorHAnsi"/>
          <w:color w:val="000000" w:themeColor="text1"/>
        </w:rPr>
        <w:t xml:space="preserve"> w powietrzu w Sali lekcyjnej a środowiskiem zewnętrznym </w:t>
      </w:r>
      <w:r w:rsidR="00266020" w:rsidRPr="00486BF2">
        <w:rPr>
          <w:rFonts w:asciiTheme="minorHAnsi" w:hAnsiTheme="minorHAnsi" w:cstheme="minorHAnsi"/>
          <w:color w:val="000000" w:themeColor="text1"/>
        </w:rPr>
        <w:t>nie wyższa</w:t>
      </w:r>
      <w:r w:rsidR="00E4316C" w:rsidRPr="00486BF2">
        <w:rPr>
          <w:rFonts w:asciiTheme="minorHAnsi" w:hAnsiTheme="minorHAnsi" w:cstheme="minorHAnsi"/>
          <w:color w:val="000000" w:themeColor="text1"/>
        </w:rPr>
        <w:t xml:space="preserve"> niż </w:t>
      </w:r>
      <w:r w:rsidR="00074C3A" w:rsidRPr="00486BF2">
        <w:rPr>
          <w:rFonts w:asciiTheme="minorHAnsi" w:hAnsiTheme="minorHAnsi" w:cstheme="minorHAnsi"/>
          <w:color w:val="000000" w:themeColor="text1"/>
        </w:rPr>
        <w:t>3</w:t>
      </w:r>
      <w:r w:rsidR="00E4316C" w:rsidRPr="00486BF2">
        <w:rPr>
          <w:rFonts w:asciiTheme="minorHAnsi" w:hAnsiTheme="minorHAnsi" w:cstheme="minorHAnsi"/>
          <w:color w:val="000000" w:themeColor="text1"/>
        </w:rPr>
        <w:t xml:space="preserve">50 ppm, koncentracja PM2.5 </w:t>
      </w:r>
      <w:r w:rsidR="47BF8974" w:rsidRPr="00486BF2">
        <w:rPr>
          <w:rFonts w:asciiTheme="minorHAnsi" w:hAnsiTheme="minorHAnsi" w:cstheme="minorHAnsi"/>
          <w:color w:val="000000" w:themeColor="text1"/>
        </w:rPr>
        <w:t xml:space="preserve">w Sali lekcyjnej </w:t>
      </w:r>
      <w:r w:rsidR="00E4316C" w:rsidRPr="00486BF2">
        <w:rPr>
          <w:rFonts w:asciiTheme="minorHAnsi" w:hAnsiTheme="minorHAnsi" w:cstheme="minorHAnsi"/>
          <w:color w:val="000000" w:themeColor="text1"/>
        </w:rPr>
        <w:t>nie wyższ</w:t>
      </w:r>
      <w:r w:rsidR="54CCCBE8" w:rsidRPr="00486BF2">
        <w:rPr>
          <w:rFonts w:asciiTheme="minorHAnsi" w:hAnsiTheme="minorHAnsi" w:cstheme="minorHAnsi"/>
          <w:color w:val="000000" w:themeColor="text1"/>
        </w:rPr>
        <w:t>ej</w:t>
      </w:r>
      <w:r w:rsidR="00E4316C" w:rsidRPr="00486BF2">
        <w:rPr>
          <w:rFonts w:asciiTheme="minorHAnsi" w:hAnsiTheme="minorHAnsi" w:cstheme="minorHAnsi"/>
          <w:color w:val="000000" w:themeColor="text1"/>
        </w:rPr>
        <w:t xml:space="preserve"> niż 25µg/m</w:t>
      </w:r>
      <w:r w:rsidR="00E4316C" w:rsidRPr="00486BF2">
        <w:rPr>
          <w:rFonts w:asciiTheme="minorHAnsi" w:hAnsiTheme="minorHAnsi" w:cstheme="minorHAnsi"/>
          <w:color w:val="000000" w:themeColor="text1"/>
          <w:vertAlign w:val="superscript"/>
        </w:rPr>
        <w:t>3</w:t>
      </w:r>
      <w:r w:rsidR="00E4316C" w:rsidRPr="00486BF2">
        <w:rPr>
          <w:rFonts w:asciiTheme="minorHAnsi" w:hAnsiTheme="minorHAnsi" w:cstheme="minorHAnsi"/>
          <w:color w:val="000000" w:themeColor="text1"/>
        </w:rPr>
        <w:t xml:space="preserve">. </w:t>
      </w:r>
    </w:p>
    <w:p w14:paraId="61C4012E" w14:textId="534F45A3" w:rsidR="3B40BCEF" w:rsidRPr="00486BF2" w:rsidRDefault="3B40BCEF" w:rsidP="486C5CEF">
      <w:pPr>
        <w:pStyle w:val="Tekstpodstawowy1"/>
        <w:rPr>
          <w:rFonts w:asciiTheme="minorHAnsi" w:hAnsiTheme="minorHAnsi" w:cstheme="minorHAnsi"/>
          <w:b/>
          <w:bCs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Wychłodzenie Sali lekcyjnej - </w:t>
      </w:r>
      <w:r w:rsidRPr="00486BF2">
        <w:rPr>
          <w:rFonts w:asciiTheme="minorHAnsi" w:hAnsiTheme="minorHAnsi" w:cstheme="minorHAnsi"/>
          <w:color w:val="000000" w:themeColor="text1"/>
        </w:rPr>
        <w:t xml:space="preserve">oznacza stan powietrza w Sali lekcyjnej, </w:t>
      </w:r>
      <w:r w:rsidR="6AB230A1" w:rsidRPr="00486BF2">
        <w:rPr>
          <w:rFonts w:asciiTheme="minorHAnsi" w:hAnsiTheme="minorHAnsi" w:cstheme="minorHAnsi"/>
          <w:color w:val="000000" w:themeColor="text1"/>
        </w:rPr>
        <w:t xml:space="preserve">w którym </w:t>
      </w:r>
      <w:r w:rsidRPr="00486BF2">
        <w:rPr>
          <w:rFonts w:asciiTheme="minorHAnsi" w:hAnsiTheme="minorHAnsi" w:cstheme="minorHAnsi"/>
          <w:color w:val="000000" w:themeColor="text1"/>
        </w:rPr>
        <w:t xml:space="preserve">następuje obniżenie temperatury powietrza </w:t>
      </w:r>
      <w:r w:rsidR="00AF195D" w:rsidRPr="00486BF2">
        <w:rPr>
          <w:rFonts w:asciiTheme="minorHAnsi" w:hAnsiTheme="minorHAnsi" w:cstheme="minorHAnsi"/>
          <w:color w:val="000000" w:themeColor="text1"/>
        </w:rPr>
        <w:t xml:space="preserve">w Sali lekcyjnej </w:t>
      </w:r>
      <w:r w:rsidRPr="00486BF2">
        <w:rPr>
          <w:rFonts w:asciiTheme="minorHAnsi" w:hAnsiTheme="minorHAnsi" w:cstheme="minorHAnsi"/>
          <w:color w:val="000000" w:themeColor="text1"/>
        </w:rPr>
        <w:t>o 1</w:t>
      </w:r>
      <w:r w:rsidRPr="00486BF2">
        <w:rPr>
          <w:rFonts w:asciiTheme="minorHAnsi" w:hAnsiTheme="minorHAnsi" w:cstheme="minorHAnsi"/>
          <w:color w:val="000000" w:themeColor="text1"/>
          <w:vertAlign w:val="superscript"/>
        </w:rPr>
        <w:t>o</w:t>
      </w:r>
      <w:r w:rsidRPr="00486BF2">
        <w:rPr>
          <w:rFonts w:asciiTheme="minorHAnsi" w:hAnsiTheme="minorHAnsi" w:cstheme="minorHAnsi"/>
          <w:color w:val="000000" w:themeColor="text1"/>
        </w:rPr>
        <w:t>C poniżej Tempe</w:t>
      </w:r>
      <w:r w:rsidR="00AF195D" w:rsidRPr="00486BF2">
        <w:rPr>
          <w:rFonts w:asciiTheme="minorHAnsi" w:hAnsiTheme="minorHAnsi" w:cstheme="minorHAnsi"/>
          <w:color w:val="000000" w:themeColor="text1"/>
        </w:rPr>
        <w:t>ratury referencyjnej spowodowane</w:t>
      </w:r>
      <w:r w:rsidRPr="00486BF2">
        <w:rPr>
          <w:rFonts w:asciiTheme="minorHAnsi" w:hAnsiTheme="minorHAnsi" w:cstheme="minorHAnsi"/>
          <w:color w:val="000000" w:themeColor="text1"/>
        </w:rPr>
        <w:t xml:space="preserve"> powstającymi stratami ciepła lub niedziałającym systemem centralnego ogrzewania.</w:t>
      </w:r>
    </w:p>
    <w:p w14:paraId="6BE61AB3" w14:textId="549EBCC1" w:rsidR="00CD1633" w:rsidRPr="00486BF2" w:rsidRDefault="00CD1633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Wykonawca</w:t>
      </w:r>
      <w:r w:rsidR="00532510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18BCD785" w:rsidRPr="00486BF2">
        <w:rPr>
          <w:rFonts w:asciiTheme="minorHAnsi" w:hAnsiTheme="minorHAnsi" w:cstheme="minorHAnsi"/>
          <w:b/>
          <w:bCs/>
          <w:color w:val="000000" w:themeColor="text1"/>
        </w:rPr>
        <w:t>A</w:t>
      </w:r>
      <w:r w:rsidR="1A4BF16C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0532510" w:rsidRPr="00486BF2">
        <w:rPr>
          <w:rFonts w:asciiTheme="minorHAnsi" w:hAnsiTheme="minorHAnsi" w:cstheme="minorHAnsi"/>
          <w:color w:val="000000" w:themeColor="text1"/>
        </w:rPr>
        <w:t xml:space="preserve">– </w:t>
      </w:r>
      <w:r w:rsidRPr="00486BF2">
        <w:rPr>
          <w:rFonts w:asciiTheme="minorHAnsi" w:hAnsiTheme="minorHAnsi" w:cstheme="minorHAnsi"/>
          <w:color w:val="000000" w:themeColor="text1"/>
        </w:rPr>
        <w:t>kategoria wymagań stawianych względem Wykonawcy</w:t>
      </w:r>
      <w:r w:rsidR="046153CF" w:rsidRPr="00486BF2">
        <w:rPr>
          <w:rFonts w:asciiTheme="minorHAnsi" w:hAnsiTheme="minorHAnsi" w:cstheme="minorHAnsi"/>
          <w:color w:val="000000" w:themeColor="text1"/>
        </w:rPr>
        <w:t xml:space="preserve"> Działania 1</w:t>
      </w:r>
      <w:r w:rsidRPr="00486BF2">
        <w:rPr>
          <w:rFonts w:asciiTheme="minorHAnsi" w:hAnsiTheme="minorHAnsi" w:cstheme="minorHAnsi"/>
          <w:color w:val="000000" w:themeColor="text1"/>
        </w:rPr>
        <w:t xml:space="preserve">. </w:t>
      </w:r>
    </w:p>
    <w:p w14:paraId="6A26BDF4" w14:textId="21DFB212" w:rsidR="00CD1633" w:rsidRPr="00486BF2" w:rsidRDefault="7FFDC464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Zadanie Badawcze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530032C5" w:rsidRPr="00486BF2">
        <w:rPr>
          <w:rFonts w:asciiTheme="minorHAnsi" w:hAnsiTheme="minorHAnsi" w:cstheme="minorHAnsi"/>
          <w:b/>
          <w:bCs/>
          <w:color w:val="000000" w:themeColor="text1"/>
        </w:rPr>
        <w:t>A</w:t>
      </w:r>
      <w:r w:rsidR="4B2B7587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>– wydzielony w Harmonogramie</w:t>
      </w:r>
      <w:r w:rsidR="6CCDB935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7D872A58" w:rsidRPr="00486BF2">
        <w:rPr>
          <w:rFonts w:asciiTheme="minorHAnsi" w:hAnsiTheme="minorHAnsi" w:cstheme="minorHAnsi"/>
          <w:color w:val="000000" w:themeColor="text1"/>
        </w:rPr>
        <w:t>Prac</w:t>
      </w:r>
      <w:r w:rsidRPr="00486BF2">
        <w:rPr>
          <w:rFonts w:asciiTheme="minorHAnsi" w:hAnsiTheme="minorHAnsi" w:cstheme="minorHAnsi"/>
          <w:color w:val="000000" w:themeColor="text1"/>
        </w:rPr>
        <w:t xml:space="preserve"> zakres Prac B+R prowadzonych przez Wykonawcę</w:t>
      </w:r>
      <w:r w:rsidR="0C6B6C41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Pr="00486BF2">
        <w:rPr>
          <w:rFonts w:asciiTheme="minorHAnsi" w:hAnsiTheme="minorHAnsi" w:cstheme="minorHAnsi"/>
          <w:color w:val="000000" w:themeColor="text1"/>
        </w:rPr>
        <w:t xml:space="preserve"> i zwi</w:t>
      </w:r>
      <w:r w:rsidR="3536180C" w:rsidRPr="00486BF2">
        <w:rPr>
          <w:rFonts w:asciiTheme="minorHAnsi" w:hAnsiTheme="minorHAnsi" w:cstheme="minorHAnsi"/>
          <w:color w:val="000000" w:themeColor="text1"/>
        </w:rPr>
        <w:t>eńczonych Kamieniem Milowym.</w:t>
      </w:r>
    </w:p>
    <w:p w14:paraId="44326024" w14:textId="2997ED98" w:rsidR="0099220D" w:rsidRPr="00486BF2" w:rsidRDefault="0099220D">
      <w:pPr>
        <w:pStyle w:val="Nagwek11"/>
        <w:rPr>
          <w:rFonts w:asciiTheme="minorHAnsi" w:hAnsiTheme="minorHAnsi" w:cstheme="minorHAnsi"/>
        </w:rPr>
      </w:pPr>
    </w:p>
    <w:p w14:paraId="4B63AB7F" w14:textId="47FDA926" w:rsidR="003B37A5" w:rsidRPr="00486BF2" w:rsidRDefault="003B37A5" w:rsidP="003B37A5">
      <w:pPr>
        <w:pStyle w:val="Tekstpodstawowy1"/>
        <w:rPr>
          <w:rFonts w:asciiTheme="minorHAnsi" w:hAnsiTheme="minorHAnsi" w:cstheme="minorHAnsi"/>
          <w:b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Dla Działania 2: „Wentylacja mieszkań”</w:t>
      </w:r>
    </w:p>
    <w:p w14:paraId="45F35D1B" w14:textId="63E11ABF" w:rsidR="03C92C61" w:rsidRPr="00486BF2" w:rsidRDefault="03C92C61" w:rsidP="447EFDA5">
      <w:pPr>
        <w:pStyle w:val="Tekstpodstawowy1"/>
        <w:rPr>
          <w:rFonts w:asciiTheme="minorHAnsi" w:hAnsiTheme="minorHAnsi" w:cstheme="minorHAnsi"/>
          <w:b/>
          <w:bCs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Aplikacja – </w:t>
      </w:r>
      <w:r w:rsidRPr="00486BF2">
        <w:rPr>
          <w:rFonts w:asciiTheme="minorHAnsi" w:hAnsiTheme="minorHAnsi" w:cstheme="minorHAnsi"/>
          <w:color w:val="000000" w:themeColor="text1"/>
        </w:rPr>
        <w:t xml:space="preserve">oprogramowanie </w:t>
      </w:r>
      <w:r w:rsidR="362516EC" w:rsidRPr="00486BF2">
        <w:rPr>
          <w:rFonts w:asciiTheme="minorHAnsi" w:hAnsiTheme="minorHAnsi" w:cstheme="minorHAnsi"/>
          <w:color w:val="000000" w:themeColor="text1"/>
        </w:rPr>
        <w:t>umożliwiające zarządzanie Systemem wentylacji</w:t>
      </w:r>
      <w:r w:rsidR="3988B5CD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="362516EC" w:rsidRPr="00486BF2">
        <w:rPr>
          <w:rFonts w:asciiTheme="minorHAnsi" w:hAnsiTheme="minorHAnsi" w:cstheme="minorHAnsi"/>
          <w:color w:val="000000" w:themeColor="text1"/>
        </w:rPr>
        <w:t xml:space="preserve"> w obrębie pojedynczego Mieszkania, </w:t>
      </w:r>
      <w:r w:rsidRPr="00486BF2">
        <w:rPr>
          <w:rFonts w:asciiTheme="minorHAnsi" w:hAnsiTheme="minorHAnsi" w:cstheme="minorHAnsi"/>
          <w:color w:val="000000" w:themeColor="text1"/>
        </w:rPr>
        <w:t>instalowane w telefonie typu smartfon wyposażonym w</w:t>
      </w:r>
      <w:r w:rsidR="00AF195D" w:rsidRPr="00486BF2">
        <w:rPr>
          <w:rFonts w:asciiTheme="minorHAnsi" w:hAnsiTheme="minorHAnsi" w:cstheme="minorHAnsi"/>
          <w:color w:val="000000" w:themeColor="text1"/>
        </w:rPr>
        <w:t> </w:t>
      </w:r>
      <w:r w:rsidRPr="00486BF2">
        <w:rPr>
          <w:rFonts w:asciiTheme="minorHAnsi" w:hAnsiTheme="minorHAnsi" w:cstheme="minorHAnsi"/>
          <w:color w:val="000000" w:themeColor="text1"/>
        </w:rPr>
        <w:t xml:space="preserve">system operacyjny Android lub </w:t>
      </w:r>
      <w:r w:rsidR="6D9D0466" w:rsidRPr="00486BF2">
        <w:rPr>
          <w:rFonts w:asciiTheme="minorHAnsi" w:hAnsiTheme="minorHAnsi" w:cstheme="minorHAnsi"/>
          <w:color w:val="000000" w:themeColor="text1"/>
        </w:rPr>
        <w:t>iOS.</w:t>
      </w:r>
      <w:r w:rsidR="6D9D0466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</w:p>
    <w:p w14:paraId="5451CDCA" w14:textId="3B5A837D" w:rsidR="00583AB8" w:rsidRPr="00486BF2" w:rsidRDefault="00583AB8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Centrala wentylacyjna</w:t>
      </w:r>
      <w:r w:rsidR="3929379D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B</w:t>
      </w:r>
      <w:r w:rsidR="00776CC0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>– urządzenie wentylacyjne</w:t>
      </w:r>
      <w:r w:rsidR="7F47D04C" w:rsidRPr="00486BF2">
        <w:rPr>
          <w:rFonts w:asciiTheme="minorHAnsi" w:hAnsiTheme="minorHAnsi" w:cstheme="minorHAnsi"/>
          <w:color w:val="000000" w:themeColor="text1"/>
        </w:rPr>
        <w:t xml:space="preserve"> stanowiące </w:t>
      </w:r>
      <w:r w:rsidR="0C40164B" w:rsidRPr="00486BF2">
        <w:rPr>
          <w:rFonts w:asciiTheme="minorHAnsi" w:hAnsiTheme="minorHAnsi" w:cstheme="minorHAnsi"/>
          <w:color w:val="000000" w:themeColor="text1"/>
        </w:rPr>
        <w:t>najistotniejszy</w:t>
      </w:r>
      <w:r w:rsidR="7F47D04C" w:rsidRPr="00486BF2">
        <w:rPr>
          <w:rFonts w:asciiTheme="minorHAnsi" w:hAnsiTheme="minorHAnsi" w:cstheme="minorHAnsi"/>
          <w:color w:val="000000" w:themeColor="text1"/>
        </w:rPr>
        <w:t xml:space="preserve"> element Systemu </w:t>
      </w:r>
      <w:r w:rsidR="1B9D6A0E" w:rsidRPr="00486BF2">
        <w:rPr>
          <w:rFonts w:asciiTheme="minorHAnsi" w:hAnsiTheme="minorHAnsi" w:cstheme="minorHAnsi"/>
          <w:color w:val="000000" w:themeColor="text1"/>
        </w:rPr>
        <w:t>w</w:t>
      </w:r>
      <w:r w:rsidR="7F47D04C" w:rsidRPr="00486BF2">
        <w:rPr>
          <w:rFonts w:asciiTheme="minorHAnsi" w:hAnsiTheme="minorHAnsi" w:cstheme="minorHAnsi"/>
          <w:color w:val="000000" w:themeColor="text1"/>
        </w:rPr>
        <w:t>entylacji</w:t>
      </w:r>
      <w:r w:rsidR="76064E26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Pr="00486BF2">
        <w:rPr>
          <w:rFonts w:asciiTheme="minorHAnsi" w:hAnsiTheme="minorHAnsi" w:cstheme="minorHAnsi"/>
          <w:color w:val="000000" w:themeColor="text1"/>
        </w:rPr>
        <w:t xml:space="preserve">, realizujące funkcję filtracji powietrza, odzysku ciepła, chłodu i wilgoci </w:t>
      </w:r>
      <w:r w:rsidR="106ADB70" w:rsidRPr="00486BF2">
        <w:rPr>
          <w:rFonts w:asciiTheme="minorHAnsi" w:hAnsiTheme="minorHAnsi" w:cstheme="minorHAnsi"/>
          <w:color w:val="000000" w:themeColor="text1"/>
        </w:rPr>
        <w:t>i inne zgodnie z wymaganiami zawartymi w Tabelach od 9</w:t>
      </w:r>
      <w:r w:rsidR="14B1A42B" w:rsidRPr="00486BF2">
        <w:rPr>
          <w:rFonts w:asciiTheme="minorHAnsi" w:hAnsiTheme="minorHAnsi" w:cstheme="minorHAnsi"/>
          <w:color w:val="000000" w:themeColor="text1"/>
        </w:rPr>
        <w:t xml:space="preserve"> do 1</w:t>
      </w:r>
      <w:r w:rsidR="73DBFE92" w:rsidRPr="00486BF2">
        <w:rPr>
          <w:rFonts w:asciiTheme="minorHAnsi" w:hAnsiTheme="minorHAnsi" w:cstheme="minorHAnsi"/>
          <w:color w:val="000000" w:themeColor="text1"/>
        </w:rPr>
        <w:t>7</w:t>
      </w:r>
      <w:r w:rsidR="106ADB70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>oraz posiadaj</w:t>
      </w:r>
      <w:r w:rsidR="44F58ACA" w:rsidRPr="00486BF2">
        <w:rPr>
          <w:rFonts w:asciiTheme="minorHAnsi" w:hAnsiTheme="minorHAnsi" w:cstheme="minorHAnsi"/>
          <w:color w:val="000000" w:themeColor="text1"/>
        </w:rPr>
        <w:t>ące</w:t>
      </w:r>
      <w:r w:rsidR="00776CC0" w:rsidRPr="00486BF2">
        <w:rPr>
          <w:rFonts w:asciiTheme="minorHAnsi" w:hAnsiTheme="minorHAnsi" w:cstheme="minorHAnsi"/>
          <w:color w:val="000000" w:themeColor="text1"/>
        </w:rPr>
        <w:t xml:space="preserve"> wbudowa</w:t>
      </w:r>
      <w:r w:rsidR="44F58ACA" w:rsidRPr="00486BF2">
        <w:rPr>
          <w:rFonts w:asciiTheme="minorHAnsi" w:hAnsiTheme="minorHAnsi" w:cstheme="minorHAnsi"/>
          <w:color w:val="000000" w:themeColor="text1"/>
        </w:rPr>
        <w:t>ny system automatyki zamontowany</w:t>
      </w:r>
      <w:r w:rsidR="3536180C" w:rsidRPr="00486BF2">
        <w:rPr>
          <w:rFonts w:asciiTheme="minorHAnsi" w:hAnsiTheme="minorHAnsi" w:cstheme="minorHAnsi"/>
          <w:color w:val="000000" w:themeColor="text1"/>
        </w:rPr>
        <w:t xml:space="preserve"> w obrębie istniejącego Mieszkania.</w:t>
      </w:r>
    </w:p>
    <w:p w14:paraId="6150AC13" w14:textId="2CD89CEE" w:rsidR="00583AB8" w:rsidRPr="00486BF2" w:rsidRDefault="00583AB8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Centralny system </w:t>
      </w:r>
      <w:r w:rsidR="003F2020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nadzorujący </w:t>
      </w:r>
      <w:r w:rsidRPr="00486BF2">
        <w:rPr>
          <w:rFonts w:asciiTheme="minorHAnsi" w:hAnsiTheme="minorHAnsi" w:cstheme="minorHAnsi"/>
          <w:color w:val="000000" w:themeColor="text1"/>
        </w:rPr>
        <w:t xml:space="preserve">– </w:t>
      </w:r>
      <w:r w:rsidR="1D2B7682" w:rsidRPr="00486BF2">
        <w:rPr>
          <w:rFonts w:asciiTheme="minorHAnsi" w:hAnsiTheme="minorHAnsi" w:cstheme="minorHAnsi"/>
          <w:color w:val="000000" w:themeColor="text1"/>
        </w:rPr>
        <w:t xml:space="preserve">aplikacja webowa wraz z serwerem i </w:t>
      </w:r>
      <w:r w:rsidRPr="00486BF2">
        <w:rPr>
          <w:rFonts w:asciiTheme="minorHAnsi" w:hAnsiTheme="minorHAnsi" w:cstheme="minorHAnsi"/>
          <w:color w:val="000000" w:themeColor="text1"/>
        </w:rPr>
        <w:t>zestaw</w:t>
      </w:r>
      <w:r w:rsidR="11FA998C" w:rsidRPr="00486BF2">
        <w:rPr>
          <w:rFonts w:asciiTheme="minorHAnsi" w:hAnsiTheme="minorHAnsi" w:cstheme="minorHAnsi"/>
          <w:color w:val="000000" w:themeColor="text1"/>
        </w:rPr>
        <w:t>em</w:t>
      </w:r>
      <w:r w:rsidRPr="00486BF2">
        <w:rPr>
          <w:rFonts w:asciiTheme="minorHAnsi" w:hAnsiTheme="minorHAnsi" w:cstheme="minorHAnsi"/>
          <w:color w:val="000000" w:themeColor="text1"/>
        </w:rPr>
        <w:t xml:space="preserve"> wszystkich </w:t>
      </w:r>
      <w:r w:rsidR="57A2F928" w:rsidRPr="00486BF2">
        <w:rPr>
          <w:rFonts w:asciiTheme="minorHAnsi" w:hAnsiTheme="minorHAnsi" w:cstheme="minorHAnsi"/>
          <w:color w:val="000000" w:themeColor="text1"/>
        </w:rPr>
        <w:t xml:space="preserve">niezbędnych </w:t>
      </w:r>
      <w:r w:rsidRPr="00486BF2">
        <w:rPr>
          <w:rFonts w:asciiTheme="minorHAnsi" w:hAnsiTheme="minorHAnsi" w:cstheme="minorHAnsi"/>
          <w:color w:val="000000" w:themeColor="text1"/>
        </w:rPr>
        <w:t xml:space="preserve">elementów </w:t>
      </w:r>
      <w:r w:rsidR="003F2020" w:rsidRPr="00486BF2">
        <w:rPr>
          <w:rFonts w:asciiTheme="minorHAnsi" w:hAnsiTheme="minorHAnsi" w:cstheme="minorHAnsi"/>
          <w:color w:val="000000" w:themeColor="text1"/>
        </w:rPr>
        <w:t xml:space="preserve">do zdalnego </w:t>
      </w:r>
      <w:r w:rsidR="00F768FB" w:rsidRPr="00486BF2">
        <w:rPr>
          <w:rFonts w:asciiTheme="minorHAnsi" w:hAnsiTheme="minorHAnsi" w:cstheme="minorHAnsi"/>
          <w:color w:val="000000" w:themeColor="text1"/>
        </w:rPr>
        <w:t>serwisowania S</w:t>
      </w:r>
      <w:r w:rsidRPr="00486BF2">
        <w:rPr>
          <w:rFonts w:asciiTheme="minorHAnsi" w:hAnsiTheme="minorHAnsi" w:cstheme="minorHAnsi"/>
          <w:color w:val="000000" w:themeColor="text1"/>
        </w:rPr>
        <w:t>ystemu wentylacji</w:t>
      </w:r>
      <w:r w:rsidR="00B7FBC4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Pr="00486BF2">
        <w:rPr>
          <w:rFonts w:asciiTheme="minorHAnsi" w:hAnsiTheme="minorHAnsi" w:cstheme="minorHAnsi"/>
          <w:color w:val="000000" w:themeColor="text1"/>
        </w:rPr>
        <w:t xml:space="preserve"> oraz umożliwiając</w:t>
      </w:r>
      <w:r w:rsidR="124A7F3B" w:rsidRPr="00486BF2">
        <w:rPr>
          <w:rFonts w:asciiTheme="minorHAnsi" w:hAnsiTheme="minorHAnsi" w:cstheme="minorHAnsi"/>
          <w:color w:val="000000" w:themeColor="text1"/>
        </w:rPr>
        <w:t>y</w:t>
      </w:r>
      <w:r w:rsidRPr="00486BF2">
        <w:rPr>
          <w:rFonts w:asciiTheme="minorHAnsi" w:hAnsiTheme="minorHAnsi" w:cstheme="minorHAnsi"/>
          <w:color w:val="000000" w:themeColor="text1"/>
        </w:rPr>
        <w:t xml:space="preserve"> zdalną aktualizację oprogramowania </w:t>
      </w:r>
      <w:r w:rsidR="00962560" w:rsidRPr="00486BF2">
        <w:rPr>
          <w:rFonts w:asciiTheme="minorHAnsi" w:hAnsiTheme="minorHAnsi" w:cstheme="minorHAnsi"/>
          <w:color w:val="000000" w:themeColor="text1"/>
        </w:rPr>
        <w:t xml:space="preserve">Systemu </w:t>
      </w:r>
      <w:r w:rsidR="003F2020" w:rsidRPr="00486BF2">
        <w:rPr>
          <w:rFonts w:asciiTheme="minorHAnsi" w:hAnsiTheme="minorHAnsi" w:cstheme="minorHAnsi"/>
          <w:color w:val="000000" w:themeColor="text1"/>
        </w:rPr>
        <w:t xml:space="preserve">automatyki </w:t>
      </w:r>
      <w:r w:rsidR="5D41E8EB" w:rsidRPr="00486BF2">
        <w:rPr>
          <w:rFonts w:asciiTheme="minorHAnsi" w:hAnsiTheme="minorHAnsi" w:cstheme="minorHAnsi"/>
          <w:color w:val="000000" w:themeColor="text1"/>
        </w:rPr>
        <w:t xml:space="preserve">B </w:t>
      </w:r>
      <w:r w:rsidR="003F2020" w:rsidRPr="00486BF2">
        <w:rPr>
          <w:rFonts w:asciiTheme="minorHAnsi" w:hAnsiTheme="minorHAnsi" w:cstheme="minorHAnsi"/>
          <w:color w:val="000000" w:themeColor="text1"/>
        </w:rPr>
        <w:t>obsługiwan</w:t>
      </w:r>
      <w:r w:rsidR="209C69D4" w:rsidRPr="00486BF2">
        <w:rPr>
          <w:rFonts w:asciiTheme="minorHAnsi" w:hAnsiTheme="minorHAnsi" w:cstheme="minorHAnsi"/>
          <w:color w:val="000000" w:themeColor="text1"/>
        </w:rPr>
        <w:t>a</w:t>
      </w:r>
      <w:r w:rsidR="003F2020" w:rsidRPr="00486BF2">
        <w:rPr>
          <w:rFonts w:asciiTheme="minorHAnsi" w:hAnsiTheme="minorHAnsi" w:cstheme="minorHAnsi"/>
          <w:color w:val="000000" w:themeColor="text1"/>
        </w:rPr>
        <w:t xml:space="preserve"> przez Wykonawcę</w:t>
      </w:r>
      <w:r w:rsidR="00062216" w:rsidRPr="00486BF2">
        <w:rPr>
          <w:rFonts w:asciiTheme="minorHAnsi" w:hAnsiTheme="minorHAnsi" w:cstheme="minorHAnsi"/>
          <w:color w:val="000000" w:themeColor="text1"/>
        </w:rPr>
        <w:t xml:space="preserve"> lub </w:t>
      </w:r>
      <w:r w:rsidR="00776CC0" w:rsidRPr="00486BF2">
        <w:rPr>
          <w:rFonts w:asciiTheme="minorHAnsi" w:hAnsiTheme="minorHAnsi" w:cstheme="minorHAnsi"/>
          <w:color w:val="000000" w:themeColor="text1"/>
        </w:rPr>
        <w:t>firmę wykonawczą</w:t>
      </w:r>
      <w:r w:rsidRPr="00486BF2">
        <w:rPr>
          <w:rFonts w:asciiTheme="minorHAnsi" w:hAnsiTheme="minorHAnsi" w:cstheme="minorHAnsi"/>
          <w:color w:val="000000" w:themeColor="text1"/>
        </w:rPr>
        <w:t>.</w:t>
      </w:r>
    </w:p>
    <w:p w14:paraId="1C437A2E" w14:textId="51A02BDB" w:rsidR="00DB189C" w:rsidRPr="00486BF2" w:rsidRDefault="00DB189C" w:rsidP="376B50F3">
      <w:pPr>
        <w:pStyle w:val="Tekstpodstawowy1"/>
        <w:rPr>
          <w:rFonts w:asciiTheme="minorHAnsi" w:hAnsiTheme="minorHAnsi" w:cstheme="minorHAnsi"/>
          <w:b/>
          <w:bCs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Działanie </w:t>
      </w:r>
      <w:r w:rsidRPr="00486BF2">
        <w:rPr>
          <w:rFonts w:asciiTheme="minorHAnsi" w:hAnsiTheme="minorHAnsi" w:cstheme="minorHAnsi"/>
          <w:color w:val="000000" w:themeColor="text1"/>
        </w:rPr>
        <w:t>– oznacza Działanie 1 lub Działanie 2.</w:t>
      </w:r>
    </w:p>
    <w:p w14:paraId="3A9B36C1" w14:textId="6B79EAC7" w:rsidR="00703037" w:rsidRPr="00486BF2" w:rsidRDefault="00703037" w:rsidP="6B01E1F4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Działanie</w:t>
      </w:r>
      <w:r w:rsidR="00DB189C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2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 xml:space="preserve">– wyodrębniona część </w:t>
      </w:r>
      <w:r w:rsidR="00696F35" w:rsidRPr="00486BF2">
        <w:rPr>
          <w:rFonts w:asciiTheme="minorHAnsi" w:hAnsiTheme="minorHAnsi" w:cstheme="minorHAnsi"/>
          <w:color w:val="000000" w:themeColor="text1"/>
        </w:rPr>
        <w:t xml:space="preserve">zamówienia </w:t>
      </w:r>
      <w:r w:rsidRPr="00486BF2">
        <w:rPr>
          <w:rFonts w:asciiTheme="minorHAnsi" w:hAnsiTheme="minorHAnsi" w:cstheme="minorHAnsi"/>
          <w:color w:val="000000" w:themeColor="text1"/>
        </w:rPr>
        <w:t xml:space="preserve">(w tym prac badawczo-rozwojowych) w ramach Przedsięwzięcia „Wentylacja dla szkół i domów” mająca na celu opracowanie w ramach </w:t>
      </w:r>
      <w:r w:rsidR="00DB189C" w:rsidRPr="00486BF2">
        <w:rPr>
          <w:rFonts w:asciiTheme="minorHAnsi" w:hAnsiTheme="minorHAnsi" w:cstheme="minorHAnsi"/>
          <w:color w:val="000000" w:themeColor="text1"/>
        </w:rPr>
        <w:t xml:space="preserve">Prac </w:t>
      </w:r>
      <w:r w:rsidRPr="00486BF2">
        <w:rPr>
          <w:rFonts w:asciiTheme="minorHAnsi" w:hAnsiTheme="minorHAnsi" w:cstheme="minorHAnsi"/>
          <w:color w:val="000000" w:themeColor="text1"/>
        </w:rPr>
        <w:t>B+R Systemu wentylacji</w:t>
      </w:r>
      <w:r w:rsidR="72EBE006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="00DB189C" w:rsidRPr="00486BF2">
        <w:rPr>
          <w:rFonts w:asciiTheme="minorHAnsi" w:hAnsiTheme="minorHAnsi" w:cstheme="minorHAnsi"/>
          <w:color w:val="000000" w:themeColor="text1"/>
        </w:rPr>
        <w:t>, w tym Prototypu Systemu Wentylacji B</w:t>
      </w:r>
      <w:r w:rsidRPr="00486BF2">
        <w:rPr>
          <w:rFonts w:asciiTheme="minorHAnsi" w:hAnsiTheme="minorHAnsi" w:cstheme="minorHAnsi"/>
          <w:color w:val="000000" w:themeColor="text1"/>
        </w:rPr>
        <w:t xml:space="preserve"> (w ramach Etapu I) oraz Demonstratora</w:t>
      </w:r>
      <w:r w:rsidR="092101DB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Pr="00486BF2">
        <w:rPr>
          <w:rFonts w:asciiTheme="minorHAnsi" w:hAnsiTheme="minorHAnsi" w:cstheme="minorHAnsi"/>
          <w:color w:val="000000" w:themeColor="text1"/>
        </w:rPr>
        <w:t xml:space="preserve"> (w ramach Etapu II). </w:t>
      </w:r>
    </w:p>
    <w:p w14:paraId="3B42AB6B" w14:textId="5D2F9BF9" w:rsidR="00DE47E9" w:rsidRPr="00486BF2" w:rsidRDefault="00DE47E9" w:rsidP="6B01E1F4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Demonstrator – </w:t>
      </w:r>
      <w:r w:rsidRPr="00486BF2">
        <w:rPr>
          <w:rFonts w:asciiTheme="minorHAnsi" w:hAnsiTheme="minorHAnsi" w:cstheme="minorHAnsi"/>
          <w:color w:val="000000" w:themeColor="text1"/>
        </w:rPr>
        <w:t>oznacza Demonstrator A lub Demonstrator B, w zależności od Działania.</w:t>
      </w:r>
    </w:p>
    <w:p w14:paraId="3C2A10FF" w14:textId="7935D33E" w:rsidR="006507D1" w:rsidRPr="00486BF2" w:rsidRDefault="006507D1" w:rsidP="315218BE">
      <w:pPr>
        <w:pStyle w:val="Tekstpodstawowy1"/>
        <w:rPr>
          <w:rFonts w:asciiTheme="minorHAnsi" w:hAnsiTheme="minorHAnsi" w:cstheme="minorHAnsi"/>
          <w:b/>
          <w:bCs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Demonstrator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3FB097C0" w:rsidRPr="00486BF2">
        <w:rPr>
          <w:rFonts w:asciiTheme="minorHAnsi" w:hAnsiTheme="minorHAnsi" w:cstheme="minorHAnsi"/>
          <w:b/>
          <w:bCs/>
          <w:color w:val="000000" w:themeColor="text1"/>
        </w:rPr>
        <w:t>B</w:t>
      </w:r>
      <w:r w:rsidR="3FB097C0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 xml:space="preserve">– </w:t>
      </w:r>
      <w:r w:rsidR="00ED04DE" w:rsidRPr="00486BF2">
        <w:rPr>
          <w:rFonts w:asciiTheme="minorHAnsi" w:hAnsiTheme="minorHAnsi" w:cstheme="minorHAnsi"/>
          <w:color w:val="000000" w:themeColor="text1"/>
        </w:rPr>
        <w:t xml:space="preserve">oznacza demonstrator (jednostkowe zastosowanie służące walidacji Rozwiązania) </w:t>
      </w:r>
      <w:r w:rsidR="0093692B" w:rsidRPr="00486BF2">
        <w:rPr>
          <w:rFonts w:asciiTheme="minorHAnsi" w:hAnsiTheme="minorHAnsi" w:cstheme="minorHAnsi"/>
          <w:color w:val="000000" w:themeColor="text1"/>
        </w:rPr>
        <w:t>System</w:t>
      </w:r>
      <w:r w:rsidR="00ED04DE" w:rsidRPr="00486BF2">
        <w:rPr>
          <w:rFonts w:asciiTheme="minorHAnsi" w:hAnsiTheme="minorHAnsi" w:cstheme="minorHAnsi"/>
          <w:color w:val="000000" w:themeColor="text1"/>
        </w:rPr>
        <w:t>u</w:t>
      </w:r>
      <w:r w:rsidR="0093692B" w:rsidRPr="00486BF2">
        <w:rPr>
          <w:rFonts w:asciiTheme="minorHAnsi" w:hAnsiTheme="minorHAnsi" w:cstheme="minorHAnsi"/>
          <w:color w:val="000000" w:themeColor="text1"/>
        </w:rPr>
        <w:t xml:space="preserve"> wentylacyjn</w:t>
      </w:r>
      <w:r w:rsidR="00ED04DE" w:rsidRPr="00486BF2">
        <w:rPr>
          <w:rFonts w:asciiTheme="minorHAnsi" w:hAnsiTheme="minorHAnsi" w:cstheme="minorHAnsi"/>
          <w:color w:val="000000" w:themeColor="text1"/>
        </w:rPr>
        <w:t>ego</w:t>
      </w:r>
      <w:r w:rsidR="5691E9ED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="0093692B" w:rsidRPr="00486BF2">
        <w:rPr>
          <w:rFonts w:asciiTheme="minorHAnsi" w:hAnsiTheme="minorHAnsi" w:cstheme="minorHAnsi"/>
          <w:color w:val="000000" w:themeColor="text1"/>
        </w:rPr>
        <w:t xml:space="preserve"> wraz z Centralnym systemem nadzorującym zainstalowany w</w:t>
      </w:r>
      <w:r w:rsidR="005907B7" w:rsidRPr="00486BF2">
        <w:rPr>
          <w:rFonts w:asciiTheme="minorHAnsi" w:hAnsiTheme="minorHAnsi" w:cstheme="minorHAnsi"/>
          <w:color w:val="000000" w:themeColor="text1"/>
        </w:rPr>
        <w:t xml:space="preserve"> 8</w:t>
      </w:r>
      <w:r w:rsidR="00350A3F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093692B" w:rsidRPr="00486BF2">
        <w:rPr>
          <w:rFonts w:asciiTheme="minorHAnsi" w:hAnsiTheme="minorHAnsi" w:cstheme="minorHAnsi"/>
          <w:color w:val="000000" w:themeColor="text1"/>
        </w:rPr>
        <w:t>mieszkaniach</w:t>
      </w:r>
      <w:r w:rsidR="00350A3F" w:rsidRPr="00486BF2">
        <w:rPr>
          <w:rFonts w:asciiTheme="minorHAnsi" w:hAnsiTheme="minorHAnsi" w:cstheme="minorHAnsi"/>
          <w:color w:val="000000" w:themeColor="text1"/>
        </w:rPr>
        <w:t xml:space="preserve"> w budynku wielorodzinnym 4-kondygnacyjnym</w:t>
      </w:r>
      <w:r w:rsidR="0093692B" w:rsidRPr="00486BF2">
        <w:rPr>
          <w:rFonts w:asciiTheme="minorHAnsi" w:hAnsiTheme="minorHAnsi" w:cstheme="minorHAnsi"/>
          <w:color w:val="000000" w:themeColor="text1"/>
        </w:rPr>
        <w:t>.</w:t>
      </w:r>
    </w:p>
    <w:p w14:paraId="558AF88E" w14:textId="455F86B5" w:rsidR="00784415" w:rsidRPr="00486BF2" w:rsidRDefault="00784415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Elementy wentylacyjne</w:t>
      </w:r>
      <w:r w:rsidR="441FC567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B</w:t>
      </w:r>
      <w:r w:rsidRPr="00486BF2">
        <w:rPr>
          <w:rFonts w:asciiTheme="minorHAnsi" w:hAnsiTheme="minorHAnsi" w:cstheme="minorHAnsi"/>
          <w:color w:val="000000" w:themeColor="text1"/>
        </w:rPr>
        <w:t xml:space="preserve"> – </w:t>
      </w:r>
      <w:r w:rsidR="00350A3F" w:rsidRPr="00486BF2">
        <w:rPr>
          <w:rFonts w:asciiTheme="minorHAnsi" w:hAnsiTheme="minorHAnsi" w:cstheme="minorHAnsi"/>
          <w:color w:val="000000" w:themeColor="text1"/>
        </w:rPr>
        <w:t>elementy Systemu wentylacyjnego</w:t>
      </w:r>
      <w:r w:rsidR="1C07570B" w:rsidRPr="00486BF2">
        <w:rPr>
          <w:rFonts w:asciiTheme="minorHAnsi" w:hAnsiTheme="minorHAnsi" w:cstheme="minorHAnsi"/>
          <w:color w:val="000000" w:themeColor="text1"/>
        </w:rPr>
        <w:t xml:space="preserve"> B,</w:t>
      </w:r>
      <w:r w:rsidR="00350A3F" w:rsidRPr="00486BF2">
        <w:rPr>
          <w:rFonts w:asciiTheme="minorHAnsi" w:hAnsiTheme="minorHAnsi" w:cstheme="minorHAnsi"/>
          <w:color w:val="000000" w:themeColor="text1"/>
        </w:rPr>
        <w:t xml:space="preserve"> do których zaliczyć można: czerpnię, wyrzutnię, nawiewniki, wywiewniki, kształtki i</w:t>
      </w:r>
      <w:r w:rsidR="565C5881" w:rsidRPr="00486BF2">
        <w:rPr>
          <w:rFonts w:asciiTheme="minorHAnsi" w:hAnsiTheme="minorHAnsi" w:cstheme="minorHAnsi"/>
          <w:color w:val="000000" w:themeColor="text1"/>
        </w:rPr>
        <w:t xml:space="preserve"> przewody </w:t>
      </w:r>
      <w:r w:rsidR="00350A3F" w:rsidRPr="00486BF2">
        <w:rPr>
          <w:rFonts w:asciiTheme="minorHAnsi" w:hAnsiTheme="minorHAnsi" w:cstheme="minorHAnsi"/>
          <w:color w:val="000000" w:themeColor="text1"/>
        </w:rPr>
        <w:t>wentylacyjne, przepustnice, klapy zwrotne, klapy rewizyjne, klapy p.poż</w:t>
      </w:r>
      <w:r w:rsidR="33D33A8E" w:rsidRPr="00486BF2">
        <w:rPr>
          <w:rFonts w:asciiTheme="minorHAnsi" w:hAnsiTheme="minorHAnsi" w:cstheme="minorHAnsi"/>
          <w:color w:val="000000" w:themeColor="text1"/>
        </w:rPr>
        <w:t>., izolacj</w:t>
      </w:r>
      <w:r w:rsidR="06316697" w:rsidRPr="00486BF2">
        <w:rPr>
          <w:rFonts w:asciiTheme="minorHAnsi" w:hAnsiTheme="minorHAnsi" w:cstheme="minorHAnsi"/>
          <w:color w:val="000000" w:themeColor="text1"/>
        </w:rPr>
        <w:t>ę</w:t>
      </w:r>
      <w:r w:rsidR="33D33A8E" w:rsidRPr="00486BF2">
        <w:rPr>
          <w:rFonts w:asciiTheme="minorHAnsi" w:hAnsiTheme="minorHAnsi" w:cstheme="minorHAnsi"/>
          <w:color w:val="000000" w:themeColor="text1"/>
        </w:rPr>
        <w:t xml:space="preserve"> ciepln</w:t>
      </w:r>
      <w:r w:rsidR="03762FCD" w:rsidRPr="00486BF2">
        <w:rPr>
          <w:rFonts w:asciiTheme="minorHAnsi" w:hAnsiTheme="minorHAnsi" w:cstheme="minorHAnsi"/>
          <w:color w:val="000000" w:themeColor="text1"/>
        </w:rPr>
        <w:t>ą</w:t>
      </w:r>
      <w:r w:rsidR="33D33A8E" w:rsidRPr="00486BF2">
        <w:rPr>
          <w:rFonts w:asciiTheme="minorHAnsi" w:hAnsiTheme="minorHAnsi" w:cstheme="minorHAnsi"/>
          <w:color w:val="000000" w:themeColor="text1"/>
        </w:rPr>
        <w:t>, elementy montażowe</w:t>
      </w:r>
      <w:r w:rsidR="00350A3F" w:rsidRPr="00486BF2">
        <w:rPr>
          <w:rFonts w:asciiTheme="minorHAnsi" w:hAnsiTheme="minorHAnsi" w:cstheme="minorHAnsi"/>
          <w:color w:val="000000" w:themeColor="text1"/>
        </w:rPr>
        <w:t xml:space="preserve"> oraz inne elementy niezbędne do prawidłowego zaprojektowania i funkcjonowania Systemu wentylacji</w:t>
      </w:r>
      <w:r w:rsidR="5317B4CB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="00350A3F" w:rsidRPr="00486BF2">
        <w:rPr>
          <w:rFonts w:asciiTheme="minorHAnsi" w:hAnsiTheme="minorHAnsi" w:cstheme="minorHAnsi"/>
          <w:color w:val="000000" w:themeColor="text1"/>
        </w:rPr>
        <w:t>.</w:t>
      </w:r>
    </w:p>
    <w:p w14:paraId="3B86A9D3" w14:textId="77777777" w:rsidR="00703037" w:rsidRPr="00486BF2" w:rsidRDefault="00703037" w:rsidP="0070303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color w:val="000000" w:themeColor="text1"/>
        </w:rPr>
        <w:t>Granica Błędu</w:t>
      </w:r>
      <w:r w:rsidRPr="00486BF2">
        <w:rPr>
          <w:rFonts w:asciiTheme="minorHAnsi" w:hAnsiTheme="minorHAnsi" w:cstheme="minorHAnsi"/>
          <w:color w:val="000000" w:themeColor="text1"/>
        </w:rPr>
        <w:t xml:space="preserve"> – oznacza określone w ramach Załącznika nr 1 do Regulaminu dopuszczalne odstępstwo Wyników Prac Etapu względem założeń zawartych przez Uczestnika Przedsięwzięcia we Wniosku uznawane za dopuszczalne i wiążące się z częściową płatnością wynagrodzenia (w zakresie Wynagrodzenia Podstawowego), pomimo niewykonania Wyniku Prac Etapu w pełni zgodnie z Wnioskiem.</w:t>
      </w:r>
    </w:p>
    <w:p w14:paraId="0F089151" w14:textId="501DAC2A" w:rsidR="00703037" w:rsidRPr="00486BF2" w:rsidRDefault="76FE81D7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lastRenderedPageBreak/>
        <w:t>Kamień milowy</w:t>
      </w:r>
      <w:r w:rsidRPr="00486BF2">
        <w:rPr>
          <w:rFonts w:asciiTheme="minorHAnsi" w:hAnsiTheme="minorHAnsi" w:cstheme="minorHAnsi"/>
          <w:color w:val="000000" w:themeColor="text1"/>
        </w:rPr>
        <w:t xml:space="preserve"> – zdefiniowany w ramach Harmonogramu </w:t>
      </w:r>
      <w:r w:rsidR="7D872A58" w:rsidRPr="00486BF2">
        <w:rPr>
          <w:rFonts w:asciiTheme="minorHAnsi" w:hAnsiTheme="minorHAnsi" w:cstheme="minorHAnsi"/>
          <w:color w:val="000000" w:themeColor="text1"/>
        </w:rPr>
        <w:t>Prac</w:t>
      </w:r>
      <w:r w:rsidR="62D79783" w:rsidRPr="00486BF2">
        <w:rPr>
          <w:rFonts w:asciiTheme="minorHAnsi" w:hAnsiTheme="minorHAnsi" w:cstheme="minorHAnsi"/>
          <w:color w:val="000000" w:themeColor="text1"/>
        </w:rPr>
        <w:t xml:space="preserve"> w zakresie </w:t>
      </w:r>
      <w:r w:rsidRPr="00486BF2">
        <w:rPr>
          <w:rFonts w:asciiTheme="minorHAnsi" w:hAnsiTheme="minorHAnsi" w:cstheme="minorHAnsi"/>
          <w:color w:val="000000" w:themeColor="text1"/>
        </w:rPr>
        <w:t xml:space="preserve">Etapu I, lub Etapu II efekt wskazanych w nim Zadań Badawczych, które Wykonawca zobowiązuje się osiągnąć w trakcie trwania danego Etapu. Kamień Milowy może dotyczyć w szczególności kwestii technicznych, operacyjnych lub prawnych dotyczących Rozwiązania. </w:t>
      </w:r>
    </w:p>
    <w:p w14:paraId="233AB281" w14:textId="77777777" w:rsidR="00703037" w:rsidRPr="00486BF2" w:rsidRDefault="00703037" w:rsidP="0070303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color w:val="000000" w:themeColor="text1"/>
        </w:rPr>
        <w:t>Komercjalizacja</w:t>
      </w:r>
      <w:r w:rsidRPr="00486BF2">
        <w:rPr>
          <w:rFonts w:asciiTheme="minorHAnsi" w:hAnsiTheme="minorHAnsi" w:cstheme="minorHAnsi"/>
          <w:color w:val="000000" w:themeColor="text1"/>
        </w:rPr>
        <w:t xml:space="preserve"> – kategoria wymagań związanych z udziałem w przychodzie z komercjalizacji rozwiązań realizowanych w ramach Przedsięwzięcia.  </w:t>
      </w:r>
    </w:p>
    <w:p w14:paraId="02B43181" w14:textId="251A38D4" w:rsidR="00703037" w:rsidRPr="00486BF2" w:rsidRDefault="00703037" w:rsidP="0070303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color w:val="000000" w:themeColor="text1"/>
        </w:rPr>
        <w:t>Koszt B+R</w:t>
      </w:r>
      <w:r w:rsidRPr="00486BF2">
        <w:rPr>
          <w:rFonts w:asciiTheme="minorHAnsi" w:hAnsiTheme="minorHAnsi" w:cstheme="minorHAnsi"/>
          <w:color w:val="000000" w:themeColor="text1"/>
        </w:rPr>
        <w:t xml:space="preserve"> – kategoria wymagań związanych z kosztem realizacji poszczególnych Etapów. </w:t>
      </w:r>
    </w:p>
    <w:p w14:paraId="7A02D715" w14:textId="60FC1476" w:rsidR="00AF2A53" w:rsidRPr="00486BF2" w:rsidRDefault="44F58ACA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Mieszkanie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9E8D47F" w:rsidRPr="00486BF2">
        <w:rPr>
          <w:rFonts w:asciiTheme="minorHAnsi" w:hAnsiTheme="minorHAnsi" w:cstheme="minorHAnsi"/>
          <w:color w:val="000000" w:themeColor="text1"/>
        </w:rPr>
        <w:t>–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599D94D1" w:rsidRPr="00486BF2">
        <w:rPr>
          <w:rFonts w:asciiTheme="minorHAnsi" w:hAnsiTheme="minorHAnsi" w:cstheme="minorHAnsi"/>
          <w:color w:val="000000" w:themeColor="text1"/>
        </w:rPr>
        <w:t xml:space="preserve">reprezentatywne mieszkanie w budynku wielorodzinnym z lat </w:t>
      </w:r>
      <w:r w:rsidR="2EF638E2" w:rsidRPr="00486BF2">
        <w:rPr>
          <w:rFonts w:asciiTheme="minorHAnsi" w:hAnsiTheme="minorHAnsi" w:cstheme="minorHAnsi"/>
          <w:color w:val="000000" w:themeColor="text1"/>
        </w:rPr>
        <w:t>70-tych</w:t>
      </w:r>
      <w:r w:rsidR="62D79783" w:rsidRPr="00486BF2">
        <w:rPr>
          <w:rFonts w:asciiTheme="minorHAnsi" w:hAnsiTheme="minorHAnsi" w:cstheme="minorHAnsi"/>
          <w:color w:val="000000" w:themeColor="text1"/>
        </w:rPr>
        <w:t xml:space="preserve"> lub </w:t>
      </w:r>
      <w:r w:rsidR="599D94D1" w:rsidRPr="00486BF2">
        <w:rPr>
          <w:rFonts w:asciiTheme="minorHAnsi" w:hAnsiTheme="minorHAnsi" w:cstheme="minorHAnsi"/>
          <w:color w:val="000000" w:themeColor="text1"/>
        </w:rPr>
        <w:t xml:space="preserve">80-tych XX w., charakteryzujące się określonym profilem </w:t>
      </w:r>
      <w:r w:rsidR="4F58D8ED" w:rsidRPr="00486BF2">
        <w:rPr>
          <w:rFonts w:asciiTheme="minorHAnsi" w:hAnsiTheme="minorHAnsi" w:cstheme="minorHAnsi"/>
          <w:color w:val="000000" w:themeColor="text1"/>
        </w:rPr>
        <w:t xml:space="preserve">zapotrzebowania na wentylację </w:t>
      </w:r>
      <w:r w:rsidR="599D94D1" w:rsidRPr="00486BF2">
        <w:rPr>
          <w:rFonts w:asciiTheme="minorHAnsi" w:hAnsiTheme="minorHAnsi" w:cstheme="minorHAnsi"/>
          <w:color w:val="000000" w:themeColor="text1"/>
        </w:rPr>
        <w:t xml:space="preserve">wg. Załącznika </w:t>
      </w:r>
      <w:r w:rsidR="6D68A9A2" w:rsidRPr="00486BF2">
        <w:rPr>
          <w:rFonts w:asciiTheme="minorHAnsi" w:hAnsiTheme="minorHAnsi" w:cstheme="minorHAnsi"/>
          <w:color w:val="000000" w:themeColor="text1"/>
        </w:rPr>
        <w:t>3.5.</w:t>
      </w:r>
      <w:r w:rsidR="599D94D1" w:rsidRPr="00486BF2">
        <w:rPr>
          <w:rFonts w:asciiTheme="minorHAnsi" w:hAnsiTheme="minorHAnsi" w:cstheme="minorHAnsi"/>
          <w:color w:val="000000" w:themeColor="text1"/>
        </w:rPr>
        <w:t xml:space="preserve"> do </w:t>
      </w:r>
      <w:r w:rsidR="1B380CA6" w:rsidRPr="00486BF2">
        <w:rPr>
          <w:rFonts w:asciiTheme="minorHAnsi" w:hAnsiTheme="minorHAnsi" w:cstheme="minorHAnsi"/>
          <w:color w:val="000000" w:themeColor="text1"/>
        </w:rPr>
        <w:t xml:space="preserve">Załącznika nr </w:t>
      </w:r>
      <w:r w:rsidR="5F39982A" w:rsidRPr="00486BF2">
        <w:rPr>
          <w:rFonts w:asciiTheme="minorHAnsi" w:hAnsiTheme="minorHAnsi" w:cstheme="minorHAnsi"/>
          <w:color w:val="000000" w:themeColor="text1"/>
        </w:rPr>
        <w:t>3</w:t>
      </w:r>
      <w:r w:rsidR="07329EE2" w:rsidRPr="00486BF2">
        <w:rPr>
          <w:rFonts w:asciiTheme="minorHAnsi" w:hAnsiTheme="minorHAnsi" w:cstheme="minorHAnsi"/>
          <w:color w:val="000000" w:themeColor="text1"/>
        </w:rPr>
        <w:t xml:space="preserve"> - Działanie 2. Wymagania konkursowe. Arkusz kalkulacyjn</w:t>
      </w:r>
      <w:r w:rsidR="3324FFE9" w:rsidRPr="00486BF2">
        <w:rPr>
          <w:rFonts w:asciiTheme="minorHAnsi" w:hAnsiTheme="minorHAnsi" w:cstheme="minorHAnsi"/>
          <w:color w:val="000000" w:themeColor="text1"/>
        </w:rPr>
        <w:t>y.</w:t>
      </w:r>
      <w:r w:rsidR="599D94D1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10D39D05" w:rsidRPr="00486BF2">
        <w:rPr>
          <w:rFonts w:asciiTheme="minorHAnsi" w:hAnsiTheme="minorHAnsi" w:cstheme="minorHAnsi"/>
          <w:color w:val="000000" w:themeColor="text1"/>
        </w:rPr>
        <w:t xml:space="preserve">zakładka “Program ON Profil” </w:t>
      </w:r>
      <w:r w:rsidR="599D94D1" w:rsidRPr="00486BF2">
        <w:rPr>
          <w:rFonts w:asciiTheme="minorHAnsi" w:hAnsiTheme="minorHAnsi" w:cstheme="minorHAnsi"/>
          <w:color w:val="000000" w:themeColor="text1"/>
        </w:rPr>
        <w:t xml:space="preserve">oraz o wymiarach i konstrukcji określonej w </w:t>
      </w:r>
      <w:r w:rsidR="09620795" w:rsidRPr="00486BF2">
        <w:rPr>
          <w:rFonts w:asciiTheme="minorHAnsi" w:hAnsiTheme="minorHAnsi" w:cstheme="minorHAnsi"/>
          <w:color w:val="000000" w:themeColor="text1"/>
        </w:rPr>
        <w:t xml:space="preserve">Załączniku </w:t>
      </w:r>
      <w:r w:rsidR="3901BCC0" w:rsidRPr="00486BF2">
        <w:rPr>
          <w:rFonts w:asciiTheme="minorHAnsi" w:hAnsiTheme="minorHAnsi" w:cstheme="minorHAnsi"/>
          <w:color w:val="000000" w:themeColor="text1"/>
        </w:rPr>
        <w:t>3.6</w:t>
      </w:r>
      <w:r w:rsidR="599D94D1" w:rsidRPr="00486BF2">
        <w:rPr>
          <w:rFonts w:asciiTheme="minorHAnsi" w:hAnsiTheme="minorHAnsi" w:cstheme="minorHAnsi"/>
          <w:color w:val="000000" w:themeColor="text1"/>
        </w:rPr>
        <w:t xml:space="preserve"> do </w:t>
      </w:r>
      <w:r w:rsidR="7780DCC9" w:rsidRPr="00486BF2">
        <w:rPr>
          <w:rFonts w:asciiTheme="minorHAnsi" w:hAnsiTheme="minorHAnsi" w:cstheme="minorHAnsi"/>
          <w:color w:val="000000" w:themeColor="text1"/>
        </w:rPr>
        <w:t>Załącznika</w:t>
      </w:r>
      <w:r w:rsidR="150C5F7B" w:rsidRPr="00486BF2">
        <w:rPr>
          <w:rFonts w:asciiTheme="minorHAnsi" w:hAnsiTheme="minorHAnsi" w:cstheme="minorHAnsi"/>
          <w:color w:val="000000" w:themeColor="text1"/>
        </w:rPr>
        <w:t xml:space="preserve"> nr </w:t>
      </w:r>
      <w:r w:rsidR="4C625F3B" w:rsidRPr="00486BF2">
        <w:rPr>
          <w:rFonts w:asciiTheme="minorHAnsi" w:hAnsiTheme="minorHAnsi" w:cstheme="minorHAnsi"/>
          <w:color w:val="000000" w:themeColor="text1"/>
        </w:rPr>
        <w:t>3</w:t>
      </w:r>
      <w:r w:rsidR="599D94D1" w:rsidRPr="00486BF2">
        <w:rPr>
          <w:rFonts w:asciiTheme="minorHAnsi" w:hAnsiTheme="minorHAnsi" w:cstheme="minorHAnsi"/>
          <w:color w:val="000000" w:themeColor="text1"/>
        </w:rPr>
        <w:t xml:space="preserve"> – </w:t>
      </w:r>
      <w:r w:rsidR="0D993546" w:rsidRPr="00486BF2">
        <w:rPr>
          <w:rFonts w:asciiTheme="minorHAnsi" w:hAnsiTheme="minorHAnsi" w:cstheme="minorHAnsi"/>
          <w:color w:val="000000" w:themeColor="text1"/>
        </w:rPr>
        <w:t xml:space="preserve">Działanie 2. </w:t>
      </w:r>
      <w:r w:rsidR="599D94D1" w:rsidRPr="00486BF2">
        <w:rPr>
          <w:rFonts w:asciiTheme="minorHAnsi" w:hAnsiTheme="minorHAnsi" w:cstheme="minorHAnsi"/>
          <w:color w:val="000000" w:themeColor="text1"/>
        </w:rPr>
        <w:t xml:space="preserve"> Rzut Mieszkania.</w:t>
      </w:r>
    </w:p>
    <w:p w14:paraId="0117654B" w14:textId="00EE9C90" w:rsidR="78881152" w:rsidRPr="00486BF2" w:rsidRDefault="55CD050B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Program Noc - </w:t>
      </w:r>
      <w:r w:rsidRPr="00486BF2">
        <w:rPr>
          <w:rFonts w:asciiTheme="minorHAnsi" w:hAnsiTheme="minorHAnsi" w:cstheme="minorHAnsi"/>
          <w:color w:val="000000" w:themeColor="text1"/>
        </w:rPr>
        <w:t>oznacza tryb pracy Systemu automatyki B, umożliwiający uzyskanie przez System Wentylacji B, Wymagań Obligatoryjnych</w:t>
      </w:r>
      <w:r w:rsidR="6F09E1D1" w:rsidRPr="00486BF2">
        <w:rPr>
          <w:rFonts w:asciiTheme="minorHAnsi" w:hAnsiTheme="minorHAnsi" w:cstheme="minorHAnsi"/>
          <w:color w:val="000000" w:themeColor="text1"/>
        </w:rPr>
        <w:t xml:space="preserve"> i Konkursowych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22E2B84A" w:rsidRPr="00486BF2">
        <w:rPr>
          <w:rFonts w:asciiTheme="minorHAnsi" w:hAnsiTheme="minorHAnsi" w:cstheme="minorHAnsi"/>
          <w:color w:val="000000" w:themeColor="text1"/>
        </w:rPr>
        <w:t>jak dla Programu Praca, ale</w:t>
      </w:r>
      <w:r w:rsidR="55745F5F" w:rsidRPr="00486BF2">
        <w:rPr>
          <w:rFonts w:asciiTheme="minorHAnsi" w:hAnsiTheme="minorHAnsi" w:cstheme="minorHAnsi"/>
          <w:color w:val="000000" w:themeColor="text1"/>
        </w:rPr>
        <w:t xml:space="preserve"> z</w:t>
      </w:r>
      <w:r w:rsidR="22E2B84A" w:rsidRPr="00486BF2">
        <w:rPr>
          <w:rFonts w:asciiTheme="minorHAnsi" w:hAnsiTheme="minorHAnsi" w:cstheme="minorHAnsi"/>
          <w:color w:val="000000" w:themeColor="text1"/>
        </w:rPr>
        <w:t xml:space="preserve"> dodatkowym zastrzeżeniem Wymagania obligatoryjnego </w:t>
      </w:r>
      <w:r w:rsidR="4E865288" w:rsidRPr="00486BF2">
        <w:rPr>
          <w:rFonts w:asciiTheme="minorHAnsi" w:hAnsiTheme="minorHAnsi" w:cstheme="minorHAnsi"/>
          <w:color w:val="000000" w:themeColor="text1"/>
        </w:rPr>
        <w:t>12.7.</w:t>
      </w:r>
    </w:p>
    <w:p w14:paraId="42F9CB76" w14:textId="17FC7473" w:rsidR="636CA4BC" w:rsidRPr="00486BF2" w:rsidRDefault="54DA0A3F" w:rsidP="2C18E001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Program </w:t>
      </w:r>
      <w:r w:rsidR="001168EE" w:rsidRPr="00486BF2">
        <w:rPr>
          <w:rFonts w:asciiTheme="minorHAnsi" w:hAnsiTheme="minorHAnsi" w:cstheme="minorHAnsi"/>
          <w:b/>
          <w:bCs/>
          <w:color w:val="000000" w:themeColor="text1"/>
        </w:rPr>
        <w:t>ON</w:t>
      </w:r>
      <w:r w:rsidR="2EF8C807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- </w:t>
      </w:r>
      <w:r w:rsidRPr="00486BF2">
        <w:rPr>
          <w:rFonts w:asciiTheme="minorHAnsi" w:hAnsiTheme="minorHAnsi" w:cstheme="minorHAnsi"/>
          <w:color w:val="000000" w:themeColor="text1"/>
        </w:rPr>
        <w:t xml:space="preserve">oznacza tryb pracy Systemu </w:t>
      </w:r>
      <w:r w:rsidR="5E8829DA" w:rsidRPr="00486BF2">
        <w:rPr>
          <w:rFonts w:asciiTheme="minorHAnsi" w:hAnsiTheme="minorHAnsi" w:cstheme="minorHAnsi"/>
          <w:color w:val="000000" w:themeColor="text1"/>
        </w:rPr>
        <w:t>automatyki</w:t>
      </w:r>
      <w:r w:rsidRPr="00486BF2">
        <w:rPr>
          <w:rFonts w:asciiTheme="minorHAnsi" w:hAnsiTheme="minorHAnsi" w:cstheme="minorHAnsi"/>
          <w:color w:val="000000" w:themeColor="text1"/>
        </w:rPr>
        <w:t xml:space="preserve"> B, umożliwiający </w:t>
      </w:r>
      <w:r w:rsidR="7E3CB678" w:rsidRPr="00486BF2">
        <w:rPr>
          <w:rFonts w:asciiTheme="minorHAnsi" w:hAnsiTheme="minorHAnsi" w:cstheme="minorHAnsi"/>
          <w:color w:val="000000" w:themeColor="text1"/>
        </w:rPr>
        <w:t>uzyskanie</w:t>
      </w:r>
      <w:r w:rsidRPr="00486BF2">
        <w:rPr>
          <w:rFonts w:asciiTheme="minorHAnsi" w:hAnsiTheme="minorHAnsi" w:cstheme="minorHAnsi"/>
          <w:color w:val="000000" w:themeColor="text1"/>
        </w:rPr>
        <w:t xml:space="preserve"> przez System Wentylacji </w:t>
      </w:r>
      <w:r w:rsidR="7424A2AF" w:rsidRPr="00486BF2">
        <w:rPr>
          <w:rFonts w:asciiTheme="minorHAnsi" w:hAnsiTheme="minorHAnsi" w:cstheme="minorHAnsi"/>
          <w:color w:val="000000" w:themeColor="text1"/>
        </w:rPr>
        <w:t>B</w:t>
      </w:r>
      <w:r w:rsidRPr="00486BF2">
        <w:rPr>
          <w:rFonts w:asciiTheme="minorHAnsi" w:hAnsiTheme="minorHAnsi" w:cstheme="minorHAnsi"/>
          <w:color w:val="000000" w:themeColor="text1"/>
        </w:rPr>
        <w:t>, Wymagań Obligatoryjnych</w:t>
      </w:r>
      <w:r w:rsidR="76FB0755" w:rsidRPr="00486BF2">
        <w:rPr>
          <w:rFonts w:asciiTheme="minorHAnsi" w:hAnsiTheme="minorHAnsi" w:cstheme="minorHAnsi"/>
          <w:color w:val="000000" w:themeColor="text1"/>
        </w:rPr>
        <w:t xml:space="preserve"> dla Programu </w:t>
      </w:r>
      <w:r w:rsidR="636F176B" w:rsidRPr="00486BF2">
        <w:rPr>
          <w:rFonts w:asciiTheme="minorHAnsi" w:hAnsiTheme="minorHAnsi" w:cstheme="minorHAnsi"/>
          <w:color w:val="000000" w:themeColor="text1"/>
        </w:rPr>
        <w:t>ON</w:t>
      </w:r>
      <w:r w:rsidRPr="00486BF2">
        <w:rPr>
          <w:rFonts w:asciiTheme="minorHAnsi" w:hAnsiTheme="minorHAnsi" w:cstheme="minorHAnsi"/>
          <w:color w:val="000000" w:themeColor="text1"/>
        </w:rPr>
        <w:t xml:space="preserve">, </w:t>
      </w:r>
      <w:r w:rsidR="00E8D36C" w:rsidRPr="00486BF2">
        <w:rPr>
          <w:rFonts w:asciiTheme="minorHAnsi" w:hAnsiTheme="minorHAnsi" w:cstheme="minorHAnsi"/>
          <w:color w:val="000000" w:themeColor="text1"/>
        </w:rPr>
        <w:t>12</w:t>
      </w:r>
      <w:r w:rsidRPr="00486BF2">
        <w:rPr>
          <w:rFonts w:asciiTheme="minorHAnsi" w:hAnsiTheme="minorHAnsi" w:cstheme="minorHAnsi"/>
          <w:color w:val="000000" w:themeColor="text1"/>
        </w:rPr>
        <w:t>.</w:t>
      </w:r>
      <w:r w:rsidR="6F1424FA" w:rsidRPr="00486BF2">
        <w:rPr>
          <w:rFonts w:asciiTheme="minorHAnsi" w:hAnsiTheme="minorHAnsi" w:cstheme="minorHAnsi"/>
          <w:color w:val="000000" w:themeColor="text1"/>
        </w:rPr>
        <w:t>9</w:t>
      </w:r>
      <w:r w:rsidRPr="00486BF2">
        <w:rPr>
          <w:rFonts w:asciiTheme="minorHAnsi" w:hAnsiTheme="minorHAnsi" w:cstheme="minorHAnsi"/>
          <w:color w:val="000000" w:themeColor="text1"/>
        </w:rPr>
        <w:t>-</w:t>
      </w:r>
      <w:r w:rsidR="3BACCFA6" w:rsidRPr="00486BF2">
        <w:rPr>
          <w:rFonts w:asciiTheme="minorHAnsi" w:hAnsiTheme="minorHAnsi" w:cstheme="minorHAnsi"/>
          <w:color w:val="000000" w:themeColor="text1"/>
        </w:rPr>
        <w:t>12</w:t>
      </w:r>
      <w:r w:rsidRPr="00486BF2">
        <w:rPr>
          <w:rFonts w:asciiTheme="minorHAnsi" w:hAnsiTheme="minorHAnsi" w:cstheme="minorHAnsi"/>
          <w:color w:val="000000" w:themeColor="text1"/>
        </w:rPr>
        <w:t>.</w:t>
      </w:r>
      <w:r w:rsidR="3372597A" w:rsidRPr="00486BF2">
        <w:rPr>
          <w:rFonts w:asciiTheme="minorHAnsi" w:hAnsiTheme="minorHAnsi" w:cstheme="minorHAnsi"/>
          <w:color w:val="000000" w:themeColor="text1"/>
        </w:rPr>
        <w:t>10</w:t>
      </w:r>
      <w:r w:rsidRPr="00486BF2">
        <w:rPr>
          <w:rFonts w:asciiTheme="minorHAnsi" w:hAnsiTheme="minorHAnsi" w:cstheme="minorHAnsi"/>
          <w:color w:val="000000" w:themeColor="text1"/>
        </w:rPr>
        <w:t xml:space="preserve"> oraz Wymagań Konkursowych </w:t>
      </w:r>
      <w:r w:rsidR="4DB9962C" w:rsidRPr="00486BF2">
        <w:rPr>
          <w:rFonts w:asciiTheme="minorHAnsi" w:hAnsiTheme="minorHAnsi" w:cstheme="minorHAnsi"/>
          <w:color w:val="000000" w:themeColor="text1"/>
        </w:rPr>
        <w:t>1</w:t>
      </w:r>
      <w:r w:rsidR="3F5AB065" w:rsidRPr="00486BF2">
        <w:rPr>
          <w:rFonts w:asciiTheme="minorHAnsi" w:hAnsiTheme="minorHAnsi" w:cstheme="minorHAnsi"/>
          <w:color w:val="000000" w:themeColor="text1"/>
        </w:rPr>
        <w:t>6</w:t>
      </w:r>
      <w:r w:rsidRPr="00486BF2">
        <w:rPr>
          <w:rFonts w:asciiTheme="minorHAnsi" w:hAnsiTheme="minorHAnsi" w:cstheme="minorHAnsi"/>
          <w:color w:val="000000" w:themeColor="text1"/>
        </w:rPr>
        <w:t>.1 -</w:t>
      </w:r>
      <w:r w:rsidR="01075A49" w:rsidRPr="00486BF2">
        <w:rPr>
          <w:rFonts w:asciiTheme="minorHAnsi" w:hAnsiTheme="minorHAnsi" w:cstheme="minorHAnsi"/>
          <w:color w:val="000000" w:themeColor="text1"/>
        </w:rPr>
        <w:t>1</w:t>
      </w:r>
      <w:r w:rsidR="224189ED" w:rsidRPr="00486BF2">
        <w:rPr>
          <w:rFonts w:asciiTheme="minorHAnsi" w:hAnsiTheme="minorHAnsi" w:cstheme="minorHAnsi"/>
          <w:color w:val="000000" w:themeColor="text1"/>
        </w:rPr>
        <w:t>6</w:t>
      </w:r>
      <w:r w:rsidRPr="00486BF2">
        <w:rPr>
          <w:rFonts w:asciiTheme="minorHAnsi" w:hAnsiTheme="minorHAnsi" w:cstheme="minorHAnsi"/>
          <w:color w:val="000000" w:themeColor="text1"/>
        </w:rPr>
        <w:t>.8.</w:t>
      </w:r>
    </w:p>
    <w:p w14:paraId="753B1173" w14:textId="4CF78FB1" w:rsidR="2499AC7A" w:rsidRPr="00486BF2" w:rsidRDefault="2499AC7A" w:rsidP="376B50F3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Program ON Profil</w:t>
      </w:r>
      <w:r w:rsidRPr="00486BF2">
        <w:rPr>
          <w:rFonts w:asciiTheme="minorHAnsi" w:hAnsiTheme="minorHAnsi" w:cstheme="minorHAnsi"/>
          <w:color w:val="000000" w:themeColor="text1"/>
        </w:rPr>
        <w:t xml:space="preserve"> – oznacza tryb testowy pracy Systemu automatyki B, realizowany wyłącznie w celu weryfikacji Wymagań Konkursowych, umożliwiający odtworzenie strumienia powietrza nawiewanego i usuwanego zarejestrowanego w trakcie badań ΔCO</w:t>
      </w:r>
      <w:r w:rsidRPr="00486BF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486BF2">
        <w:rPr>
          <w:rFonts w:asciiTheme="minorHAnsi" w:hAnsiTheme="minorHAnsi" w:cstheme="minorHAnsi"/>
          <w:color w:val="000000" w:themeColor="text1"/>
        </w:rPr>
        <w:t>.</w:t>
      </w:r>
      <w:r w:rsidR="40FCE018" w:rsidRPr="00486BF2">
        <w:rPr>
          <w:rFonts w:asciiTheme="minorHAnsi" w:hAnsiTheme="minorHAnsi" w:cstheme="minorHAnsi"/>
          <w:color w:val="000000" w:themeColor="text1"/>
        </w:rPr>
        <w:t xml:space="preserve"> Zamawiający w trakcie przeprowadzania testu ma możliwość wyboru odtworzenia całego Program ON Profil lub odtworzenia wybranego Program ON Profil wyłącznie dla wybranego okresu czasu.</w:t>
      </w:r>
    </w:p>
    <w:p w14:paraId="731B0DA1" w14:textId="16C5F244" w:rsidR="2499AC7A" w:rsidRPr="00486BF2" w:rsidRDefault="2499AC7A" w:rsidP="376B50F3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Program ON Manual</w:t>
      </w:r>
      <w:r w:rsidRPr="00486BF2">
        <w:rPr>
          <w:rFonts w:asciiTheme="minorHAnsi" w:hAnsiTheme="minorHAnsi" w:cstheme="minorHAnsi"/>
          <w:color w:val="000000" w:themeColor="text1"/>
        </w:rPr>
        <w:t xml:space="preserve"> – oznacza tryb testowy pracy Systemu automatyki B, realizowany wyłącznie w celu weryfikacji Wymagań Konkursowych, umożliwiający ręczną nastawę przez Zamawiającego strumienia powietrza nawiewanego i usuwanego.</w:t>
      </w:r>
    </w:p>
    <w:p w14:paraId="2187EAC1" w14:textId="65FCCB6D" w:rsidR="636CA4BC" w:rsidRPr="00486BF2" w:rsidRDefault="54DA0A3F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Program Przewietrzanie - </w:t>
      </w:r>
      <w:r w:rsidR="4DD3D732" w:rsidRPr="00486BF2">
        <w:rPr>
          <w:rFonts w:asciiTheme="minorHAnsi" w:hAnsiTheme="minorHAnsi" w:cstheme="minorHAnsi"/>
          <w:color w:val="000000" w:themeColor="text1"/>
        </w:rPr>
        <w:t xml:space="preserve">oznacza tryb pracy Systemu </w:t>
      </w:r>
      <w:r w:rsidR="1F958EA9" w:rsidRPr="00486BF2">
        <w:rPr>
          <w:rFonts w:asciiTheme="minorHAnsi" w:hAnsiTheme="minorHAnsi" w:cstheme="minorHAnsi"/>
          <w:color w:val="000000" w:themeColor="text1"/>
        </w:rPr>
        <w:t>automatyki</w:t>
      </w:r>
      <w:r w:rsidR="4DD3D732" w:rsidRPr="00486BF2">
        <w:rPr>
          <w:rFonts w:asciiTheme="minorHAnsi" w:hAnsiTheme="minorHAnsi" w:cstheme="minorHAnsi"/>
          <w:color w:val="000000" w:themeColor="text1"/>
        </w:rPr>
        <w:t xml:space="preserve"> B, który umożliwia uzyskanie przez System Wentylacji </w:t>
      </w:r>
      <w:r w:rsidR="2A6FE934" w:rsidRPr="00486BF2">
        <w:rPr>
          <w:rFonts w:asciiTheme="minorHAnsi" w:hAnsiTheme="minorHAnsi" w:cstheme="minorHAnsi"/>
          <w:color w:val="000000" w:themeColor="text1"/>
        </w:rPr>
        <w:t>B</w:t>
      </w:r>
      <w:r w:rsidR="3859277F" w:rsidRPr="00486BF2">
        <w:rPr>
          <w:rFonts w:asciiTheme="minorHAnsi" w:hAnsiTheme="minorHAnsi" w:cstheme="minorHAnsi"/>
          <w:color w:val="000000" w:themeColor="text1"/>
        </w:rPr>
        <w:t>,</w:t>
      </w:r>
      <w:r w:rsidR="4DD3D732" w:rsidRPr="00486BF2">
        <w:rPr>
          <w:rFonts w:asciiTheme="minorHAnsi" w:hAnsiTheme="minorHAnsi" w:cstheme="minorHAnsi"/>
          <w:color w:val="000000" w:themeColor="text1"/>
        </w:rPr>
        <w:t xml:space="preserve"> Warunków referencyjnych </w:t>
      </w:r>
      <w:r w:rsidR="5E38919F" w:rsidRPr="00486BF2">
        <w:rPr>
          <w:rFonts w:asciiTheme="minorHAnsi" w:hAnsiTheme="minorHAnsi" w:cstheme="minorHAnsi"/>
          <w:color w:val="000000" w:themeColor="text1"/>
        </w:rPr>
        <w:t>B</w:t>
      </w:r>
      <w:r w:rsidR="4DD3D732" w:rsidRPr="00486BF2">
        <w:rPr>
          <w:rFonts w:asciiTheme="minorHAnsi" w:hAnsiTheme="minorHAnsi" w:cstheme="minorHAnsi"/>
          <w:color w:val="000000" w:themeColor="text1"/>
        </w:rPr>
        <w:t xml:space="preserve"> z pominięciem Wymagania obligatoryjnego </w:t>
      </w:r>
      <w:r w:rsidR="0B4F5F31" w:rsidRPr="00486BF2">
        <w:rPr>
          <w:rFonts w:asciiTheme="minorHAnsi" w:hAnsiTheme="minorHAnsi" w:cstheme="minorHAnsi"/>
          <w:color w:val="000000" w:themeColor="text1"/>
        </w:rPr>
        <w:t>9</w:t>
      </w:r>
      <w:r w:rsidR="4DD3D732" w:rsidRPr="00486BF2">
        <w:rPr>
          <w:rFonts w:asciiTheme="minorHAnsi" w:hAnsiTheme="minorHAnsi" w:cstheme="minorHAnsi"/>
          <w:color w:val="000000" w:themeColor="text1"/>
        </w:rPr>
        <w:t>.6 Hałas.</w:t>
      </w:r>
    </w:p>
    <w:p w14:paraId="152C7077" w14:textId="2A466CD3" w:rsidR="636CA4BC" w:rsidRPr="00486BF2" w:rsidRDefault="54DA0A3F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Program OFF</w:t>
      </w:r>
      <w:r w:rsidRPr="00486BF2">
        <w:rPr>
          <w:rFonts w:asciiTheme="minorHAnsi" w:hAnsiTheme="minorHAnsi" w:cstheme="minorHAnsi"/>
          <w:color w:val="000000" w:themeColor="text1"/>
        </w:rPr>
        <w:t xml:space="preserve"> - </w:t>
      </w:r>
      <w:r w:rsidR="221CD81A" w:rsidRPr="00486BF2">
        <w:rPr>
          <w:rFonts w:asciiTheme="minorHAnsi" w:hAnsiTheme="minorHAnsi" w:cstheme="minorHAnsi"/>
          <w:color w:val="000000" w:themeColor="text1"/>
        </w:rPr>
        <w:t>oznacza tryb pracy Systemu automatyki B, wybierany ręcznie w Regulatorze pomieszczeniowym B, w trakcie którego, Systemu wentylacji B pozostaje wyłączony.</w:t>
      </w:r>
    </w:p>
    <w:p w14:paraId="1E3A85A7" w14:textId="18C691D2" w:rsidR="69718247" w:rsidRPr="00486BF2" w:rsidRDefault="69718247" w:rsidP="486C5CEF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Program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>Wakacje</w:t>
      </w:r>
      <w:r w:rsidRPr="00486BF2">
        <w:rPr>
          <w:rFonts w:asciiTheme="minorHAnsi" w:hAnsiTheme="minorHAnsi" w:cstheme="minorHAnsi"/>
          <w:color w:val="000000" w:themeColor="text1"/>
        </w:rPr>
        <w:t xml:space="preserve"> – oznacza tryb pracy Systemu automatyki B, wybierany ręcznie w Regulatorze pomieszczeniowym B, w trakcie którego, System wentylacji B pracuje w sposób </w:t>
      </w:r>
      <w:r w:rsidR="724D2FE7" w:rsidRPr="00486BF2">
        <w:rPr>
          <w:rFonts w:asciiTheme="minorHAnsi" w:hAnsiTheme="minorHAnsi" w:cstheme="minorHAnsi"/>
          <w:color w:val="000000" w:themeColor="text1"/>
        </w:rPr>
        <w:t xml:space="preserve">okresowy, w zależności od ustawień Użytkownika. 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</w:p>
    <w:p w14:paraId="36C807ED" w14:textId="26AB9175" w:rsidR="7806B544" w:rsidRPr="00486BF2" w:rsidRDefault="7806B544" w:rsidP="486C5CEF">
      <w:pPr>
        <w:pStyle w:val="Tekstpodstawowy1"/>
        <w:rPr>
          <w:rFonts w:asciiTheme="minorHAnsi" w:hAnsiTheme="minorHAnsi" w:cstheme="minorHAnsi"/>
          <w:b/>
          <w:bCs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Przegrzewanie </w:t>
      </w:r>
      <w:r w:rsidR="16F107DB" w:rsidRPr="00486BF2">
        <w:rPr>
          <w:rFonts w:asciiTheme="minorHAnsi" w:hAnsiTheme="minorHAnsi" w:cstheme="minorHAnsi"/>
          <w:b/>
          <w:bCs/>
          <w:color w:val="000000" w:themeColor="text1"/>
        </w:rPr>
        <w:t>Mieszkania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– </w:t>
      </w:r>
      <w:r w:rsidR="15FE0D0F" w:rsidRPr="00486BF2">
        <w:rPr>
          <w:rFonts w:asciiTheme="minorHAnsi" w:hAnsiTheme="minorHAnsi" w:cstheme="minorHAnsi"/>
          <w:color w:val="000000" w:themeColor="text1"/>
        </w:rPr>
        <w:t xml:space="preserve">oznacza stan powietrza w </w:t>
      </w:r>
      <w:r w:rsidR="7518AF4F" w:rsidRPr="00486BF2">
        <w:rPr>
          <w:rFonts w:asciiTheme="minorHAnsi" w:hAnsiTheme="minorHAnsi" w:cstheme="minorHAnsi"/>
          <w:color w:val="000000" w:themeColor="text1"/>
        </w:rPr>
        <w:t>Mieszkaniu</w:t>
      </w:r>
      <w:r w:rsidR="76437A73" w:rsidRPr="00486BF2">
        <w:rPr>
          <w:rFonts w:asciiTheme="minorHAnsi" w:hAnsiTheme="minorHAnsi" w:cstheme="minorHAnsi"/>
          <w:color w:val="000000" w:themeColor="text1"/>
        </w:rPr>
        <w:t>,</w:t>
      </w:r>
      <w:r w:rsidR="5BD2AEC1" w:rsidRPr="00486BF2">
        <w:rPr>
          <w:rFonts w:asciiTheme="minorHAnsi" w:hAnsiTheme="minorHAnsi" w:cstheme="minorHAnsi"/>
          <w:color w:val="000000" w:themeColor="text1"/>
        </w:rPr>
        <w:t xml:space="preserve"> w którym</w:t>
      </w:r>
      <w:r w:rsidR="76437A73" w:rsidRPr="00486BF2">
        <w:rPr>
          <w:rFonts w:asciiTheme="minorHAnsi" w:hAnsiTheme="minorHAnsi" w:cstheme="minorHAnsi"/>
          <w:color w:val="000000" w:themeColor="text1"/>
        </w:rPr>
        <w:t xml:space="preserve"> następuje wzrost temperatury powietrza</w:t>
      </w:r>
      <w:r w:rsidR="2BCB93A4" w:rsidRPr="00486BF2">
        <w:rPr>
          <w:rFonts w:asciiTheme="minorHAnsi" w:hAnsiTheme="minorHAnsi" w:cstheme="minorHAnsi"/>
          <w:color w:val="000000" w:themeColor="text1"/>
        </w:rPr>
        <w:t xml:space="preserve"> o 1</w:t>
      </w:r>
      <w:r w:rsidR="2BCB93A4" w:rsidRPr="00486BF2">
        <w:rPr>
          <w:rFonts w:asciiTheme="minorHAnsi" w:hAnsiTheme="minorHAnsi" w:cstheme="minorHAnsi"/>
          <w:color w:val="000000" w:themeColor="text1"/>
          <w:vertAlign w:val="superscript"/>
        </w:rPr>
        <w:t>o</w:t>
      </w:r>
      <w:r w:rsidR="2BCB93A4" w:rsidRPr="00486BF2">
        <w:rPr>
          <w:rFonts w:asciiTheme="minorHAnsi" w:hAnsiTheme="minorHAnsi" w:cstheme="minorHAnsi"/>
          <w:color w:val="000000" w:themeColor="text1"/>
        </w:rPr>
        <w:t>C</w:t>
      </w:r>
      <w:r w:rsidR="76437A73" w:rsidRPr="00486BF2">
        <w:rPr>
          <w:rFonts w:asciiTheme="minorHAnsi" w:hAnsiTheme="minorHAnsi" w:cstheme="minorHAnsi"/>
          <w:color w:val="000000" w:themeColor="text1"/>
        </w:rPr>
        <w:t xml:space="preserve"> ponad Temperaturę referencyjną </w:t>
      </w:r>
      <w:r w:rsidR="74790F44" w:rsidRPr="00486BF2">
        <w:rPr>
          <w:rFonts w:asciiTheme="minorHAnsi" w:hAnsiTheme="minorHAnsi" w:cstheme="minorHAnsi"/>
          <w:color w:val="000000" w:themeColor="text1"/>
        </w:rPr>
        <w:t>spowodowany powstającymi</w:t>
      </w:r>
      <w:r w:rsidR="1BB0F918" w:rsidRPr="00486BF2">
        <w:rPr>
          <w:rFonts w:asciiTheme="minorHAnsi" w:hAnsiTheme="minorHAnsi" w:cstheme="minorHAnsi"/>
          <w:color w:val="000000" w:themeColor="text1"/>
        </w:rPr>
        <w:t xml:space="preserve"> wewnętrznymi i zewnętrznymi zyskami</w:t>
      </w:r>
      <w:r w:rsidR="74790F44" w:rsidRPr="00486BF2">
        <w:rPr>
          <w:rFonts w:asciiTheme="minorHAnsi" w:hAnsiTheme="minorHAnsi" w:cstheme="minorHAnsi"/>
          <w:color w:val="000000" w:themeColor="text1"/>
        </w:rPr>
        <w:t xml:space="preserve"> ciepła</w:t>
      </w:r>
      <w:r w:rsidR="1115D3F7" w:rsidRPr="00486BF2">
        <w:rPr>
          <w:rFonts w:asciiTheme="minorHAnsi" w:hAnsiTheme="minorHAnsi" w:cstheme="minorHAnsi"/>
          <w:color w:val="000000" w:themeColor="text1"/>
        </w:rPr>
        <w:t>.</w:t>
      </w:r>
    </w:p>
    <w:p w14:paraId="067D46E0" w14:textId="24D640A3" w:rsidR="00F768FB" w:rsidRPr="00486BF2" w:rsidRDefault="00F768FB" w:rsidP="2BBCC2B1">
      <w:pPr>
        <w:pStyle w:val="Tekstpodstawowy1"/>
        <w:rPr>
          <w:rFonts w:asciiTheme="minorHAnsi" w:hAnsiTheme="minorHAnsi" w:cstheme="minorHAnsi"/>
          <w:color w:val="000000" w:themeColor="text1"/>
          <w:shd w:val="clear" w:color="auto" w:fill="FFFF00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Regulator pomieszczeniowy</w:t>
      </w:r>
      <w:r w:rsidR="550AA19E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B</w:t>
      </w:r>
      <w:r w:rsidRPr="00486BF2">
        <w:rPr>
          <w:rFonts w:asciiTheme="minorHAnsi" w:hAnsiTheme="minorHAnsi" w:cstheme="minorHAnsi"/>
          <w:color w:val="000000" w:themeColor="text1"/>
        </w:rPr>
        <w:t xml:space="preserve"> – urządzenie wchodzące w skład Systemu automatyki</w:t>
      </w:r>
      <w:r w:rsidR="6F10CEFD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Pr="00486BF2">
        <w:rPr>
          <w:rFonts w:asciiTheme="minorHAnsi" w:hAnsiTheme="minorHAnsi" w:cstheme="minorHAnsi"/>
          <w:color w:val="000000" w:themeColor="text1"/>
        </w:rPr>
        <w:t xml:space="preserve">, montowane w reprezentatywnym miejscu w Mieszkaniu, umożliwiające pomiar parametrów środowiska wewnętrznego, komunikację z Centralami wentylacyjnymi </w:t>
      </w:r>
      <w:r w:rsidR="731EAFD7" w:rsidRPr="00486BF2">
        <w:rPr>
          <w:rFonts w:asciiTheme="minorHAnsi" w:hAnsiTheme="minorHAnsi" w:cstheme="minorHAnsi"/>
          <w:color w:val="000000" w:themeColor="text1"/>
        </w:rPr>
        <w:t xml:space="preserve">B </w:t>
      </w:r>
      <w:r w:rsidRPr="00486BF2">
        <w:rPr>
          <w:rFonts w:asciiTheme="minorHAnsi" w:hAnsiTheme="minorHAnsi" w:cstheme="minorHAnsi"/>
          <w:color w:val="000000" w:themeColor="text1"/>
        </w:rPr>
        <w:t>zainstalowanymi w Mieszkaniu, nastawę</w:t>
      </w:r>
      <w:r w:rsidR="00251FE2" w:rsidRPr="00486BF2">
        <w:rPr>
          <w:rFonts w:asciiTheme="minorHAnsi" w:hAnsiTheme="minorHAnsi" w:cstheme="minorHAnsi"/>
          <w:color w:val="000000" w:themeColor="text1"/>
        </w:rPr>
        <w:t xml:space="preserve"> zadanej temperatury powietrza</w:t>
      </w:r>
      <w:r w:rsidR="39B2D1BC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1B97072D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AA71E23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39B2D1BC" w:rsidRPr="00486BF2">
        <w:rPr>
          <w:rFonts w:asciiTheme="minorHAnsi" w:hAnsiTheme="minorHAnsi" w:cstheme="minorHAnsi"/>
          <w:color w:val="000000" w:themeColor="text1"/>
        </w:rPr>
        <w:t>nawiewanego</w:t>
      </w:r>
      <w:r w:rsidR="54ECC38B" w:rsidRPr="00486BF2">
        <w:rPr>
          <w:rFonts w:asciiTheme="minorHAnsi" w:hAnsiTheme="minorHAnsi" w:cstheme="minorHAnsi"/>
          <w:color w:val="000000" w:themeColor="text1"/>
        </w:rPr>
        <w:t xml:space="preserve"> do</w:t>
      </w:r>
      <w:r w:rsidR="00251FE2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>Mieszkani</w:t>
      </w:r>
      <w:r w:rsidR="5DC8373D" w:rsidRPr="00486BF2">
        <w:rPr>
          <w:rFonts w:asciiTheme="minorHAnsi" w:hAnsiTheme="minorHAnsi" w:cstheme="minorHAnsi"/>
          <w:color w:val="000000" w:themeColor="text1"/>
        </w:rPr>
        <w:t>a</w:t>
      </w:r>
      <w:r w:rsidRPr="00486BF2">
        <w:rPr>
          <w:rFonts w:asciiTheme="minorHAnsi" w:hAnsiTheme="minorHAnsi" w:cstheme="minorHAnsi"/>
          <w:color w:val="000000" w:themeColor="text1"/>
        </w:rPr>
        <w:t xml:space="preserve"> oraz wybór trybów pracy: Przewietrzanie, OFF, Praca.</w:t>
      </w:r>
    </w:p>
    <w:p w14:paraId="2B4145C1" w14:textId="2045BC5C" w:rsidR="00F768FB" w:rsidRPr="00486BF2" w:rsidRDefault="00D00D9E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System antyzamrożeniowy</w:t>
      </w:r>
      <w:r w:rsidR="00F768FB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30D49BB7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B </w:t>
      </w:r>
      <w:r w:rsidR="00546331" w:rsidRPr="00486BF2">
        <w:rPr>
          <w:rFonts w:asciiTheme="minorHAnsi" w:hAnsiTheme="minorHAnsi" w:cstheme="minorHAnsi"/>
          <w:color w:val="000000" w:themeColor="text1"/>
        </w:rPr>
        <w:t xml:space="preserve">– </w:t>
      </w:r>
      <w:r w:rsidR="00F768FB" w:rsidRPr="00486BF2">
        <w:rPr>
          <w:rFonts w:asciiTheme="minorHAnsi" w:hAnsiTheme="minorHAnsi" w:cstheme="minorHAnsi"/>
          <w:color w:val="000000" w:themeColor="text1"/>
        </w:rPr>
        <w:t>zestaw urządzeń uniemożlwiający zamarznięcie skroplin na powierzchni powietrznego wymiennika ciepła po stronie powietrza wyrzutowego Centrali Wentylacyjnej</w:t>
      </w:r>
      <w:r w:rsidR="4880DD54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="00F768FB" w:rsidRPr="00486BF2">
        <w:rPr>
          <w:rFonts w:asciiTheme="minorHAnsi" w:hAnsiTheme="minorHAnsi" w:cstheme="minorHAnsi"/>
          <w:color w:val="000000" w:themeColor="text1"/>
        </w:rPr>
        <w:t xml:space="preserve">. </w:t>
      </w:r>
    </w:p>
    <w:p w14:paraId="66A3406D" w14:textId="7E3F5BA2" w:rsidR="003F2020" w:rsidRPr="00486BF2" w:rsidRDefault="003F2020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System automatyki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5F819974" w:rsidRPr="00486BF2">
        <w:rPr>
          <w:rFonts w:asciiTheme="minorHAnsi" w:hAnsiTheme="minorHAnsi" w:cstheme="minorHAnsi"/>
          <w:b/>
          <w:bCs/>
          <w:color w:val="000000" w:themeColor="text1"/>
        </w:rPr>
        <w:t>B</w:t>
      </w:r>
      <w:r w:rsidR="5F819974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>– zestaw kompone</w:t>
      </w:r>
      <w:r w:rsidR="599D94D1" w:rsidRPr="00486BF2">
        <w:rPr>
          <w:rFonts w:asciiTheme="minorHAnsi" w:hAnsiTheme="minorHAnsi" w:cstheme="minorHAnsi"/>
          <w:color w:val="000000" w:themeColor="text1"/>
        </w:rPr>
        <w:t>ntów wchodzących w skład S</w:t>
      </w:r>
      <w:r w:rsidRPr="00486BF2">
        <w:rPr>
          <w:rFonts w:asciiTheme="minorHAnsi" w:hAnsiTheme="minorHAnsi" w:cstheme="minorHAnsi"/>
          <w:color w:val="000000" w:themeColor="text1"/>
        </w:rPr>
        <w:t xml:space="preserve">ystemu wentylacji </w:t>
      </w:r>
      <w:r w:rsidR="732A334F" w:rsidRPr="00486BF2">
        <w:rPr>
          <w:rFonts w:asciiTheme="minorHAnsi" w:hAnsiTheme="minorHAnsi" w:cstheme="minorHAnsi"/>
          <w:color w:val="000000" w:themeColor="text1"/>
        </w:rPr>
        <w:t xml:space="preserve">B, </w:t>
      </w:r>
      <w:r w:rsidRPr="00486BF2">
        <w:rPr>
          <w:rFonts w:asciiTheme="minorHAnsi" w:hAnsiTheme="minorHAnsi" w:cstheme="minorHAnsi"/>
          <w:color w:val="000000" w:themeColor="text1"/>
        </w:rPr>
        <w:t xml:space="preserve">umożliwiających regulację parametrów pracy systemu oraz zapewniający zdalną łączność z Centralnym systemem nadzorującym.  </w:t>
      </w:r>
    </w:p>
    <w:p w14:paraId="425BB9E0" w14:textId="02088293" w:rsidR="00AF195D" w:rsidRPr="00486BF2" w:rsidRDefault="44F58ACA" w:rsidP="447EFDA5">
      <w:pPr>
        <w:pStyle w:val="Tekstpodstawowy1"/>
        <w:rPr>
          <w:rFonts w:asciiTheme="minorHAnsi" w:eastAsia="Segoe UI" w:hAnsiTheme="minorHAnsi" w:cstheme="minorHAnsi"/>
          <w:color w:val="333333"/>
          <w:sz w:val="18"/>
          <w:szCs w:val="18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lastRenderedPageBreak/>
        <w:t>System wentylacji</w:t>
      </w:r>
      <w:r w:rsidR="2201F31B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1899B65B" w:rsidRPr="00486BF2">
        <w:rPr>
          <w:rFonts w:asciiTheme="minorHAnsi" w:hAnsiTheme="minorHAnsi" w:cstheme="minorHAnsi"/>
          <w:b/>
          <w:bCs/>
          <w:color w:val="000000" w:themeColor="text1"/>
        </w:rPr>
        <w:t>B</w:t>
      </w:r>
      <w:r w:rsidR="1899B65B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2201F31B" w:rsidRPr="00486BF2">
        <w:rPr>
          <w:rFonts w:asciiTheme="minorHAnsi" w:hAnsiTheme="minorHAnsi" w:cstheme="minorHAnsi"/>
          <w:b/>
          <w:bCs/>
          <w:color w:val="000000" w:themeColor="text1"/>
        </w:rPr>
        <w:t>lub System</w:t>
      </w:r>
      <w:r w:rsidR="30D4DBFD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B</w:t>
      </w:r>
      <w:r w:rsidR="2201F31B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2201F31B" w:rsidRPr="00486BF2">
        <w:rPr>
          <w:rFonts w:asciiTheme="minorHAnsi" w:hAnsiTheme="minorHAnsi" w:cstheme="minorHAnsi"/>
          <w:color w:val="000000" w:themeColor="text1"/>
        </w:rPr>
        <w:t xml:space="preserve">– </w:t>
      </w:r>
      <w:r w:rsidR="7A445DE4" w:rsidRPr="00486BF2">
        <w:rPr>
          <w:rFonts w:asciiTheme="minorHAnsi" w:hAnsiTheme="minorHAnsi" w:cstheme="minorHAnsi"/>
          <w:color w:val="000000" w:themeColor="text1"/>
        </w:rPr>
        <w:t xml:space="preserve">technologia, której przedmiotem jest </w:t>
      </w:r>
      <w:r w:rsidR="2201F31B" w:rsidRPr="00486BF2">
        <w:rPr>
          <w:rFonts w:asciiTheme="minorHAnsi" w:hAnsiTheme="minorHAnsi" w:cstheme="minorHAnsi"/>
          <w:color w:val="000000" w:themeColor="text1"/>
        </w:rPr>
        <w:t xml:space="preserve">instalacja wentylacyjna sterowana według zapotrzebowania, realizująca proces wymiany powietrza, odzysku ciepła, chłodu i wilgoci w obrębie pojedynczego </w:t>
      </w:r>
      <w:r w:rsidR="03CDEAE4" w:rsidRPr="00486BF2">
        <w:rPr>
          <w:rFonts w:asciiTheme="minorHAnsi" w:hAnsiTheme="minorHAnsi" w:cstheme="minorHAnsi"/>
          <w:color w:val="000000" w:themeColor="text1"/>
        </w:rPr>
        <w:t>M</w:t>
      </w:r>
      <w:r w:rsidR="2201F31B" w:rsidRPr="00486BF2">
        <w:rPr>
          <w:rFonts w:asciiTheme="minorHAnsi" w:hAnsiTheme="minorHAnsi" w:cstheme="minorHAnsi"/>
          <w:color w:val="000000" w:themeColor="text1"/>
        </w:rPr>
        <w:t>ieszkania w budynku wielorodzinnym.</w:t>
      </w:r>
      <w:r w:rsidR="2201F31B" w:rsidRPr="00486BF2">
        <w:rPr>
          <w:rFonts w:asciiTheme="minorHAnsi" w:hAnsiTheme="minorHAnsi" w:cstheme="minorHAnsi"/>
        </w:rPr>
        <w:t xml:space="preserve"> </w:t>
      </w:r>
      <w:r w:rsidR="52F428A9" w:rsidRPr="00486BF2">
        <w:rPr>
          <w:rFonts w:asciiTheme="minorHAnsi" w:hAnsiTheme="minorHAnsi" w:cstheme="minorHAnsi"/>
        </w:rPr>
        <w:t xml:space="preserve">W skład Systemu wentylacji B wchodzi Centrala wentylacyjna B, System automatyki B oraz Elementy wentylacyjne B zaprojektowane i zamontowane w obrębie pojedynczego Mieszkania. System wentylacji B stanowi przedmiot niniejszego zamówienia a przyjęte przez Wykonawcę rozwiązania konstrukcyjne oraz funkcjonalne podlegają ocenie. System wentylacji B powinien umożliwiać rozbudowę o dodatkowe moduły sterowania w przypadku </w:t>
      </w:r>
      <w:r w:rsidR="53072BE3" w:rsidRPr="00486BF2">
        <w:rPr>
          <w:rFonts w:asciiTheme="minorHAnsi" w:hAnsiTheme="minorHAnsi" w:cstheme="minorHAnsi"/>
        </w:rPr>
        <w:t>zainstalowania w przyszłości klimatyzatorów lub klimak</w:t>
      </w:r>
      <w:r w:rsidR="67B2527B" w:rsidRPr="00486BF2">
        <w:rPr>
          <w:rFonts w:asciiTheme="minorHAnsi" w:hAnsiTheme="minorHAnsi" w:cstheme="minorHAnsi"/>
        </w:rPr>
        <w:t>o</w:t>
      </w:r>
      <w:r w:rsidR="53072BE3" w:rsidRPr="00486BF2">
        <w:rPr>
          <w:rFonts w:asciiTheme="minorHAnsi" w:hAnsiTheme="minorHAnsi" w:cstheme="minorHAnsi"/>
        </w:rPr>
        <w:t>nwektorów instalacji 2- lub 4- rurowej</w:t>
      </w:r>
      <w:r w:rsidR="53072BE3" w:rsidRPr="00486BF2">
        <w:rPr>
          <w:rFonts w:asciiTheme="minorHAnsi" w:eastAsia="Segoe UI" w:hAnsiTheme="minorHAnsi" w:cstheme="minorHAnsi"/>
          <w:color w:val="333333"/>
          <w:sz w:val="18"/>
          <w:szCs w:val="18"/>
        </w:rPr>
        <w:t>.</w:t>
      </w:r>
    </w:p>
    <w:p w14:paraId="48F545E5" w14:textId="71B55738" w:rsidR="647719DC" w:rsidRPr="00486BF2" w:rsidRDefault="0C32AF90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</w:rPr>
        <w:t>Temperatura referencyjna</w:t>
      </w:r>
      <w:r w:rsidR="6C35198D" w:rsidRPr="00486BF2">
        <w:rPr>
          <w:rFonts w:asciiTheme="minorHAnsi" w:hAnsiTheme="minorHAnsi" w:cstheme="minorHAnsi"/>
          <w:b/>
          <w:bCs/>
        </w:rPr>
        <w:t xml:space="preserve"> B</w:t>
      </w:r>
      <w:r w:rsidRPr="00486BF2">
        <w:rPr>
          <w:rFonts w:asciiTheme="minorHAnsi" w:hAnsiTheme="minorHAnsi" w:cstheme="minorHAnsi"/>
          <w:b/>
          <w:bCs/>
        </w:rPr>
        <w:t xml:space="preserve"> – </w:t>
      </w:r>
      <w:r w:rsidR="191D0711" w:rsidRPr="00486BF2">
        <w:rPr>
          <w:rFonts w:asciiTheme="minorHAnsi" w:hAnsiTheme="minorHAnsi" w:cstheme="minorHAnsi"/>
          <w:color w:val="000000" w:themeColor="text1"/>
        </w:rPr>
        <w:t xml:space="preserve">oznacza nastawę temperatury powietrza w </w:t>
      </w:r>
      <w:r w:rsidR="531B69CE" w:rsidRPr="00486BF2">
        <w:rPr>
          <w:rFonts w:asciiTheme="minorHAnsi" w:hAnsiTheme="minorHAnsi" w:cstheme="minorHAnsi"/>
          <w:color w:val="000000" w:themeColor="text1"/>
        </w:rPr>
        <w:t>Aplikacji</w:t>
      </w:r>
      <w:r w:rsidR="191D0711" w:rsidRPr="00486BF2">
        <w:rPr>
          <w:rFonts w:asciiTheme="minorHAnsi" w:hAnsiTheme="minorHAnsi" w:cstheme="minorHAnsi"/>
          <w:color w:val="000000" w:themeColor="text1"/>
        </w:rPr>
        <w:t xml:space="preserve"> lub ustawioną przez Użytkownika w Regulatorze pomieszczeniowym B</w:t>
      </w:r>
      <w:r w:rsidR="5F2B18D8" w:rsidRPr="00486BF2">
        <w:rPr>
          <w:rFonts w:asciiTheme="minorHAnsi" w:hAnsiTheme="minorHAnsi" w:cstheme="minorHAnsi"/>
          <w:color w:val="000000" w:themeColor="text1"/>
        </w:rPr>
        <w:t>.</w:t>
      </w:r>
      <w:r w:rsidR="4518B9FE" w:rsidRPr="00486BF2">
        <w:rPr>
          <w:rFonts w:asciiTheme="minorHAnsi" w:hAnsiTheme="minorHAnsi" w:cstheme="minorHAnsi"/>
          <w:color w:val="000000" w:themeColor="text1"/>
        </w:rPr>
        <w:t xml:space="preserve"> Domyślna wartość temperatury powietrza 21</w:t>
      </w:r>
      <w:r w:rsidR="4518B9FE" w:rsidRPr="00486BF2">
        <w:rPr>
          <w:rFonts w:asciiTheme="minorHAnsi" w:hAnsiTheme="minorHAnsi" w:cstheme="minorHAnsi"/>
          <w:color w:val="000000" w:themeColor="text1"/>
          <w:vertAlign w:val="superscript"/>
        </w:rPr>
        <w:t>o</w:t>
      </w:r>
      <w:r w:rsidR="4518B9FE" w:rsidRPr="00486BF2">
        <w:rPr>
          <w:rFonts w:asciiTheme="minorHAnsi" w:hAnsiTheme="minorHAnsi" w:cstheme="minorHAnsi"/>
          <w:color w:val="000000" w:themeColor="text1"/>
        </w:rPr>
        <w:t>C</w:t>
      </w:r>
    </w:p>
    <w:p w14:paraId="7DC21E39" w14:textId="5C9594D1" w:rsidR="5ED609B3" w:rsidRPr="00486BF2" w:rsidRDefault="5ED609B3" w:rsidP="447EFDA5">
      <w:pPr>
        <w:pStyle w:val="Tekstpodstawowy1"/>
        <w:rPr>
          <w:rFonts w:asciiTheme="minorHAnsi" w:hAnsiTheme="minorHAnsi" w:cstheme="minorHAnsi"/>
          <w:b/>
          <w:bCs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Warunki referencyjne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powietrza B </w:t>
      </w:r>
      <w:r w:rsidRPr="00486BF2">
        <w:rPr>
          <w:rFonts w:asciiTheme="minorHAnsi" w:hAnsiTheme="minorHAnsi" w:cstheme="minorHAnsi"/>
          <w:color w:val="000000" w:themeColor="text1"/>
        </w:rPr>
        <w:t>– fizyko-chemiczne parametry powietrza w Mieszkaniu</w:t>
      </w:r>
      <w:r w:rsidR="5BB10B6C" w:rsidRPr="00486BF2">
        <w:rPr>
          <w:rFonts w:asciiTheme="minorHAnsi" w:hAnsiTheme="minorHAnsi" w:cstheme="minorHAnsi"/>
          <w:color w:val="000000" w:themeColor="text1"/>
        </w:rPr>
        <w:t>, obejmujące uzyskanie</w:t>
      </w:r>
      <w:r w:rsidRPr="00486BF2">
        <w:rPr>
          <w:rFonts w:asciiTheme="minorHAnsi" w:hAnsiTheme="minorHAnsi" w:cstheme="minorHAnsi"/>
          <w:color w:val="000000" w:themeColor="text1"/>
        </w:rPr>
        <w:t xml:space="preserve"> różnic</w:t>
      </w:r>
      <w:r w:rsidR="0D9E2D4E" w:rsidRPr="00486BF2">
        <w:rPr>
          <w:rFonts w:asciiTheme="minorHAnsi" w:hAnsiTheme="minorHAnsi" w:cstheme="minorHAnsi"/>
          <w:color w:val="000000" w:themeColor="text1"/>
        </w:rPr>
        <w:t>y</w:t>
      </w:r>
      <w:r w:rsidRPr="00486BF2">
        <w:rPr>
          <w:rFonts w:asciiTheme="minorHAnsi" w:hAnsiTheme="minorHAnsi" w:cstheme="minorHAnsi"/>
          <w:color w:val="000000" w:themeColor="text1"/>
        </w:rPr>
        <w:t xml:space="preserve"> pomiędzy stężeniem CO</w:t>
      </w:r>
      <w:r w:rsidRPr="00486BF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486BF2">
        <w:rPr>
          <w:rFonts w:asciiTheme="minorHAnsi" w:hAnsiTheme="minorHAnsi" w:cstheme="minorHAnsi"/>
          <w:color w:val="000000" w:themeColor="text1"/>
        </w:rPr>
        <w:t xml:space="preserve"> w powietrzu w </w:t>
      </w:r>
      <w:r w:rsidR="232B4CBD" w:rsidRPr="00486BF2">
        <w:rPr>
          <w:rFonts w:asciiTheme="minorHAnsi" w:hAnsiTheme="minorHAnsi" w:cstheme="minorHAnsi"/>
          <w:color w:val="000000" w:themeColor="text1"/>
        </w:rPr>
        <w:t>Mieszkaniu</w:t>
      </w:r>
      <w:r w:rsidRPr="00486BF2">
        <w:rPr>
          <w:rFonts w:asciiTheme="minorHAnsi" w:hAnsiTheme="minorHAnsi" w:cstheme="minorHAnsi"/>
          <w:color w:val="000000" w:themeColor="text1"/>
        </w:rPr>
        <w:t xml:space="preserve"> a środowiskiem zewnętrznym nie wyższ</w:t>
      </w:r>
      <w:r w:rsidR="5AAFD786" w:rsidRPr="00486BF2">
        <w:rPr>
          <w:rFonts w:asciiTheme="minorHAnsi" w:hAnsiTheme="minorHAnsi" w:cstheme="minorHAnsi"/>
          <w:color w:val="000000" w:themeColor="text1"/>
        </w:rPr>
        <w:t>ej</w:t>
      </w:r>
      <w:r w:rsidRPr="00486BF2">
        <w:rPr>
          <w:rFonts w:asciiTheme="minorHAnsi" w:hAnsiTheme="minorHAnsi" w:cstheme="minorHAnsi"/>
          <w:color w:val="000000" w:themeColor="text1"/>
        </w:rPr>
        <w:t xml:space="preserve"> n</w:t>
      </w:r>
      <w:r w:rsidR="0AE0C753" w:rsidRPr="00486BF2">
        <w:rPr>
          <w:rFonts w:asciiTheme="minorHAnsi" w:hAnsiTheme="minorHAnsi" w:cstheme="minorHAnsi"/>
          <w:color w:val="000000" w:themeColor="text1"/>
        </w:rPr>
        <w:t>i</w:t>
      </w:r>
      <w:r w:rsidRPr="00486BF2">
        <w:rPr>
          <w:rFonts w:asciiTheme="minorHAnsi" w:hAnsiTheme="minorHAnsi" w:cstheme="minorHAnsi"/>
          <w:color w:val="000000" w:themeColor="text1"/>
        </w:rPr>
        <w:t>ż 350 ppm</w:t>
      </w:r>
      <w:r w:rsidR="634FA1C3" w:rsidRPr="00486BF2">
        <w:rPr>
          <w:rFonts w:asciiTheme="minorHAnsi" w:hAnsiTheme="minorHAnsi" w:cstheme="minorHAnsi"/>
          <w:color w:val="000000" w:themeColor="text1"/>
        </w:rPr>
        <w:t xml:space="preserve"> oraz</w:t>
      </w:r>
      <w:r w:rsidRPr="00486BF2">
        <w:rPr>
          <w:rFonts w:asciiTheme="minorHAnsi" w:hAnsiTheme="minorHAnsi" w:cstheme="minorHAnsi"/>
          <w:color w:val="000000" w:themeColor="text1"/>
        </w:rPr>
        <w:t xml:space="preserve"> koncentracj</w:t>
      </w:r>
      <w:r w:rsidR="445BB254" w:rsidRPr="00486BF2">
        <w:rPr>
          <w:rFonts w:asciiTheme="minorHAnsi" w:hAnsiTheme="minorHAnsi" w:cstheme="minorHAnsi"/>
          <w:color w:val="000000" w:themeColor="text1"/>
        </w:rPr>
        <w:t>i pyłów</w:t>
      </w:r>
      <w:r w:rsidRPr="00486BF2">
        <w:rPr>
          <w:rFonts w:asciiTheme="minorHAnsi" w:hAnsiTheme="minorHAnsi" w:cstheme="minorHAnsi"/>
          <w:color w:val="000000" w:themeColor="text1"/>
        </w:rPr>
        <w:t xml:space="preserve"> PM2.5 </w:t>
      </w:r>
      <w:r w:rsidR="11A50508" w:rsidRPr="00486BF2">
        <w:rPr>
          <w:rFonts w:asciiTheme="minorHAnsi" w:hAnsiTheme="minorHAnsi" w:cstheme="minorHAnsi"/>
          <w:color w:val="000000" w:themeColor="text1"/>
        </w:rPr>
        <w:t xml:space="preserve">w Mieszkaniu </w:t>
      </w:r>
      <w:r w:rsidRPr="00486BF2">
        <w:rPr>
          <w:rFonts w:asciiTheme="minorHAnsi" w:hAnsiTheme="minorHAnsi" w:cstheme="minorHAnsi"/>
          <w:color w:val="000000" w:themeColor="text1"/>
        </w:rPr>
        <w:t>nie wyższ</w:t>
      </w:r>
      <w:r w:rsidR="0052E26D" w:rsidRPr="00486BF2">
        <w:rPr>
          <w:rFonts w:asciiTheme="minorHAnsi" w:hAnsiTheme="minorHAnsi" w:cstheme="minorHAnsi"/>
          <w:color w:val="000000" w:themeColor="text1"/>
        </w:rPr>
        <w:t>ej</w:t>
      </w:r>
      <w:r w:rsidRPr="00486BF2">
        <w:rPr>
          <w:rFonts w:asciiTheme="minorHAnsi" w:hAnsiTheme="minorHAnsi" w:cstheme="minorHAnsi"/>
          <w:color w:val="000000" w:themeColor="text1"/>
        </w:rPr>
        <w:t xml:space="preserve"> niż 25 µg/m</w:t>
      </w:r>
      <w:r w:rsidRPr="00486BF2">
        <w:rPr>
          <w:rFonts w:asciiTheme="minorHAnsi" w:hAnsiTheme="minorHAnsi" w:cstheme="minorHAnsi"/>
          <w:color w:val="000000" w:themeColor="text1"/>
          <w:vertAlign w:val="superscript"/>
        </w:rPr>
        <w:t>3</w:t>
      </w:r>
      <w:r w:rsidRPr="00486BF2">
        <w:rPr>
          <w:rFonts w:asciiTheme="minorHAnsi" w:hAnsiTheme="minorHAnsi" w:cstheme="minorHAnsi"/>
          <w:color w:val="000000" w:themeColor="text1"/>
        </w:rPr>
        <w:t>.</w:t>
      </w:r>
    </w:p>
    <w:p w14:paraId="1ECA953F" w14:textId="7A93E7D7" w:rsidR="6FEB1D29" w:rsidRPr="00486BF2" w:rsidRDefault="6FEB1D29" w:rsidP="486C5CEF">
      <w:pPr>
        <w:pStyle w:val="Tekstpodstawowy1"/>
        <w:rPr>
          <w:rFonts w:asciiTheme="minorHAnsi" w:hAnsiTheme="minorHAnsi" w:cstheme="minorHAnsi"/>
          <w:b/>
          <w:bCs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W</w:t>
      </w:r>
      <w:r w:rsidR="07F907F6" w:rsidRPr="00486BF2">
        <w:rPr>
          <w:rFonts w:asciiTheme="minorHAnsi" w:hAnsiTheme="minorHAnsi" w:cstheme="minorHAnsi"/>
          <w:b/>
          <w:bCs/>
          <w:color w:val="000000" w:themeColor="text1"/>
        </w:rPr>
        <w:t>y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chłodzenie </w:t>
      </w:r>
      <w:r w:rsidR="03898E9D" w:rsidRPr="00486BF2">
        <w:rPr>
          <w:rFonts w:asciiTheme="minorHAnsi" w:hAnsiTheme="minorHAnsi" w:cstheme="minorHAnsi"/>
          <w:b/>
          <w:bCs/>
          <w:color w:val="000000" w:themeColor="text1"/>
        </w:rPr>
        <w:t>Mieszkania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- </w:t>
      </w:r>
      <w:r w:rsidR="3CA4CF96" w:rsidRPr="00486BF2">
        <w:rPr>
          <w:rFonts w:asciiTheme="minorHAnsi" w:hAnsiTheme="minorHAnsi" w:cstheme="minorHAnsi"/>
          <w:color w:val="000000" w:themeColor="text1"/>
        </w:rPr>
        <w:t xml:space="preserve">oznacza stan powietrza w Mieszkaniu, </w:t>
      </w:r>
      <w:r w:rsidR="664678F2" w:rsidRPr="00486BF2">
        <w:rPr>
          <w:rFonts w:asciiTheme="minorHAnsi" w:hAnsiTheme="minorHAnsi" w:cstheme="minorHAnsi"/>
          <w:color w:val="000000" w:themeColor="text1"/>
        </w:rPr>
        <w:t xml:space="preserve">w którym </w:t>
      </w:r>
      <w:r w:rsidR="3CA4CF96" w:rsidRPr="00486BF2">
        <w:rPr>
          <w:rFonts w:asciiTheme="minorHAnsi" w:hAnsiTheme="minorHAnsi" w:cstheme="minorHAnsi"/>
          <w:color w:val="000000" w:themeColor="text1"/>
        </w:rPr>
        <w:t>następuje obniżenie temperatury powietrza o 1</w:t>
      </w:r>
      <w:r w:rsidR="3CA4CF96" w:rsidRPr="00486BF2">
        <w:rPr>
          <w:rFonts w:asciiTheme="minorHAnsi" w:hAnsiTheme="minorHAnsi" w:cstheme="minorHAnsi"/>
          <w:color w:val="000000" w:themeColor="text1"/>
          <w:vertAlign w:val="superscript"/>
        </w:rPr>
        <w:t>o</w:t>
      </w:r>
      <w:r w:rsidR="3CA4CF96" w:rsidRPr="00486BF2">
        <w:rPr>
          <w:rFonts w:asciiTheme="minorHAnsi" w:hAnsiTheme="minorHAnsi" w:cstheme="minorHAnsi"/>
          <w:color w:val="000000" w:themeColor="text1"/>
        </w:rPr>
        <w:t xml:space="preserve">C poniżej Temperatury referencyjnej spowodowany powstającymi stratami ciepła lub </w:t>
      </w:r>
      <w:r w:rsidR="25EBCF67" w:rsidRPr="00486BF2">
        <w:rPr>
          <w:rFonts w:asciiTheme="minorHAnsi" w:hAnsiTheme="minorHAnsi" w:cstheme="minorHAnsi"/>
          <w:color w:val="000000" w:themeColor="text1"/>
        </w:rPr>
        <w:t>niedziałającym</w:t>
      </w:r>
      <w:r w:rsidR="3CA4CF96" w:rsidRPr="00486BF2">
        <w:rPr>
          <w:rFonts w:asciiTheme="minorHAnsi" w:hAnsiTheme="minorHAnsi" w:cstheme="minorHAnsi"/>
          <w:color w:val="000000" w:themeColor="text1"/>
        </w:rPr>
        <w:t xml:space="preserve"> systeme</w:t>
      </w:r>
      <w:r w:rsidR="4FA54FB0" w:rsidRPr="00486BF2">
        <w:rPr>
          <w:rFonts w:asciiTheme="minorHAnsi" w:hAnsiTheme="minorHAnsi" w:cstheme="minorHAnsi"/>
          <w:color w:val="000000" w:themeColor="text1"/>
        </w:rPr>
        <w:t xml:space="preserve">m centralnego ogrzewania. </w:t>
      </w:r>
    </w:p>
    <w:p w14:paraId="4182F93D" w14:textId="418E9817" w:rsidR="003F2020" w:rsidRPr="00486BF2" w:rsidRDefault="003F2020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Wykonawca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4FA8017" w:rsidRPr="00486BF2">
        <w:rPr>
          <w:rFonts w:asciiTheme="minorHAnsi" w:hAnsiTheme="minorHAnsi" w:cstheme="minorHAnsi"/>
          <w:b/>
          <w:color w:val="000000" w:themeColor="text1"/>
        </w:rPr>
        <w:t>B</w:t>
      </w:r>
      <w:r w:rsidR="04FA8017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>– kategoria wymagań stawianych względem Wykonawcy</w:t>
      </w:r>
      <w:r w:rsidR="5AA53380" w:rsidRPr="00486BF2">
        <w:rPr>
          <w:rFonts w:asciiTheme="minorHAnsi" w:hAnsiTheme="minorHAnsi" w:cstheme="minorHAnsi"/>
          <w:color w:val="000000" w:themeColor="text1"/>
        </w:rPr>
        <w:t xml:space="preserve"> Działania 2</w:t>
      </w:r>
      <w:r w:rsidRPr="00486BF2">
        <w:rPr>
          <w:rFonts w:asciiTheme="minorHAnsi" w:hAnsiTheme="minorHAnsi" w:cstheme="minorHAnsi"/>
          <w:color w:val="000000" w:themeColor="text1"/>
        </w:rPr>
        <w:t xml:space="preserve">. </w:t>
      </w:r>
    </w:p>
    <w:p w14:paraId="58A06669" w14:textId="4D81B303" w:rsidR="003F2020" w:rsidRPr="00486BF2" w:rsidRDefault="003F2020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Zadanie Badawcze</w:t>
      </w:r>
      <w:r w:rsidR="73D7C8CF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B</w:t>
      </w:r>
      <w:r w:rsidRPr="00486BF2">
        <w:rPr>
          <w:rFonts w:asciiTheme="minorHAnsi" w:hAnsiTheme="minorHAnsi" w:cstheme="minorHAnsi"/>
          <w:color w:val="000000" w:themeColor="text1"/>
        </w:rPr>
        <w:t xml:space="preserve"> – wydzielony w Harmonogramie </w:t>
      </w:r>
      <w:r w:rsidR="7D872A58" w:rsidRPr="00486BF2">
        <w:rPr>
          <w:rFonts w:asciiTheme="minorHAnsi" w:hAnsiTheme="minorHAnsi" w:cstheme="minorHAnsi"/>
          <w:color w:val="000000" w:themeColor="text1"/>
        </w:rPr>
        <w:t>Prac</w:t>
      </w:r>
      <w:r w:rsidR="6540709F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>zakres Prac B+R prowadzonych przez Wykonawcę</w:t>
      </w:r>
      <w:r w:rsidR="450A8E37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Pr="00486BF2">
        <w:rPr>
          <w:rFonts w:asciiTheme="minorHAnsi" w:hAnsiTheme="minorHAnsi" w:cstheme="minorHAnsi"/>
          <w:color w:val="000000" w:themeColor="text1"/>
        </w:rPr>
        <w:t xml:space="preserve"> i zwieńczonych Kamieniem Milowym.</w:t>
      </w:r>
    </w:p>
    <w:p w14:paraId="03BD640B" w14:textId="44D4E48E" w:rsidR="00486BF2" w:rsidRPr="00486BF2" w:rsidRDefault="00486BF2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</w:p>
    <w:p w14:paraId="3650FC9E" w14:textId="77777777" w:rsidR="00486BF2" w:rsidRPr="00486BF2" w:rsidRDefault="00486BF2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</w:p>
    <w:p w14:paraId="4A4C00C0" w14:textId="77777777" w:rsidR="00486BF2" w:rsidRPr="00486BF2" w:rsidRDefault="00486BF2">
      <w:pPr>
        <w:pStyle w:val="Nagwek11"/>
        <w:rPr>
          <w:rFonts w:asciiTheme="minorHAnsi" w:hAnsiTheme="minorHAnsi" w:cstheme="minorHAnsi"/>
        </w:rPr>
        <w:sectPr w:rsidR="00486BF2" w:rsidRPr="00486BF2" w:rsidSect="00486BF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20" w:footer="720" w:gutter="0"/>
          <w:cols w:space="708"/>
          <w:titlePg/>
          <w:docGrid w:linePitch="326"/>
        </w:sectPr>
      </w:pPr>
    </w:p>
    <w:p w14:paraId="4044F8E5" w14:textId="05700D57" w:rsidR="00C235BA" w:rsidRPr="00486BF2" w:rsidRDefault="00C235BA" w:rsidP="447EFDA5">
      <w:pPr>
        <w:pStyle w:val="Nagwek1"/>
        <w:rPr>
          <w:rStyle w:val="Domylnaczcionkaakapitu1"/>
          <w:rFonts w:asciiTheme="minorHAnsi" w:eastAsia="Times New Roman" w:hAnsiTheme="minorHAnsi" w:cstheme="minorHAnsi"/>
        </w:rPr>
      </w:pPr>
      <w:r w:rsidRPr="00486BF2">
        <w:rPr>
          <w:rStyle w:val="Domylnaczcionkaakapitu1"/>
          <w:rFonts w:asciiTheme="minorHAnsi" w:hAnsiTheme="minorHAnsi" w:cstheme="minorHAnsi"/>
        </w:rPr>
        <w:lastRenderedPageBreak/>
        <w:t xml:space="preserve">Część A – DZIAŁANIE 1 „Wentylacja sal </w:t>
      </w:r>
      <w:r w:rsidR="00AD2E55" w:rsidRPr="00486BF2">
        <w:rPr>
          <w:rStyle w:val="Domylnaczcionkaakapitu1"/>
          <w:rFonts w:asciiTheme="minorHAnsi" w:hAnsiTheme="minorHAnsi" w:cstheme="minorHAnsi"/>
        </w:rPr>
        <w:t>lekcyjnych</w:t>
      </w:r>
      <w:r w:rsidRPr="00486BF2">
        <w:rPr>
          <w:rStyle w:val="Domylnaczcionkaakapitu1"/>
          <w:rFonts w:asciiTheme="minorHAnsi" w:hAnsiTheme="minorHAnsi" w:cstheme="minorHAnsi"/>
        </w:rPr>
        <w:t>”</w:t>
      </w:r>
    </w:p>
    <w:p w14:paraId="2CD01BED" w14:textId="77777777" w:rsidR="00C235BA" w:rsidRPr="00486BF2" w:rsidRDefault="00C235BA" w:rsidP="00C235BA">
      <w:pPr>
        <w:pStyle w:val="Podtytu"/>
        <w:rPr>
          <w:rStyle w:val="Domylnaczcionkaakapitu1"/>
          <w:rFonts w:eastAsia="Calibri Light" w:cstheme="minorHAnsi"/>
        </w:rPr>
      </w:pPr>
    </w:p>
    <w:p w14:paraId="6B6A4D56" w14:textId="6C6C97FB" w:rsidR="00BC07F4" w:rsidRPr="00486BF2" w:rsidRDefault="00C235BA" w:rsidP="447EFDA5">
      <w:pPr>
        <w:pStyle w:val="Podtytu"/>
        <w:rPr>
          <w:rFonts w:cstheme="minorHAnsi"/>
        </w:rPr>
      </w:pPr>
      <w:r w:rsidRPr="00486BF2">
        <w:rPr>
          <w:rStyle w:val="Domylnaczcionkaakapitu1"/>
          <w:rFonts w:eastAsia="Calibri Light" w:cstheme="minorHAnsi"/>
        </w:rPr>
        <w:t xml:space="preserve">Tabela 1. Wymagania </w:t>
      </w:r>
      <w:r w:rsidR="00555F9C" w:rsidRPr="00486BF2">
        <w:rPr>
          <w:rStyle w:val="Domylnaczcionkaakapitu1"/>
          <w:rFonts w:eastAsia="Calibri Light" w:cstheme="minorHAnsi"/>
        </w:rPr>
        <w:t xml:space="preserve">Obligatoryjne </w:t>
      </w:r>
      <w:r w:rsidRPr="00486BF2">
        <w:rPr>
          <w:rStyle w:val="Domylnaczcionkaakapitu1"/>
          <w:rFonts w:eastAsia="Calibri Light" w:cstheme="minorHAnsi"/>
        </w:rPr>
        <w:t xml:space="preserve">dla </w:t>
      </w:r>
      <w:r w:rsidR="6A7B84E2" w:rsidRPr="00486BF2">
        <w:rPr>
          <w:rStyle w:val="Domylnaczcionkaakapitu1"/>
          <w:rFonts w:eastAsia="Calibri Light" w:cstheme="minorHAnsi"/>
        </w:rPr>
        <w:t>S</w:t>
      </w:r>
      <w:r w:rsidRPr="00486BF2">
        <w:rPr>
          <w:rStyle w:val="Domylnaczcionkaakapitu1"/>
          <w:rFonts w:eastAsia="Calibri Light" w:cstheme="minorHAnsi"/>
        </w:rPr>
        <w:t>ystemu wentylacji</w:t>
      </w:r>
      <w:r w:rsidR="10414ED5" w:rsidRPr="00486BF2">
        <w:rPr>
          <w:rStyle w:val="Domylnaczcionkaakapitu1"/>
          <w:rFonts w:eastAsia="Calibri Light" w:cstheme="minorHAnsi"/>
        </w:rPr>
        <w:t xml:space="preserve"> A</w:t>
      </w:r>
      <w:r w:rsidRPr="00486BF2">
        <w:rPr>
          <w:rStyle w:val="Domylnaczcionkaakapitu1"/>
          <w:rFonts w:eastAsia="Calibri Light" w:cstheme="minorHAnsi"/>
        </w:rPr>
        <w:t xml:space="preserve"> sal lekcyjnych</w:t>
      </w:r>
      <w:r w:rsidR="00E02FDE" w:rsidRPr="00486BF2">
        <w:rPr>
          <w:rStyle w:val="Domylnaczcionkaakapitu1"/>
          <w:rFonts w:eastAsia="Calibri Light" w:cstheme="minorHAnsi"/>
        </w:rPr>
        <w:t xml:space="preserve"> </w:t>
      </w:r>
      <w:r w:rsidR="004715D2" w:rsidRPr="00486BF2">
        <w:rPr>
          <w:rStyle w:val="Domylnaczcionkaakapitu1"/>
          <w:rFonts w:eastAsia="Calibri Light" w:cstheme="minorHAnsi"/>
        </w:rPr>
        <w:t xml:space="preserve">w Działaniu </w:t>
      </w:r>
      <w:r w:rsidR="00A7108B" w:rsidRPr="00486BF2">
        <w:rPr>
          <w:rStyle w:val="Domylnaczcionkaakapitu1"/>
          <w:rFonts w:eastAsia="Calibri Light" w:cstheme="minorHAnsi"/>
        </w:rPr>
        <w:t>1: „Wentylacja sal lekcyjnych”</w:t>
      </w:r>
    </w:p>
    <w:tbl>
      <w:tblPr>
        <w:tblW w:w="5164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705"/>
        <w:gridCol w:w="1992"/>
        <w:gridCol w:w="9764"/>
      </w:tblGrid>
      <w:tr w:rsidR="00EE2612" w:rsidRPr="00486BF2" w14:paraId="73BE5A8D" w14:textId="77777777" w:rsidTr="35EB4558">
        <w:trPr>
          <w:trHeight w:val="340"/>
          <w:tblHeader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25CA4F" w14:textId="77777777" w:rsidR="00834304" w:rsidRPr="00486BF2" w:rsidRDefault="00834304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L.P.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CF3276" w14:textId="77777777" w:rsidR="00834304" w:rsidRPr="00486BF2" w:rsidRDefault="00834304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pl-PL"/>
              </w:rPr>
            </w:pPr>
            <w:bookmarkStart w:id="3" w:name="RANGE!B2:D6"/>
            <w:r w:rsidRPr="00486BF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pl-PL"/>
              </w:rPr>
              <w:t>Kategoria</w:t>
            </w:r>
            <w:bookmarkEnd w:id="3"/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F92B7" w14:textId="31DBDC43" w:rsidR="00834304" w:rsidRPr="00486BF2" w:rsidRDefault="00834304" w:rsidP="5DA401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 xml:space="preserve">Nazwa </w:t>
            </w:r>
            <w:r w:rsidR="00CC47C1"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Wymagania Obligatoryjnego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C32A6" w14:textId="6F830FFF" w:rsidR="00834304" w:rsidRPr="00486BF2" w:rsidRDefault="00834304" w:rsidP="5DA401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 xml:space="preserve">Opis </w:t>
            </w:r>
            <w:r w:rsidR="00CC47C1"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Wymagania Obligatoryjnego</w:t>
            </w:r>
          </w:p>
        </w:tc>
      </w:tr>
      <w:tr w:rsidR="00817091" w:rsidRPr="00486BF2" w14:paraId="7A98B7C0" w14:textId="77777777" w:rsidTr="35EB4558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AA389F" w14:textId="77777777" w:rsidR="00817091" w:rsidRPr="00486BF2" w:rsidRDefault="00817091" w:rsidP="00361D95">
            <w:pPr>
              <w:pStyle w:val="Akapitzlist1"/>
              <w:numPr>
                <w:ilvl w:val="0"/>
                <w:numId w:val="29"/>
              </w:numPr>
              <w:spacing w:before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A65ED" w14:textId="77777777" w:rsidR="003F2020" w:rsidRPr="00486BF2" w:rsidRDefault="00AB188C" w:rsidP="00817091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</w:t>
            </w:r>
            <w:r w:rsidR="00817091"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ystem</w:t>
            </w:r>
          </w:p>
          <w:p w14:paraId="3F4AF3EB" w14:textId="31448AE6" w:rsidR="00817091" w:rsidRPr="00486BF2" w:rsidRDefault="21C6D8E4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1D5E2A10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7C5524" w14:textId="17A23EDE" w:rsidR="00817091" w:rsidRPr="00486BF2" w:rsidRDefault="00817091" w:rsidP="00817091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Rodzaj systemu wentylacji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DB0697" w14:textId="703504B4" w:rsidR="00817091" w:rsidRPr="00486BF2" w:rsidRDefault="00AF2A53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</w:t>
            </w:r>
            <w:r w:rsidR="006507D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wymaga, aby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wentylacji</w:t>
            </w:r>
            <w:r w:rsidR="190E405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był systemem wentylacji mechanicznej nawiewno-wywiewnej dedykowanym dla </w:t>
            </w:r>
            <w:r w:rsidR="0078441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pojedynczej 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ali lekcyjnej</w:t>
            </w:r>
            <w:r w:rsidR="7CFB128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przez co należy rozumieć, że wszystkie elementy poza Szkolnym systemem zarządzania są zainstalowane w obrębie pojedynczej Sali lekcyjnej</w:t>
            </w:r>
          </w:p>
        </w:tc>
      </w:tr>
      <w:tr w:rsidR="00737EA9" w:rsidRPr="00486BF2" w14:paraId="7C433DC3" w14:textId="77777777" w:rsidTr="35EB4558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C2BF28" w14:textId="77777777" w:rsidR="00737EA9" w:rsidRPr="00486BF2" w:rsidRDefault="00737EA9" w:rsidP="00361D95">
            <w:pPr>
              <w:pStyle w:val="Akapitzlist1"/>
              <w:numPr>
                <w:ilvl w:val="0"/>
                <w:numId w:val="29"/>
              </w:numPr>
              <w:spacing w:before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E4E434" w14:textId="77777777" w:rsidR="003F2020" w:rsidRPr="00486BF2" w:rsidRDefault="003F2020" w:rsidP="003F2020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352C596B" w14:textId="1E0DA2AB" w:rsidR="00737EA9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282D6F48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F2954" w14:textId="506A22FF" w:rsidR="00737EA9" w:rsidRPr="00486BF2" w:rsidRDefault="220B5733" w:rsidP="0E267821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Liczba c</w:t>
            </w:r>
            <w:r w:rsidR="7639F40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entral wentylacyjn</w:t>
            </w:r>
            <w:r w:rsidR="70781D4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ych w Sali lekcyjnej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12B9F" w14:textId="6775801C" w:rsidR="00737EA9" w:rsidRPr="00486BF2" w:rsidRDefault="50610080" w:rsidP="2BBCC2B1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006507D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7B3BA5F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aby maksymalna liczba C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entral went</w:t>
            </w:r>
            <w:r w:rsidR="00D00D9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ylacyjnych wchodzących w skład 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ystemu wentylacji </w:t>
            </w:r>
            <w:r w:rsidR="39A47E0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="2F17578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dla pojedynczej</w:t>
            </w:r>
            <w:r w:rsidR="00AD2E5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078441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</w:t>
            </w:r>
            <w:r w:rsidR="00AD2E5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ali lekcyjnej nie była większa niż 3 szt</w:t>
            </w:r>
            <w:r w:rsidR="00D00D9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uki.</w:t>
            </w:r>
          </w:p>
        </w:tc>
      </w:tr>
      <w:tr w:rsidR="00737EA9" w:rsidRPr="00486BF2" w14:paraId="2E7A51D6" w14:textId="77777777" w:rsidTr="35EB4558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2DAD9" w14:textId="77777777" w:rsidR="00737EA9" w:rsidRPr="00486BF2" w:rsidRDefault="00737EA9" w:rsidP="00361D95">
            <w:pPr>
              <w:pStyle w:val="Akapitzlist1"/>
              <w:numPr>
                <w:ilvl w:val="0"/>
                <w:numId w:val="29"/>
              </w:numPr>
              <w:spacing w:before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BF4A6" w14:textId="77777777" w:rsidR="003F2020" w:rsidRPr="00486BF2" w:rsidRDefault="003F2020" w:rsidP="003F2020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10729D90" w14:textId="1B3A1EB0" w:rsidR="00737EA9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485A0712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351EA" w14:textId="670F07A1" w:rsidR="00737EA9" w:rsidRPr="00486BF2" w:rsidRDefault="00737EA9" w:rsidP="00737EA9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Elementy wentylacyjne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A451E" w14:textId="63DB0411" w:rsidR="00737EA9" w:rsidRPr="00486BF2" w:rsidRDefault="788E6EF1" w:rsidP="4530C8F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005CCBE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aby </w:t>
            </w:r>
            <w:r w:rsidR="1316848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leme</w:t>
            </w:r>
            <w:r w:rsidR="374B5B1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nty wentylacyjne zastosowane w 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</w:t>
            </w:r>
            <w:r w:rsidR="7B4B26A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stemie wentylacyjnym</w:t>
            </w:r>
            <w:r w:rsidR="558058F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7B4B26A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posiadały</w:t>
            </w:r>
            <w:r w:rsidR="624CB33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Deklarację właściwości użytkowych lub</w:t>
            </w:r>
            <w:r w:rsidR="7B4B26A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Krajową Ocenę T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echniczną, w odniesieniu do wyrobów budowlanych, dla których istnieją wystarczające podstawy naukowe i wiedza praktyczna dla ustalenia jednolitego zakresu poziomu wymaganych właściwości użytkowych</w:t>
            </w:r>
            <w:r w:rsidR="65144E9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 zgodnie z obowiązującymi przepisami</w:t>
            </w:r>
          </w:p>
        </w:tc>
      </w:tr>
      <w:tr w:rsidR="00737EA9" w:rsidRPr="00486BF2" w14:paraId="02A854A5" w14:textId="77777777" w:rsidTr="35EB4558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CB8E62" w14:textId="77777777" w:rsidR="00737EA9" w:rsidRPr="00486BF2" w:rsidRDefault="00737EA9" w:rsidP="00361D95">
            <w:pPr>
              <w:pStyle w:val="Akapitzlist1"/>
              <w:numPr>
                <w:ilvl w:val="0"/>
                <w:numId w:val="29"/>
              </w:numPr>
              <w:spacing w:before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941FA5" w14:textId="77777777" w:rsidR="003F2020" w:rsidRPr="00486BF2" w:rsidRDefault="003F2020" w:rsidP="003F2020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37221AF2" w14:textId="0E6AB7FE" w:rsidR="00737EA9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1738FE8D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708B7C" w14:textId="6731A185" w:rsidR="00737EA9" w:rsidRPr="00486BF2" w:rsidRDefault="2C6EBB84" w:rsidP="315218BE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highlight w:val="green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Lokalizacja czerpni i wyrzutni powietrza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3D829" w14:textId="44ABE243" w:rsidR="00737EA9" w:rsidRPr="00486BF2" w:rsidRDefault="7639F408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006507D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aby czerpnia oraz wyrzutnia powietrza zostały zaprojektowane i wykonane w przegrodzie zewnętrznej</w:t>
            </w:r>
            <w:r w:rsidR="04D66F0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przynależnej do 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ali lekcyjnej</w:t>
            </w:r>
            <w:r w:rsidR="00D00D9E" w:rsidRPr="00486BF2">
              <w:rPr>
                <w:rFonts w:asciiTheme="minorHAnsi" w:hAnsiTheme="minorHAnsi" w:cstheme="minorHAnsi"/>
                <w:color w:val="FF0000"/>
                <w:sz w:val="22"/>
                <w:szCs w:val="22"/>
                <w:lang w:eastAsia="pl-PL"/>
              </w:rPr>
              <w:t xml:space="preserve">, </w:t>
            </w:r>
            <w:r w:rsidR="00D00D9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zgodnie z obowiązującymi warunkami technicznymi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 Zamawiający dopuszcza możliwość wymiany przeszklenia okiennego w celu montażu czerpni i wyrzutni.</w:t>
            </w:r>
          </w:p>
        </w:tc>
      </w:tr>
      <w:tr w:rsidR="00737EA9" w:rsidRPr="00486BF2" w14:paraId="64108C9A" w14:textId="77777777" w:rsidTr="35EB4558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67E2D" w14:textId="77777777" w:rsidR="00737EA9" w:rsidRPr="00486BF2" w:rsidRDefault="00737EA9" w:rsidP="00361D95">
            <w:pPr>
              <w:pStyle w:val="Akapitzlist1"/>
              <w:numPr>
                <w:ilvl w:val="0"/>
                <w:numId w:val="29"/>
              </w:numPr>
              <w:spacing w:before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287B96" w14:textId="77777777" w:rsidR="003F2020" w:rsidRPr="00486BF2" w:rsidRDefault="003F2020" w:rsidP="003F2020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7B035C16" w14:textId="4E16220A" w:rsidR="00737EA9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0E0F2598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0ACBB" w14:textId="322F6EA4" w:rsidR="00737EA9" w:rsidRPr="00486BF2" w:rsidRDefault="00737EA9" w:rsidP="00737EA9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Zasilanie elektryczne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F5BC7" w14:textId="2EA6D0CA" w:rsidR="00737EA9" w:rsidRPr="00486BF2" w:rsidRDefault="7639F408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006507D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5995CF2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aby łączna moc elektryczna 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ystemu wentylacji</w:t>
            </w:r>
            <w:r w:rsidR="615EB8E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nie była większa </w:t>
            </w:r>
            <w:r w:rsidR="00D00D9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niż 3,8 kW na pojedynczą 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al</w:t>
            </w:r>
            <w:r w:rsidR="0078441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ę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lekcyjną. </w:t>
            </w:r>
          </w:p>
        </w:tc>
      </w:tr>
      <w:tr w:rsidR="00737EA9" w:rsidRPr="00486BF2" w14:paraId="7834EC18" w14:textId="77777777" w:rsidTr="35EB4558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14D670" w14:textId="77777777" w:rsidR="00737EA9" w:rsidRPr="00486BF2" w:rsidRDefault="00737EA9" w:rsidP="00361D95">
            <w:pPr>
              <w:pStyle w:val="Akapitzlist1"/>
              <w:numPr>
                <w:ilvl w:val="0"/>
                <w:numId w:val="29"/>
              </w:numPr>
              <w:spacing w:before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7D4A4" w14:textId="77777777" w:rsidR="003F2020" w:rsidRPr="00486BF2" w:rsidRDefault="003F2020" w:rsidP="003F2020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26735CC8" w14:textId="17C528A5" w:rsidR="00737EA9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713E8822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BB332F" w14:textId="3A3AABC7" w:rsidR="00737EA9" w:rsidRPr="00486BF2" w:rsidRDefault="7639F408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Hałas 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A75356" w14:textId="4E9B8BD4" w:rsidR="00737EA9" w:rsidRPr="00486BF2" w:rsidRDefault="4F9AE5A1" w:rsidP="35EB4558">
            <w:pPr>
              <w:pStyle w:val="Normalny1"/>
              <w:spacing w:before="0" w:line="240" w:lineRule="auto"/>
              <w:rPr>
                <w:rFonts w:asciiTheme="minorHAnsi" w:hAnsiTheme="minorHAnsi" w:cstheme="minorBidi"/>
                <w:color w:val="000000"/>
                <w:sz w:val="22"/>
                <w:szCs w:val="22"/>
                <w:lang w:eastAsia="pl-PL"/>
              </w:rPr>
            </w:pPr>
            <w:r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Zamawiający wymaga</w:t>
            </w:r>
            <w:r w:rsidR="006507D1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,</w:t>
            </w:r>
            <w:r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aby</w:t>
            </w:r>
            <w:r w:rsidR="57DF6DA0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r w:rsidR="45A0AD67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podczas pracującego Systemu wentylacji A w Sali lekcyjnej przy strumieniu powietrza wentylacyjnym </w:t>
            </w:r>
            <w:r w:rsidR="688C9272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spełniającym Wymaganie Konkursowe 7.1,</w:t>
            </w:r>
            <w:r w:rsidR="45A0AD67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r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maksymalna wartość dopuszczalnego poziomu dźwięku</w:t>
            </w:r>
            <w:r w:rsidR="00D00D9E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LAeq</w:t>
            </w:r>
            <w:r w:rsidR="4E181F06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r w:rsidR="00D00D9E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wyznaczonego na podstawie normy PN-B-02151-02:2018 </w:t>
            </w:r>
            <w:r w:rsidR="57DF6DA0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(lub równoważnej) </w:t>
            </w:r>
            <w:r w:rsidR="00D00D9E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obliczon</w:t>
            </w:r>
            <w:r w:rsidR="7651567D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ego</w:t>
            </w:r>
            <w:r w:rsidR="00D00D9E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jako średnia z </w:t>
            </w:r>
            <w:r w:rsidR="3BDDE073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6</w:t>
            </w:r>
            <w:r w:rsidR="00D00D9E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punktów pomiarowych wskazanych na rzucie</w:t>
            </w:r>
            <w:r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r w:rsidR="68C5DF8C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S</w:t>
            </w:r>
            <w:r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ali lekcyjnej</w:t>
            </w:r>
            <w:r w:rsidR="00D00D9E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, </w:t>
            </w:r>
            <w:r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nie była większa niż </w:t>
            </w:r>
            <w:ins w:id="4" w:author="Autor">
              <w:r w:rsidR="3DF10072" w:rsidRPr="35EB4558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t>40</w:t>
              </w:r>
            </w:ins>
            <w:del w:id="5" w:author="Autor">
              <w:r w:rsidR="5ABA3A3A" w:rsidRPr="35EB4558" w:rsidDel="4F9AE5A1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>35</w:delText>
              </w:r>
            </w:del>
            <w:r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dB.</w:t>
            </w:r>
          </w:p>
        </w:tc>
      </w:tr>
      <w:tr w:rsidR="00737EA9" w:rsidRPr="00486BF2" w14:paraId="7D55B873" w14:textId="77777777" w:rsidTr="35EB4558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B2D7A" w14:textId="77777777" w:rsidR="00737EA9" w:rsidRPr="00486BF2" w:rsidRDefault="00737EA9" w:rsidP="00361D95">
            <w:pPr>
              <w:pStyle w:val="Akapitzlist1"/>
              <w:numPr>
                <w:ilvl w:val="0"/>
                <w:numId w:val="29"/>
              </w:numPr>
              <w:spacing w:before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0AB1C" w14:textId="77777777" w:rsidR="003F2020" w:rsidRPr="00486BF2" w:rsidRDefault="003F2020" w:rsidP="003F2020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6A2C97A1" w14:textId="614B1FD2" w:rsidR="00737EA9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770F118D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C1F46C" w14:textId="36D663C8" w:rsidR="00737EA9" w:rsidRPr="00486BF2" w:rsidRDefault="00737EA9" w:rsidP="00737EA9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Zgodność z ustawą Prawo budowlane oraz Warunkami Technicznymi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AB384" w14:textId="60F5AAF9" w:rsidR="00737EA9" w:rsidRPr="00486BF2" w:rsidRDefault="50610080" w:rsidP="2BBCC2B1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006507D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aby zaprojektowanie i wykonanie </w:t>
            </w:r>
            <w:r w:rsidR="33502C2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ystemu wentylacji</w:t>
            </w:r>
            <w:r w:rsidR="4B3683D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zostało przeprowadzone zgodnie z obowiązującymi przepisami 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ustawy Prawo budowlane oraz rozporządzenia w sprawie warunków technicznych, jakim powinny odpowiadać budynki i ich usytuowanie</w:t>
            </w:r>
            <w:r w:rsidR="30419521" w:rsidRPr="00486BF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Wyżej wymienione przepisy są nadrzędne w przypadku rozbieżności z zapisami wymagań określonych w niniejszym Załączniku.</w:t>
            </w:r>
          </w:p>
        </w:tc>
      </w:tr>
      <w:tr w:rsidR="00737EA9" w:rsidRPr="00486BF2" w14:paraId="29AA0B3C" w14:textId="77777777" w:rsidTr="35EB4558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D523D" w14:textId="77777777" w:rsidR="00737EA9" w:rsidRPr="00486BF2" w:rsidRDefault="00737EA9" w:rsidP="00361D95">
            <w:pPr>
              <w:pStyle w:val="Akapitzlist1"/>
              <w:numPr>
                <w:ilvl w:val="0"/>
                <w:numId w:val="29"/>
              </w:numPr>
              <w:spacing w:before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B71F3" w14:textId="77777777" w:rsidR="003F2020" w:rsidRPr="00486BF2" w:rsidRDefault="003F2020" w:rsidP="003F2020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5738B32B" w14:textId="170C377A" w:rsidR="00737EA9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1A9B4433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E5DA0" w14:textId="12F06B3B" w:rsidR="00737EA9" w:rsidRPr="00486BF2" w:rsidRDefault="0063702E" w:rsidP="315218BE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highlight w:val="green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Chłodzenie </w:t>
            </w:r>
            <w:r w:rsidR="02EE5ADC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powietrzem wentylacyjnym</w:t>
            </w: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tzw. </w:t>
            </w:r>
            <w:r w:rsidR="1A06194F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</w:t>
            </w:r>
            <w:r w:rsidR="65DDA1D5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ree</w:t>
            </w:r>
            <w:r w:rsidR="1A06194F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65DDA1D5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cooling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9A9745" w14:textId="54407589" w:rsidR="00737EA9" w:rsidRPr="00486BF2" w:rsidRDefault="7639F408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006507D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aby </w:t>
            </w:r>
            <w:r w:rsidR="00AF2A5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System wentylacji</w:t>
            </w:r>
            <w:r w:rsidR="66C41B5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50A2100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posiadał niezbędne</w:t>
            </w:r>
            <w:r w:rsidR="5D6F3CC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urządzenia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umożliwi</w:t>
            </w:r>
            <w:r w:rsidR="6017395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ające</w:t>
            </w:r>
            <w:r w:rsidR="012D3EA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realizację chłodzeni</w:t>
            </w:r>
            <w:r w:rsidR="2787F51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="0D91F38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56006F5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wyłącznie zewnętrznym </w:t>
            </w:r>
            <w:r w:rsidR="0D91F38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powietrzem wentylacyjnym</w:t>
            </w:r>
            <w:r w:rsidR="012D3EA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0D00D9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</w:t>
            </w:r>
            <w:r w:rsidR="0063702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ali lekcyjnej tzw. </w:t>
            </w:r>
            <w:r w:rsidR="29EE4B9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F</w:t>
            </w:r>
            <w:r w:rsidR="0063702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ree</w:t>
            </w:r>
            <w:r w:rsidR="282845E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cooling</w:t>
            </w:r>
            <w:r w:rsidR="453CD52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  <w:tr w:rsidR="00737EA9" w:rsidRPr="00486BF2" w14:paraId="222B8284" w14:textId="77777777" w:rsidTr="35EB4558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1AC00" w14:textId="77777777" w:rsidR="00737EA9" w:rsidRPr="00486BF2" w:rsidRDefault="00737EA9" w:rsidP="00361D95">
            <w:pPr>
              <w:pStyle w:val="Akapitzlist1"/>
              <w:numPr>
                <w:ilvl w:val="0"/>
                <w:numId w:val="29"/>
              </w:numPr>
              <w:spacing w:before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186D3" w14:textId="77777777" w:rsidR="003F2020" w:rsidRPr="00486BF2" w:rsidRDefault="003F2020" w:rsidP="003F2020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65D0523E" w14:textId="0FD80A04" w:rsidR="00737EA9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10018193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FF0FD" w14:textId="567BA8F4" w:rsidR="00737EA9" w:rsidRPr="00486BF2" w:rsidRDefault="00737EA9" w:rsidP="00727439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Czas użytkowania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FCD2EF" w14:textId="47E9F963" w:rsidR="00737EA9" w:rsidRPr="00486BF2" w:rsidRDefault="7639F408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aby minimalny </w:t>
            </w:r>
            <w:r w:rsidR="0351EF7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czas użytkowani</w:t>
            </w:r>
            <w:r w:rsidR="006507D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="04D66F0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systemu wentylacji w S</w:t>
            </w:r>
            <w:r w:rsidR="0351EF7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ali lekcyjnej wynosił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co najmniej 15 lat.</w:t>
            </w:r>
          </w:p>
        </w:tc>
      </w:tr>
      <w:tr w:rsidR="2C18E001" w:rsidRPr="00486BF2" w14:paraId="5BB42A5C" w14:textId="77777777" w:rsidTr="35EB4558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EC900F" w14:textId="20060F6D" w:rsidR="0187E284" w:rsidRPr="00486BF2" w:rsidRDefault="05B61EE5" w:rsidP="376B50F3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 1.10</w:t>
            </w:r>
          </w:p>
        </w:tc>
        <w:tc>
          <w:tcPr>
            <w:tcW w:w="1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FFCBF5" w14:textId="77777777" w:rsidR="0187E284" w:rsidRPr="00486BF2" w:rsidRDefault="0187E284" w:rsidP="2C18E001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</w:t>
            </w:r>
          </w:p>
          <w:p w14:paraId="487F53E0" w14:textId="70AEEA28" w:rsidR="0187E284" w:rsidRPr="00486BF2" w:rsidRDefault="0187E284" w:rsidP="2C18E001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 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F63C46" w14:textId="0F883D41" w:rsidR="2C18E001" w:rsidRPr="00486BF2" w:rsidRDefault="19E8CDA2" w:rsidP="486C5CE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Łączność z bezprzewodowymi siłownikami </w:t>
            </w:r>
            <w:r w:rsidR="404B20DA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termostatycznych</w:t>
            </w: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zaworów grzejnikowych</w:t>
            </w:r>
          </w:p>
        </w:tc>
        <w:tc>
          <w:tcPr>
            <w:tcW w:w="97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D9DB6" w14:textId="4CC1598D" w:rsidR="2C18E001" w:rsidRPr="00486BF2" w:rsidRDefault="29B40E52" w:rsidP="4530C8F7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750CFA0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System wentylacji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 umożliwiał bezprzewodową komunikację z bezprzewodowymi siłownikami termostatycznych zaworów grzejnikowych (min. 3szt. na Salę lekcyjną). Przez komunikację Zamawiający rozumie wysyłanie zaszyfrowanych pakietów danych, pomiędzy </w:t>
            </w:r>
            <w:r w:rsidR="25D2842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Systemem wentylacji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 a bezprzewodowymi siłownikami termostatycznymi zaworów grzejnikowych, w celu sterowania tymi zaworami a w szczególności do otwarcia lub zamknięcia siłownika w zależności od nastawy Temperatury referencyjnej oraz wybranego Programu.</w:t>
            </w:r>
            <w:r w:rsidR="5B04BAD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Zamawiający wymaga, aby System wentylacji A, pokazywał aktualny stan baterii dla poszczególnych </w:t>
            </w:r>
            <w:r w:rsidR="0CF6204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bezprzewodowych</w:t>
            </w:r>
            <w:r w:rsidR="5B04BAD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siłowników </w:t>
            </w:r>
            <w:r w:rsidR="154F7B9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termostatycznych zaworów grzejnikowych. </w:t>
            </w:r>
          </w:p>
        </w:tc>
      </w:tr>
    </w:tbl>
    <w:p w14:paraId="2EF9C90E" w14:textId="4B562C08" w:rsidR="447EFDA5" w:rsidRPr="00486BF2" w:rsidRDefault="447EFDA5">
      <w:pPr>
        <w:rPr>
          <w:rFonts w:asciiTheme="minorHAnsi" w:hAnsiTheme="minorHAnsi" w:cstheme="minorHAnsi"/>
        </w:rPr>
      </w:pPr>
    </w:p>
    <w:p w14:paraId="3AE1131F" w14:textId="15E38F90" w:rsidR="00FF74AE" w:rsidRPr="00486BF2" w:rsidRDefault="00FF74AE">
      <w:pPr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  <w:szCs w:val="28"/>
        </w:rPr>
      </w:pPr>
    </w:p>
    <w:p w14:paraId="724CEBC2" w14:textId="04F3E1E6" w:rsidR="00C235BA" w:rsidRPr="00486BF2" w:rsidRDefault="00C235BA" w:rsidP="447EFDA5">
      <w:pPr>
        <w:pStyle w:val="Podtytu"/>
        <w:rPr>
          <w:rStyle w:val="Domylnaczcionkaakapitu1"/>
          <w:rFonts w:cstheme="minorHAnsi"/>
        </w:rPr>
      </w:pPr>
      <w:r w:rsidRPr="00486BF2">
        <w:rPr>
          <w:rStyle w:val="Domylnaczcionkaakapitu1"/>
          <w:rFonts w:eastAsia="Calibri Light" w:cstheme="minorHAnsi"/>
        </w:rPr>
        <w:t xml:space="preserve">Tabela 2. Wymagania </w:t>
      </w:r>
      <w:r w:rsidR="00DD6988" w:rsidRPr="00486BF2">
        <w:rPr>
          <w:rStyle w:val="Domylnaczcionkaakapitu1"/>
          <w:rFonts w:eastAsia="Calibri Light" w:cstheme="minorHAnsi"/>
        </w:rPr>
        <w:t xml:space="preserve">Obligatoryjne </w:t>
      </w:r>
      <w:r w:rsidRPr="00486BF2">
        <w:rPr>
          <w:rStyle w:val="Domylnaczcionkaakapitu1"/>
          <w:rFonts w:eastAsia="Calibri Light" w:cstheme="minorHAnsi"/>
        </w:rPr>
        <w:t xml:space="preserve">dla </w:t>
      </w:r>
      <w:r w:rsidR="650F19A8" w:rsidRPr="00486BF2">
        <w:rPr>
          <w:rStyle w:val="Domylnaczcionkaakapitu1"/>
          <w:rFonts w:eastAsia="Calibri Light" w:cstheme="minorHAnsi"/>
        </w:rPr>
        <w:t>C</w:t>
      </w:r>
      <w:r w:rsidR="00AB188C" w:rsidRPr="00486BF2">
        <w:rPr>
          <w:rStyle w:val="Domylnaczcionkaakapitu1"/>
          <w:rFonts w:eastAsia="Calibri Light" w:cstheme="minorHAnsi"/>
        </w:rPr>
        <w:t>entrali wentylacyjnej</w:t>
      </w:r>
      <w:r w:rsidR="24585697" w:rsidRPr="00486BF2">
        <w:rPr>
          <w:rStyle w:val="Domylnaczcionkaakapitu1"/>
          <w:rFonts w:eastAsia="Calibri Light" w:cstheme="minorHAnsi"/>
        </w:rPr>
        <w:t xml:space="preserve"> A</w:t>
      </w:r>
      <w:r w:rsidR="004715D2" w:rsidRPr="00486BF2">
        <w:rPr>
          <w:rStyle w:val="Domylnaczcionkaakapitu1"/>
          <w:rFonts w:eastAsia="Calibri Light" w:cstheme="minorHAnsi"/>
        </w:rPr>
        <w:t xml:space="preserve"> w Działaniu</w:t>
      </w:r>
      <w:r w:rsidR="00A7108B" w:rsidRPr="00486BF2">
        <w:rPr>
          <w:rStyle w:val="Domylnaczcionkaakapitu1"/>
          <w:rFonts w:eastAsia="Calibri Light" w:cstheme="minorHAnsi"/>
        </w:rPr>
        <w:t xml:space="preserve"> 1: „Wentylacja sal lekcyjnych”</w:t>
      </w:r>
    </w:p>
    <w:tbl>
      <w:tblPr>
        <w:tblW w:w="5193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703"/>
        <w:gridCol w:w="1994"/>
        <w:gridCol w:w="9845"/>
      </w:tblGrid>
      <w:tr w:rsidR="003F2020" w:rsidRPr="00486BF2" w14:paraId="5CC46C9A" w14:textId="77777777" w:rsidTr="6F14AF9E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10E3D4" w14:textId="75B2266A" w:rsidR="003F2020" w:rsidRPr="00486BF2" w:rsidRDefault="003F2020" w:rsidP="003F2020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L.P.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00F6AF" w14:textId="4E789510" w:rsidR="003F2020" w:rsidRPr="00486BF2" w:rsidRDefault="003F2020" w:rsidP="003F2020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pl-PL"/>
              </w:rPr>
              <w:t>Kategoria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47A07" w14:textId="02FB57AA" w:rsidR="003F2020" w:rsidRPr="00486BF2" w:rsidRDefault="003F2020" w:rsidP="003F2020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Nazwa Wymagania Obligatoryjnego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CA524F" w14:textId="7F5EC7DB" w:rsidR="003F2020" w:rsidRPr="00486BF2" w:rsidRDefault="003F2020" w:rsidP="003F2020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Opis Wymagania Obligatoryjnego</w:t>
            </w:r>
          </w:p>
        </w:tc>
      </w:tr>
      <w:tr w:rsidR="003F2020" w:rsidRPr="00486BF2" w14:paraId="42DCA7C8" w14:textId="77777777" w:rsidTr="6F14AF9E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E0E9B" w14:textId="1CEE2A78" w:rsidR="003F2020" w:rsidRPr="00486BF2" w:rsidRDefault="003F2020" w:rsidP="003F2020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2.1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53396E" w14:textId="4525D6B1" w:rsidR="003F2020" w:rsidRPr="00486BF2" w:rsidRDefault="003F2020" w:rsidP="4530C8F7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16F6E473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F2B17" w14:textId="0AC66420" w:rsidR="003F2020" w:rsidRPr="00486BF2" w:rsidRDefault="003F2020" w:rsidP="447EFDA5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Zgodność </w:t>
            </w:r>
            <w:r w:rsidR="48D5606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 Dyrektywą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Ecodesign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51468" w14:textId="5ED8B927" w:rsidR="003F2020" w:rsidRPr="00486BF2" w:rsidRDefault="003F2020" w:rsidP="376B50F3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00D66A8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zaprojektowania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 wykonania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FF0000"/>
                <w:sz w:val="22"/>
                <w:szCs w:val="22"/>
                <w:lang w:eastAsia="pl-PL"/>
              </w:rPr>
              <w:t xml:space="preserve"> </w:t>
            </w:r>
            <w:r w:rsidR="687DE1E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entrali we</w:t>
            </w:r>
            <w:r w:rsidR="687DE1E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ntylacyjnej</w:t>
            </w:r>
            <w:r w:rsidR="7FD3BAA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687DE1E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wchodzącej w skład S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ystemu wentylacji </w:t>
            </w:r>
            <w:r w:rsidR="4A9D9A8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zgodnie z obowiązującymi przepisami zawartymi w Rozporządzeniu Komisji (UE) nr 1253/14 oraz Rozporządzeniu Delegowanym Komisji (UE) 1254/14. W przypadku opublikowania recastu ww. rozporządzeń </w:t>
            </w:r>
            <w:r w:rsidR="00DD698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(aktów prawnych zastępujących wskazane rozporządzenia)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nowe przepisy są nadrzędne w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przypadku rozbieżności z zapisami wymagań określonych w niniejszym Załączniku.</w:t>
            </w:r>
          </w:p>
        </w:tc>
      </w:tr>
      <w:tr w:rsidR="003F2020" w:rsidRPr="00486BF2" w14:paraId="31048C0E" w14:textId="77777777" w:rsidTr="6F14AF9E">
        <w:trPr>
          <w:trHeight w:val="1056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8729DB" w14:textId="3FABF914" w:rsidR="003F2020" w:rsidRPr="00486BF2" w:rsidRDefault="003F2020" w:rsidP="003F2020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2.2 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DB590" w14:textId="15544AB9" w:rsidR="003F2020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5C4284A2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0B2AA8" w14:textId="77777777" w:rsidR="003F2020" w:rsidRPr="00486BF2" w:rsidRDefault="003F2020" w:rsidP="003F2020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Wentylatory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0449A" w14:textId="4C42FC22" w:rsidR="003F2020" w:rsidRPr="00486BF2" w:rsidRDefault="003F2020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</w:t>
            </w:r>
            <w:r w:rsidR="006507D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wymaga, aby</w:t>
            </w:r>
            <w:r w:rsidR="04D66F0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zastosowane w C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entrali wentylacyjnej</w:t>
            </w:r>
            <w:r w:rsidR="4A82167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wentylatory sterowane były bezstopniowo oraz wyposażone zostały we wbudowany lub zewnętrzny układ, umożliwiający utrzymanie stałego strumienia powietrza niezależnie od zmiennych oporów występujących na instalacji oraz w urządzeniu tzw. stały przepływ (z ang. „</w:t>
            </w:r>
            <w:r w:rsidRPr="00486BF2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eastAsia="pl-PL"/>
              </w:rPr>
              <w:t>constant flow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”).</w:t>
            </w:r>
          </w:p>
        </w:tc>
      </w:tr>
      <w:tr w:rsidR="00C5475A" w:rsidRPr="00486BF2" w14:paraId="1308034D" w14:textId="77777777" w:rsidTr="6F14AF9E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91C150" w14:textId="77FBC65C" w:rsidR="00C5475A" w:rsidRPr="00486BF2" w:rsidRDefault="4891E524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2.</w:t>
            </w:r>
            <w:r w:rsidR="00873169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B1FE50" w14:textId="011A77CC" w:rsidR="00C5475A" w:rsidRPr="00486BF2" w:rsidRDefault="012D3EA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6CEB3E77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76449C" w14:textId="77C018F0" w:rsidR="00C5475A" w:rsidRPr="00486BF2" w:rsidRDefault="7BF6A7B6" w:rsidP="315218B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Zestaw filtrów powietrza nawiewanego do Sali lekcyjnej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33170D" w14:textId="4C67358F" w:rsidR="00C5475A" w:rsidRPr="00486BF2" w:rsidRDefault="4992C37B" w:rsidP="486C5CEF">
            <w:pPr>
              <w:pStyle w:val="Normalny1"/>
              <w:spacing w:before="0" w:line="240" w:lineRule="auto"/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</w:t>
            </w:r>
            <w:r w:rsidR="227E24A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Centrala wentylacyjna</w:t>
            </w:r>
            <w:r w:rsidR="7F1D039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227E24A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została </w:t>
            </w:r>
            <w:r w:rsidR="227E24A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wyposażona w zesta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 filtrów powietrza nawiewanego, umożliwiający</w:t>
            </w:r>
            <w:r w:rsidR="6203061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filtrację powietrza zewnętrznego, charakteryzując</w:t>
            </w:r>
            <w:r w:rsidR="6C7E912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ą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się zanieczyszczenie</w:t>
            </w:r>
            <w:r w:rsidR="6E40852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m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py</w:t>
            </w:r>
            <w:r w:rsidR="74AA7B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łem PM2.5 większ</w:t>
            </w:r>
            <w:r w:rsidR="6758D78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="74AA7B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niż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15 µg/m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  <w:lang w:eastAsia="pl-PL"/>
              </w:rPr>
              <w:t>3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 PM10 </w:t>
            </w:r>
            <w:r w:rsidR="74AA7B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większ</w:t>
            </w:r>
            <w:r w:rsidR="5E53565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="74AA7B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niż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30 µg/m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  <w:lang w:eastAsia="pl-PL"/>
              </w:rPr>
              <w:t>3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do poziomu dla powietrza nawiewanego</w:t>
            </w:r>
            <w:r w:rsidR="0DD94B6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charakteryzującą się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zanieczyszczenie</w:t>
            </w:r>
            <w:r w:rsidR="380AF1A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m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pyłem PM2.5</w:t>
            </w:r>
            <w:r w:rsidR="469DEAE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74AA7B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niższ</w:t>
            </w:r>
            <w:r w:rsidR="44ABAF7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="74AA7B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bądź równ</w:t>
            </w:r>
            <w:r w:rsidR="097448D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7,5 µg/m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  <w:lang w:eastAsia="pl-PL"/>
              </w:rPr>
              <w:t>3</w:t>
            </w:r>
            <w:r w:rsidR="74AA7B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 PM10 niższ</w:t>
            </w:r>
            <w:r w:rsidR="5222BD8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="74AA7B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bądź równ</w:t>
            </w:r>
            <w:r w:rsidR="1A02568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="74AA7B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15 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µg/m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  <w:lang w:eastAsia="pl-PL"/>
              </w:rPr>
              <w:t>3</w:t>
            </w:r>
            <w:r w:rsidR="57DE5A8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  <w:lang w:eastAsia="pl-PL"/>
              </w:rPr>
              <w:t xml:space="preserve"> </w:t>
            </w:r>
            <w:r w:rsidR="34B4237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przebadany </w:t>
            </w:r>
            <w:r w:rsidR="57DE5A80" w:rsidRPr="00486BF2">
              <w:rPr>
                <w:rFonts w:asciiTheme="minorHAnsi" w:eastAsia="Calibri" w:hAnsiTheme="minorHAnsi" w:cstheme="minorHAnsi"/>
                <w:sz w:val="22"/>
                <w:szCs w:val="22"/>
              </w:rPr>
              <w:t>zgodnie z PN-EN ISO 16890-1:2017-01 (lub równoważną).</w:t>
            </w:r>
          </w:p>
        </w:tc>
      </w:tr>
      <w:tr w:rsidR="003F2020" w:rsidRPr="00486BF2" w14:paraId="6A07EB35" w14:textId="77777777" w:rsidTr="6F14AF9E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34CB4C" w14:textId="27AD0B66" w:rsidR="003F2020" w:rsidRPr="00486BF2" w:rsidRDefault="1D82D926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2.</w:t>
            </w:r>
            <w:r w:rsidR="3AB49788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680BBC" w14:textId="466C4D91" w:rsidR="003F2020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7F83B96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96FF12" w14:textId="04E73415" w:rsidR="003F2020" w:rsidRPr="00486BF2" w:rsidRDefault="003F2020" w:rsidP="55C69F1B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System antyzamrożeniowy</w:t>
            </w:r>
            <w:r w:rsidR="446793D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układu odzysku ciepła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40BDD" w14:textId="09AFEC14" w:rsidR="003F2020" w:rsidRPr="00486BF2" w:rsidRDefault="003F2020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</w:t>
            </w:r>
            <w:r w:rsidR="006507D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wymaga, aby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Centrala wen</w:t>
            </w:r>
            <w:r w:rsidR="00D00D9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tylacyjna</w:t>
            </w:r>
            <w:r w:rsidR="7E552DE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00D00D9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została wyposażona w S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ystem antyzamrożeniowy</w:t>
            </w:r>
            <w:r w:rsidR="636151A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układu odzysku ciepła, uniemożliwiający jego zamarznięcie. </w:t>
            </w:r>
          </w:p>
        </w:tc>
      </w:tr>
      <w:tr w:rsidR="003F2020" w:rsidRPr="00486BF2" w14:paraId="00768F61" w14:textId="77777777" w:rsidTr="6F14AF9E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D74CDC" w14:textId="349B1981" w:rsidR="003F2020" w:rsidRPr="00486BF2" w:rsidRDefault="1D82D926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2.</w:t>
            </w:r>
            <w:r w:rsidR="3AB49788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AC7061" w14:textId="09DB0498" w:rsidR="003F2020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0C50391D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03EFC" w14:textId="7674EB56" w:rsidR="003F2020" w:rsidRPr="00486BF2" w:rsidRDefault="00BC71C8" w:rsidP="003F2020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Nies</w:t>
            </w:r>
            <w:r w:rsidR="003F2020"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zczelność zewnętrzna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5D2C3A" w14:textId="26A65519" w:rsidR="003F2020" w:rsidRPr="00486BF2" w:rsidRDefault="003F2020" w:rsidP="376B50F3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</w:t>
            </w:r>
            <w:r w:rsidR="006507D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wymaga, aby</w:t>
            </w:r>
            <w:r w:rsidR="58D0F9D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C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entrala wentylacyjna</w:t>
            </w:r>
            <w:r w:rsidR="177CD8F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charakteryzowała się </w:t>
            </w:r>
            <w:r w:rsidR="00D66A8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nie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szczelnością zewnętrzną nie większą niż 2%, zgodnie z PN-EN 13141-7</w:t>
            </w:r>
            <w:r w:rsidR="00DD698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0DD698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(lub równoważną)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  <w:r w:rsidR="70A7F6E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Badania należy przeprowadzić zgodnie z obowiązującymi przepisami.</w:t>
            </w:r>
          </w:p>
        </w:tc>
      </w:tr>
      <w:tr w:rsidR="003F2020" w:rsidRPr="00486BF2" w14:paraId="0EC0C86A" w14:textId="77777777" w:rsidTr="6F14AF9E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73BB3" w14:textId="3D2E2E59" w:rsidR="003F2020" w:rsidRPr="00486BF2" w:rsidRDefault="1D82D926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2.</w:t>
            </w:r>
            <w:r w:rsidR="012B906C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6A3C77" w14:textId="2F36F6BE" w:rsidR="003F2020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2163DF3B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E5888" w14:textId="26E65819" w:rsidR="003F2020" w:rsidRPr="00486BF2" w:rsidRDefault="00BC71C8" w:rsidP="003F2020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Nies</w:t>
            </w:r>
            <w:r w:rsidR="003F2020"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zczelność wewnętrzna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70ED4" w14:textId="401450CC" w:rsidR="003F2020" w:rsidRPr="00486BF2" w:rsidRDefault="003F2020" w:rsidP="35EB4558">
            <w:pPr>
              <w:pStyle w:val="Normalny1"/>
              <w:spacing w:before="0" w:line="240" w:lineRule="auto"/>
              <w:rPr>
                <w:rFonts w:asciiTheme="minorHAnsi" w:hAnsiTheme="minorHAnsi" w:cstheme="minorBidi"/>
              </w:rPr>
            </w:pPr>
            <w:r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Zamawiający </w:t>
            </w:r>
            <w:r w:rsidR="006507D1"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wymaga, aby</w:t>
            </w:r>
            <w:r w:rsidR="58D0F9D1"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C</w:t>
            </w:r>
            <w:r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entrala wentylacyjna</w:t>
            </w:r>
            <w:r w:rsidR="2735AAD9"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charakteryzowała się </w:t>
            </w:r>
            <w:r w:rsidR="00D66A89"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nie</w:t>
            </w:r>
            <w:r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szczelnością wewnętrzną nie większą niż </w:t>
            </w:r>
            <w:ins w:id="6" w:author="Autor">
              <w:r w:rsidR="4E7D1EB0" w:rsidRPr="35EB4558">
                <w:rPr>
                  <w:rStyle w:val="Domylnaczcionkaakapitu1"/>
                  <w:rFonts w:asciiTheme="minorHAnsi" w:hAnsiTheme="minorHAnsi" w:cstheme="minorBidi"/>
                  <w:color w:val="000000" w:themeColor="text1"/>
                  <w:sz w:val="22"/>
                  <w:szCs w:val="22"/>
                  <w:lang w:eastAsia="pl-PL"/>
                </w:rPr>
                <w:t>5</w:t>
              </w:r>
            </w:ins>
            <w:del w:id="7" w:author="Autor">
              <w:r w:rsidRPr="35EB4558" w:rsidDel="003F2020">
                <w:rPr>
                  <w:rStyle w:val="Domylnaczcionkaakapitu1"/>
                  <w:rFonts w:asciiTheme="minorHAnsi" w:hAnsiTheme="minorHAnsi" w:cstheme="minorBidi"/>
                  <w:color w:val="000000" w:themeColor="text1"/>
                  <w:sz w:val="22"/>
                  <w:szCs w:val="22"/>
                  <w:lang w:eastAsia="pl-PL"/>
                </w:rPr>
                <w:delText>2</w:delText>
              </w:r>
            </w:del>
            <w:r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% zgodnie z PN-EN 13141-7</w:t>
            </w:r>
            <w:r w:rsidR="00DD6988"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0DD6988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(lub równoważną)</w:t>
            </w:r>
            <w:r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.</w:t>
            </w:r>
            <w:r w:rsidR="2C81B7FB"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Badania należy przeprowadzić zgodnie z obowiązującymi przepisami.</w:t>
            </w:r>
          </w:p>
        </w:tc>
      </w:tr>
      <w:tr w:rsidR="003F2020" w:rsidRPr="00486BF2" w14:paraId="0AE30425" w14:textId="77777777" w:rsidTr="6F14AF9E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8A16F5" w14:textId="2FB4E6EC" w:rsidR="003F2020" w:rsidRPr="00486BF2" w:rsidRDefault="1D82D926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lastRenderedPageBreak/>
              <w:t>2.</w:t>
            </w:r>
            <w:r w:rsidR="6708C890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F7C7C" w14:textId="45B7E36C" w:rsidR="003F2020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30895E2B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7785D4" w14:textId="30A27507" w:rsidR="003F2020" w:rsidRPr="00486BF2" w:rsidRDefault="003F2020" w:rsidP="003F2020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Hałas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55D542" w14:textId="4A0BB65D" w:rsidR="003F2020" w:rsidRPr="00486BF2" w:rsidRDefault="003F2020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</w:t>
            </w:r>
            <w:r w:rsidR="0FF6F2A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wymaga,</w:t>
            </w:r>
            <w:r w:rsidR="29DC58B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aby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poziom mocy akustycznej (LWA)</w:t>
            </w:r>
            <w:r w:rsidR="1826CB3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zmierzony dla maksymalnego strumienia powietrza wentylacyjnego,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emitowany przez obudowę Centrali wentylacyjnej</w:t>
            </w:r>
            <w:r w:rsidR="222EE9F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był nie większy niż 40 dB. Badania należy przeprowadzić zgodnie z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obowiązującymi </w:t>
            </w:r>
            <w:r w:rsidR="6175E86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przepisami.</w:t>
            </w:r>
          </w:p>
        </w:tc>
      </w:tr>
      <w:tr w:rsidR="003F2020" w:rsidRPr="00486BF2" w14:paraId="5A8181A2" w14:textId="77777777" w:rsidTr="6F14AF9E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ECB0D" w14:textId="3E5FE454" w:rsidR="003F2020" w:rsidRPr="00486BF2" w:rsidRDefault="003F2020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2.</w:t>
            </w:r>
            <w:r w:rsidR="5CE94ACD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0A1D1" w14:textId="0396BFCD" w:rsidR="003F2020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1609280C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C9E94" w14:textId="61FB6A81" w:rsidR="003F2020" w:rsidRPr="00486BF2" w:rsidRDefault="003F2020" w:rsidP="55C69F1B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Obejście odzysku ciepła 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BC4A77" w14:textId="7FC73C7C" w:rsidR="003F2020" w:rsidRPr="00486BF2" w:rsidRDefault="003F2020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przypadku zastosowania wymienników krzyżowych lub przeciwprądowych zamawiający </w:t>
            </w:r>
            <w:r w:rsidR="006507D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wymaga, aby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4629C91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entrala wentylacyjna</w:t>
            </w:r>
            <w:r w:rsidR="1F5E361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posiadała szczelne obejście odzysku ciepła. </w:t>
            </w:r>
          </w:p>
        </w:tc>
      </w:tr>
      <w:tr w:rsidR="003F2020" w:rsidRPr="00486BF2" w14:paraId="515E6364" w14:textId="77777777" w:rsidTr="6F14AF9E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9C03DF" w14:textId="19685650" w:rsidR="003F2020" w:rsidRPr="00486BF2" w:rsidRDefault="003F2020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2.</w:t>
            </w:r>
            <w:r w:rsidR="47721CB1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4D7E17" w14:textId="06329E9D" w:rsidR="003F2020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68826013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B30C4" w14:textId="6A6398F5" w:rsidR="003F2020" w:rsidRPr="00486BF2" w:rsidRDefault="003F2020" w:rsidP="003F2020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Instrukcja obsługi 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BAA525" w14:textId="15B1CE24" w:rsidR="003F2020" w:rsidRPr="00486BF2" w:rsidRDefault="003F2020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247E269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aby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opracowan</w:t>
            </w:r>
            <w:r w:rsidR="101993D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="750ACA5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została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instrukcj</w:t>
            </w:r>
            <w:r w:rsidR="30188AA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obsługi </w:t>
            </w:r>
            <w:r w:rsidR="0274575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entrali w</w:t>
            </w:r>
            <w:r w:rsidR="00074C3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entylacyjnej</w:t>
            </w:r>
            <w:r w:rsidR="64F399F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00074C3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języku polskim.</w:t>
            </w:r>
          </w:p>
        </w:tc>
      </w:tr>
      <w:tr w:rsidR="003F2020" w:rsidRPr="00486BF2" w14:paraId="34F2CB23" w14:textId="77777777" w:rsidTr="6F14AF9E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6829ED" w14:textId="613DF047" w:rsidR="003F2020" w:rsidRPr="00486BF2" w:rsidRDefault="003F2020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2.1</w:t>
            </w:r>
            <w:r w:rsidR="70F85F1D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D3765" w14:textId="6F7DC38F" w:rsidR="003F2020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38EFDFA2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E316C6" w14:textId="37192B3C" w:rsidR="003F2020" w:rsidRPr="00486BF2" w:rsidRDefault="003F2020" w:rsidP="003F2020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Instrukcja montażu i uruchomienia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ED9827" w14:textId="31A7090A" w:rsidR="003F2020" w:rsidRPr="00486BF2" w:rsidRDefault="003F2020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6337A94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aby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opracowan</w:t>
            </w:r>
            <w:r w:rsidR="56DA112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C627BE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została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instrukcj</w:t>
            </w:r>
            <w:r w:rsidR="1C3C591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montażu i uruchomienia </w:t>
            </w:r>
            <w:r w:rsidR="7942073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entrali</w:t>
            </w:r>
            <w:r w:rsidR="2FA5545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wentylacyjnej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języku polskim. </w:t>
            </w:r>
          </w:p>
        </w:tc>
      </w:tr>
      <w:tr w:rsidR="003F2020" w:rsidRPr="00486BF2" w14:paraId="3B22AB02" w14:textId="77777777" w:rsidTr="6F14AF9E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A7BE05" w14:textId="70128C1D" w:rsidR="003F2020" w:rsidRPr="00486BF2" w:rsidRDefault="003F2020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2.1</w:t>
            </w:r>
            <w:r w:rsidR="364C0C12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31C38C" w14:textId="09CD0DC9" w:rsidR="003F2020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619E76D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27A3C2" w14:textId="3E6E46C1" w:rsidR="003F2020" w:rsidRPr="00486BF2" w:rsidRDefault="003F2020" w:rsidP="55C69F1B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Odprowadzenie skroplin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C21169" w14:textId="13AB7E95" w:rsidR="003F2020" w:rsidRPr="00486BF2" w:rsidRDefault="480D6CFB" w:rsidP="6F14AF9E">
            <w:pPr>
              <w:pStyle w:val="Normalny1"/>
              <w:spacing w:before="0" w:line="240" w:lineRule="auto"/>
              <w:rPr>
                <w:rFonts w:asciiTheme="minorHAnsi" w:hAnsiTheme="minorHAnsi" w:cstheme="minorBidi"/>
                <w:color w:val="000000"/>
                <w:sz w:val="22"/>
                <w:szCs w:val="22"/>
                <w:lang w:eastAsia="pl-PL"/>
              </w:rPr>
            </w:pPr>
            <w:r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W przypadku gdy C</w:t>
            </w:r>
            <w:r w:rsidR="003F2020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entrala </w:t>
            </w:r>
            <w:r w:rsidR="00074C3A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wentylacyjna</w:t>
            </w:r>
            <w:r w:rsidR="451B523A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00074C3A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03F2020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wymaga odprowadzenie skroplin z urządzenia, Zamawiający </w:t>
            </w:r>
            <w:r w:rsidR="006507D1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wymaga, aby</w:t>
            </w:r>
            <w:r w:rsidR="003F2020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Wykonawca</w:t>
            </w:r>
            <w:r w:rsidR="45CF1EFC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003F2020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wykonał odprowadzenie</w:t>
            </w:r>
            <w:ins w:id="8" w:author="Autor">
              <w:r w:rsidR="4C3ACF86" w:rsidRPr="6F14AF9E">
                <w:rPr>
                  <w:rStyle w:val="Domylnaczcionkaakapitu1"/>
                  <w:rFonts w:asciiTheme="minorHAnsi" w:hAnsiTheme="minorHAnsi" w:cstheme="minorBidi"/>
                  <w:color w:val="000000" w:themeColor="text1"/>
                  <w:sz w:val="22"/>
                  <w:szCs w:val="22"/>
                  <w:lang w:eastAsia="pl-PL"/>
                </w:rPr>
                <w:t xml:space="preserve"> albo</w:t>
              </w:r>
            </w:ins>
            <w:r w:rsidR="003F2020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do zbiornika</w:t>
            </w:r>
            <w:r w:rsidR="437E43D1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003F2020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z możliwością jego łatwego </w:t>
            </w:r>
            <w:r w:rsidR="4604AEB8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opróżnienia</w:t>
            </w:r>
            <w:ins w:id="9" w:author="Autor">
              <w:r w:rsidR="085EFA56" w:rsidRPr="6F14AF9E">
                <w:rPr>
                  <w:rStyle w:val="Domylnaczcionkaakapitu1"/>
                  <w:rFonts w:asciiTheme="minorHAnsi" w:hAnsiTheme="minorHAnsi" w:cstheme="minorBidi"/>
                  <w:color w:val="000000" w:themeColor="text1"/>
                  <w:sz w:val="22"/>
                  <w:szCs w:val="22"/>
                  <w:lang w:eastAsia="pl-PL"/>
                </w:rPr>
                <w:t xml:space="preserve"> lub do odpływu kanalizacji z odpowiednim zasyfonowaniem</w:t>
              </w:r>
            </w:ins>
            <w:r w:rsidR="003F2020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  <w:ins w:id="10" w:author="Autor">
              <w:r w:rsidR="06B2522D" w:rsidRPr="6F14AF9E">
                <w:rPr>
                  <w:rStyle w:val="Domylnaczcionkaakapitu1"/>
                  <w:rFonts w:asciiTheme="minorHAnsi" w:hAnsiTheme="minorHAnsi" w:cstheme="minorBidi"/>
                  <w:color w:val="000000" w:themeColor="text1"/>
                  <w:sz w:val="22"/>
                  <w:szCs w:val="22"/>
                  <w:lang w:eastAsia="pl-PL"/>
                </w:rPr>
                <w:t xml:space="preserve">W przypadku zastosowania rozwiązania ze zbiornikiem konsendatu </w:t>
              </w:r>
            </w:ins>
            <w:del w:id="11" w:author="Autor">
              <w:r w:rsidR="60111945" w:rsidRPr="6F14AF9E" w:rsidDel="003F2020">
                <w:rPr>
                  <w:rStyle w:val="Domylnaczcionkaakapitu1"/>
                  <w:rFonts w:asciiTheme="minorHAnsi" w:hAnsiTheme="minorHAnsi" w:cstheme="minorBidi"/>
                  <w:color w:val="000000" w:themeColor="text1"/>
                  <w:sz w:val="22"/>
                  <w:szCs w:val="22"/>
                  <w:lang w:eastAsia="pl-PL"/>
                </w:rPr>
                <w:delText>Z</w:delText>
              </w:r>
            </w:del>
            <w:ins w:id="12" w:author="Autor">
              <w:r w:rsidR="4A211429" w:rsidRPr="6F14AF9E">
                <w:rPr>
                  <w:rStyle w:val="Domylnaczcionkaakapitu1"/>
                  <w:rFonts w:asciiTheme="minorHAnsi" w:hAnsiTheme="minorHAnsi" w:cstheme="minorBidi"/>
                  <w:color w:val="000000" w:themeColor="text1"/>
                  <w:sz w:val="22"/>
                  <w:szCs w:val="22"/>
                  <w:lang w:eastAsia="pl-PL"/>
                </w:rPr>
                <w:t>z</w:t>
              </w:r>
            </w:ins>
            <w:r w:rsidR="003F2020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amawiający </w:t>
            </w:r>
            <w:r w:rsidR="006507D1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wymaga, aby</w:t>
            </w:r>
            <w:r w:rsidR="003F2020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pojemność zbiornika dostosowana była do możli</w:t>
            </w:r>
            <w:r w:rsidR="437E43D1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wej produkcji skroplin w ciągu </w:t>
            </w:r>
            <w:r w:rsidR="00251FE2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3</w:t>
            </w:r>
            <w:r w:rsidR="00074C3A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 </w:t>
            </w:r>
            <w:r w:rsidR="003F2020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dni. </w:t>
            </w:r>
          </w:p>
        </w:tc>
      </w:tr>
    </w:tbl>
    <w:p w14:paraId="2B3E9A2B" w14:textId="653FD7CD" w:rsidR="00B56435" w:rsidRPr="00486BF2" w:rsidRDefault="00B56435">
      <w:pPr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  <w:szCs w:val="28"/>
        </w:rPr>
      </w:pPr>
    </w:p>
    <w:p w14:paraId="5D46CA75" w14:textId="72945EFA" w:rsidR="00251FE2" w:rsidRPr="00486BF2" w:rsidRDefault="00251FE2">
      <w:pPr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  <w:szCs w:val="28"/>
        </w:rPr>
      </w:pPr>
    </w:p>
    <w:p w14:paraId="014071E4" w14:textId="26022AFD" w:rsidR="00AB188C" w:rsidRPr="00486BF2" w:rsidRDefault="00A7108B" w:rsidP="00555EC2">
      <w:pPr>
        <w:pStyle w:val="Podtytu"/>
        <w:rPr>
          <w:rStyle w:val="Domylnaczcionkaakapitu1"/>
          <w:rFonts w:eastAsia="Calibri Light" w:cstheme="minorHAnsi"/>
        </w:rPr>
      </w:pPr>
      <w:r w:rsidRPr="00486BF2">
        <w:rPr>
          <w:rStyle w:val="Domylnaczcionkaakapitu1"/>
          <w:rFonts w:eastAsia="Calibri Light" w:cstheme="minorHAnsi"/>
        </w:rPr>
        <w:t>Tabela 3</w:t>
      </w:r>
      <w:r w:rsidR="00AB188C" w:rsidRPr="00486BF2">
        <w:rPr>
          <w:rStyle w:val="Domylnaczcionkaakapitu1"/>
          <w:rFonts w:eastAsia="Calibri Light" w:cstheme="minorHAnsi"/>
        </w:rPr>
        <w:t xml:space="preserve">. Wymagania obligatoryjne dla </w:t>
      </w:r>
      <w:r w:rsidR="004715D2" w:rsidRPr="00486BF2">
        <w:rPr>
          <w:rStyle w:val="Domylnaczcionkaakapitu1"/>
          <w:rFonts w:eastAsia="Calibri Light" w:cstheme="minorHAnsi"/>
        </w:rPr>
        <w:t>Systemu automatyki</w:t>
      </w:r>
      <w:r w:rsidR="2756D5A4" w:rsidRPr="00486BF2">
        <w:rPr>
          <w:rStyle w:val="Domylnaczcionkaakapitu1"/>
          <w:rFonts w:eastAsia="Calibri Light" w:cstheme="minorHAnsi"/>
        </w:rPr>
        <w:t xml:space="preserve"> A</w:t>
      </w:r>
      <w:r w:rsidR="004715D2" w:rsidRPr="00486BF2">
        <w:rPr>
          <w:rStyle w:val="Domylnaczcionkaakapitu1"/>
          <w:rFonts w:eastAsia="Calibri Light" w:cstheme="minorHAnsi"/>
        </w:rPr>
        <w:t xml:space="preserve"> w Działaniu</w:t>
      </w:r>
      <w:r w:rsidRPr="00486BF2">
        <w:rPr>
          <w:rStyle w:val="Domylnaczcionkaakapitu1"/>
          <w:rFonts w:eastAsia="Calibri Light" w:cstheme="minorHAnsi"/>
        </w:rPr>
        <w:t xml:space="preserve"> 1: „Wentylacja sal lekcyjnych”</w:t>
      </w:r>
    </w:p>
    <w:tbl>
      <w:tblPr>
        <w:tblW w:w="5207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"/>
        <w:gridCol w:w="1702"/>
        <w:gridCol w:w="1997"/>
        <w:gridCol w:w="9883"/>
      </w:tblGrid>
      <w:tr w:rsidR="00B66403" w:rsidRPr="00486BF2" w14:paraId="55000BD0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394FDA" w14:textId="77777777" w:rsidR="00B66403" w:rsidRPr="00486BF2" w:rsidRDefault="00B66403" w:rsidP="00B66403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B91497" w14:textId="77777777" w:rsidR="00B66403" w:rsidRPr="00486BF2" w:rsidRDefault="00B66403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Kategoria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7E01C" w14:textId="77777777" w:rsidR="00B66403" w:rsidRPr="00486BF2" w:rsidRDefault="00B66403" w:rsidP="00B66403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Nazwa Wymagania Obligatoryjnego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3D8ABB" w14:textId="77777777" w:rsidR="00B66403" w:rsidRPr="00486BF2" w:rsidRDefault="00B66403" w:rsidP="00B66403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Opis Wymagania Obligatoryjnego</w:t>
            </w:r>
          </w:p>
        </w:tc>
      </w:tr>
      <w:tr w:rsidR="447EFDA5" w:rsidRPr="00486BF2" w14:paraId="75536E1A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E8987" w14:textId="4DAD85AE" w:rsidR="05FA1CA3" w:rsidRPr="00486BF2" w:rsidRDefault="05FA1CA3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3.1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BFC75" w14:textId="1ED4FCDE" w:rsidR="182C8447" w:rsidRPr="00486BF2" w:rsidRDefault="182C8447" w:rsidP="447EFDA5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60C68" w14:textId="2D5C960C" w:rsidR="182C8447" w:rsidRPr="00486BF2" w:rsidRDefault="182C8447" w:rsidP="00B77190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Programy Systemu automatyki A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8DD00" w14:textId="0F59A563" w:rsidR="182C8447" w:rsidRPr="00486BF2" w:rsidRDefault="7AAEA40E" w:rsidP="00555EC2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automatyki A, obsługiwał następujące Programy Praca, Przerwa, Eco</w:t>
            </w:r>
            <w:r w:rsidR="22A772B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Wakacje</w:t>
            </w:r>
            <w:r w:rsidR="7F35130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  <w:r w:rsidR="348A07A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trybie serwisowym System automatyki</w:t>
            </w:r>
            <w:r w:rsidR="70BE49E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348A07A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ma możliwość uruchomienia dodatkowych Programów: Program Praca Profil oraz Program Praca Manual. </w:t>
            </w:r>
          </w:p>
        </w:tc>
      </w:tr>
      <w:tr w:rsidR="447EFDA5" w:rsidRPr="00486BF2" w14:paraId="52E60426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6681CE" w14:textId="420E3125" w:rsidR="6563E40E" w:rsidRPr="00486BF2" w:rsidRDefault="6563E40E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3.2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1FF60" w14:textId="445EBB71" w:rsidR="0E9AA8EA" w:rsidRPr="00486BF2" w:rsidRDefault="0E9AA8EA" w:rsidP="447EFDA5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EFC067" w14:textId="7D7C40FD" w:rsidR="0E9AA8EA" w:rsidRPr="00486BF2" w:rsidRDefault="225430F6" w:rsidP="55C69F1B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Obsługa Programu Praca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5265D" w14:textId="1A733817" w:rsidR="255A409F" w:rsidRPr="00486BF2" w:rsidRDefault="7F893BA8" w:rsidP="00555EC2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System automatyki A, umożliwiał </w:t>
            </w:r>
            <w:r w:rsidR="788B9E1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realizację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Programu Praca o następujących założeniach</w:t>
            </w:r>
            <w:r w:rsidR="4D7D804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spełniające wymagania Obligatoryjne </w:t>
            </w:r>
            <w:r w:rsidR="7C97F50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3.6-3.</w:t>
            </w:r>
            <w:r w:rsidR="076FE3B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8, 3.10, 5.10, 5.11</w:t>
            </w:r>
            <w:r w:rsidR="4D7D804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 </w:t>
            </w:r>
            <w:r w:rsidR="0C5637A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</w:t>
            </w:r>
            <w:r w:rsidR="6AEF2A8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ymaga</w:t>
            </w:r>
            <w:r w:rsidR="432D0D9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Konkursowe</w:t>
            </w:r>
            <w:r w:rsidR="6AEF2A8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7.1-7.8</w:t>
            </w:r>
            <w:r w:rsidR="618EB57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  <w:tr w:rsidR="447EFDA5" w:rsidRPr="00486BF2" w14:paraId="2BA8F214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D3089" w14:textId="5AA821CF" w:rsidR="5FBCC052" w:rsidRPr="00486BF2" w:rsidRDefault="5FBCC052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3.3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DDF1AB" w14:textId="445EBB71" w:rsidR="447EFDA5" w:rsidRPr="00486BF2" w:rsidRDefault="447EFDA5" w:rsidP="447EFDA5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BAA0A6" w14:textId="64CFC5D0" w:rsidR="447EFDA5" w:rsidRPr="00486BF2" w:rsidRDefault="447EFDA5" w:rsidP="00B77190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Obsługa Programu Pr</w:t>
            </w:r>
            <w:r w:rsidR="15EFFCE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zerwa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CE5C6" w14:textId="2C016215" w:rsidR="00AF195D" w:rsidRPr="00486BF2" w:rsidRDefault="09348462" w:rsidP="447EFDA5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System automatyki A, umożliwiał </w:t>
            </w:r>
            <w:r w:rsidR="150360B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realizację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Programu Pr</w:t>
            </w:r>
            <w:r w:rsidR="5BBA827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zerwa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14977E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dla parametrów przesłanych z Szkolnego systemu zarządzającego</w:t>
            </w:r>
            <w:r w:rsidR="3273A2E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  <w:r w:rsidR="4F9558A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0A43C1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Regulator pomieszczeniowy A</w:t>
            </w:r>
          </w:p>
          <w:p w14:paraId="5A1E38C5" w14:textId="63921DC6" w:rsidR="447EFDA5" w:rsidRPr="00486BF2" w:rsidRDefault="00E66CCC" w:rsidP="447EFDA5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Włączenie Programu Przerwa odbywa się z poziomu Regulatora pomieszczeniowego A. Zamawiający wymaga, aby Program Przerwa uruchamiany był ręcznie z poziomu Regulatora pomieszczeniowego A, natomiast wyłączenie następowało ręcznie po ponownym kliknięciu odpowiedniego przycisku lub po upływie określonego, w Regulatorze pomieszczeniowym A, czasu pracy.</w:t>
            </w:r>
            <w:r w:rsidR="02F9C7D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447EFDA5" w:rsidRPr="00486BF2" w14:paraId="55DA642A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2C879" w14:textId="00814B01" w:rsidR="0880E0CD" w:rsidRPr="00486BF2" w:rsidRDefault="0880E0CD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3.4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1761ED" w14:textId="445EBB71" w:rsidR="447EFDA5" w:rsidRPr="00486BF2" w:rsidRDefault="447EFDA5" w:rsidP="447EFDA5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811F9" w14:textId="7B64804A" w:rsidR="447EFDA5" w:rsidRPr="00486BF2" w:rsidRDefault="447EFDA5" w:rsidP="00B77190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Obsługa Programu </w:t>
            </w:r>
            <w:r w:rsidR="13A9A5B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Eco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070E4" w14:textId="5C9C9535" w:rsidR="6EECA064" w:rsidRPr="00486BF2" w:rsidRDefault="6EECA064" w:rsidP="447EFDA5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System automatyki A, umożliwiał </w:t>
            </w:r>
            <w:r w:rsidR="3F9D54F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realizację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Programu </w:t>
            </w:r>
            <w:r w:rsidR="3529D88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Eco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78A96A9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dla parametrów przesłanych z Szkolnego systemu zarządzającego</w:t>
            </w:r>
            <w:r w:rsidR="5A11EE4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  <w:tr w:rsidR="447EFDA5" w:rsidRPr="00486BF2" w14:paraId="703F3CD8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CCB61F" w14:textId="2C7918A9" w:rsidR="1E363310" w:rsidRPr="00486BF2" w:rsidRDefault="1E363310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3.5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992CD" w14:textId="445EBB71" w:rsidR="447EFDA5" w:rsidRPr="00486BF2" w:rsidRDefault="447EFDA5" w:rsidP="447EFDA5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3DD0D" w14:textId="170EEACC" w:rsidR="447EFDA5" w:rsidRPr="00486BF2" w:rsidRDefault="447EFDA5" w:rsidP="00B77190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Obsługa Programu </w:t>
            </w:r>
            <w:r w:rsidR="52DBFFE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Wakacje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B65543" w14:textId="2355F7BE" w:rsidR="447EFDA5" w:rsidRPr="00486BF2" w:rsidRDefault="61BF4A3C" w:rsidP="447EFDA5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System automatyki A, umożliwiał </w:t>
            </w:r>
            <w:r w:rsidR="5BA115D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realizację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Programu </w:t>
            </w:r>
            <w:r w:rsidR="602ECFA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Wakacje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18F35A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dla parametrów przesłanych z Szkolnego systemu zarządzającego.</w:t>
            </w:r>
          </w:p>
        </w:tc>
      </w:tr>
      <w:tr w:rsidR="447EFDA5" w:rsidRPr="00486BF2" w14:paraId="24017152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DD67A2" w14:textId="0E9107EC" w:rsidR="4D1780C4" w:rsidRPr="00486BF2" w:rsidRDefault="4D1780C4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</w:t>
            </w:r>
            <w:r w:rsidR="39CA8D11"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6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2A7402" w14:textId="79C1C860" w:rsidR="4F2009FF" w:rsidRPr="00486BF2" w:rsidRDefault="1691D690" w:rsidP="55C69F1B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383C28" w14:textId="513B907D" w:rsidR="4F2009FF" w:rsidRPr="00486BF2" w:rsidRDefault="5F1CFAC8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Przegrzewani</w:t>
            </w:r>
            <w:r w:rsidR="1E94323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Sali lekcyjnej</w:t>
            </w:r>
            <w:r w:rsidR="479C20B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dla </w:t>
            </w:r>
            <w:r w:rsidR="02440E2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479C20B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rogramu Praca</w:t>
            </w:r>
          </w:p>
          <w:p w14:paraId="64355DA7" w14:textId="56F8A7A3" w:rsidR="447EFDA5" w:rsidRPr="00486BF2" w:rsidRDefault="447EFDA5" w:rsidP="55C69F1B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E7C12" w14:textId="00BB340A" w:rsidR="4F2009FF" w:rsidRPr="00486BF2" w:rsidRDefault="4F2009FF" w:rsidP="00555EC2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</w:t>
            </w:r>
            <w:r w:rsidR="2F500DE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automatyki A</w:t>
            </w:r>
            <w:r w:rsidR="641D783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2F500DE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730E6F5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podczas</w:t>
            </w:r>
            <w:r w:rsidR="2F500DE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wystąpienia</w:t>
            </w:r>
            <w:r w:rsidR="0B162B2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stanu</w:t>
            </w:r>
            <w:r w:rsidR="2F500DE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Przegrzewania Sali lekcyjnej</w:t>
            </w:r>
            <w:r w:rsidR="150916E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re</w:t>
            </w:r>
            <w:r w:rsidR="18AB3E9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agował w następujący sposób:</w:t>
            </w:r>
          </w:p>
          <w:p w14:paraId="2883F892" w14:textId="77C5D22C" w:rsidR="103CB77E" w:rsidRPr="00486BF2" w:rsidRDefault="7B396850" w:rsidP="486C5CEF">
            <w:pPr>
              <w:pStyle w:val="Normalny1"/>
              <w:numPr>
                <w:ilvl w:val="0"/>
                <w:numId w:val="22"/>
              </w:numPr>
              <w:spacing w:line="240" w:lineRule="auto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 przypadku </w:t>
            </w:r>
            <w:r w:rsidR="6893B58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załączonych bezprzewodowych siłowników zaworów termostatycznych, System automatyki</w:t>
            </w:r>
            <w:r w:rsidR="792EDF5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182DEE4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  <w:r w:rsidR="7C020E4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wysyła </w:t>
            </w:r>
            <w:r w:rsidR="7ECFEBA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informację,</w:t>
            </w:r>
            <w:r w:rsidR="7C020E4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6A3D01E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aby siłownik zamknął przepływ czynnika grzewczego przez grzejnik.</w:t>
            </w:r>
          </w:p>
          <w:p w14:paraId="3C0100F7" w14:textId="76A9FB56" w:rsidR="306D4321" w:rsidRPr="00486BF2" w:rsidRDefault="49D0D289" w:rsidP="4530C8F7">
            <w:pPr>
              <w:pStyle w:val="Normalny1"/>
              <w:numPr>
                <w:ilvl w:val="0"/>
                <w:numId w:val="22"/>
              </w:numPr>
              <w:spacing w:line="240" w:lineRule="auto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Równolegle z</w:t>
            </w:r>
            <w:r w:rsidR="7E1AA55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pkt 1.</w:t>
            </w:r>
            <w:r w:rsidR="177C319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automatyki</w:t>
            </w:r>
            <w:r w:rsidR="5255C29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65A3E9A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 </w:t>
            </w:r>
            <w:r w:rsidR="5255C29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otwiera obejście odzysku ciepła</w:t>
            </w:r>
            <w:r w:rsidR="177C319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509C787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pod warunkiem, </w:t>
            </w:r>
            <w:r w:rsidR="55F9BAA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że</w:t>
            </w:r>
            <w:r w:rsidR="0366ED8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6976C74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temperatura zewnętrzna jest niższa </w:t>
            </w:r>
            <w:r w:rsidR="4B88AC7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od</w:t>
            </w:r>
            <w:r w:rsidR="6976C74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Temperatur</w:t>
            </w:r>
            <w:r w:rsidR="298CD44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</w:t>
            </w:r>
            <w:r w:rsidR="6976C74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referencyjn</w:t>
            </w:r>
            <w:r w:rsidR="5C10A18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ej</w:t>
            </w:r>
            <w:r w:rsidR="6976C74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651C267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 1</w:t>
            </w:r>
            <w:r w:rsidR="651C267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  <w:lang w:eastAsia="pl-PL"/>
              </w:rPr>
              <w:t>o</w:t>
            </w:r>
            <w:r w:rsidR="651C267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</w:t>
            </w:r>
            <w:r w:rsidR="52B7CF5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A3DD1A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 więcej</w:t>
            </w:r>
            <w:r w:rsidR="4D5FB23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  <w:p w14:paraId="569527C4" w14:textId="49322742" w:rsidR="2672E5CC" w:rsidRPr="00486BF2" w:rsidRDefault="3E58506A" w:rsidP="6F14AF9E">
            <w:pPr>
              <w:pStyle w:val="Normalny1"/>
              <w:numPr>
                <w:ilvl w:val="0"/>
                <w:numId w:val="22"/>
              </w:numPr>
              <w:spacing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eastAsia="pl-PL"/>
              </w:rPr>
            </w:pPr>
            <w:r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Jeżeli</w:t>
            </w:r>
            <w:r w:rsidR="384E3F57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po </w:t>
            </w:r>
            <w:r w:rsidR="7A303686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5 minutach od </w:t>
            </w:r>
            <w:r w:rsidR="3D26A65F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realizacji </w:t>
            </w:r>
            <w:r w:rsidR="384E3F57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pkt. </w:t>
            </w:r>
            <w:r w:rsidR="40F08C67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1 i 2, nadal </w:t>
            </w:r>
            <w:r w:rsidR="7E74F903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trwa </w:t>
            </w:r>
            <w:r w:rsidR="3FA3252B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stan</w:t>
            </w:r>
            <w:r w:rsidR="7E74F903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3A1D2795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Przegrzewania</w:t>
            </w:r>
            <w:r w:rsidR="7E74F903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Sali lekcyjnej</w:t>
            </w:r>
            <w:r w:rsidR="384E3F57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B3779D2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lub</w:t>
            </w:r>
            <w:r w:rsidR="384E3F57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gdy temperatura zewnętrzna jest wyższa </w:t>
            </w:r>
            <w:r w:rsidR="43874B4C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od</w:t>
            </w:r>
            <w:r w:rsidR="384E3F57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Temperatur</w:t>
            </w:r>
            <w:r w:rsidR="1D8BB6CE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y</w:t>
            </w:r>
            <w:r w:rsidR="384E3F57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referencyjn</w:t>
            </w:r>
            <w:r w:rsidR="1BCEF949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ej</w:t>
            </w:r>
            <w:r w:rsidR="384E3F57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24187734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o 1</w:t>
            </w:r>
            <w:r w:rsidR="24187734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vertAlign w:val="superscript"/>
                <w:lang w:eastAsia="pl-PL"/>
              </w:rPr>
              <w:t>o</w:t>
            </w:r>
            <w:r w:rsidR="24187734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C</w:t>
            </w:r>
            <w:r w:rsidR="7D580F3D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lub </w:t>
            </w:r>
            <w:r w:rsidR="0087C284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więcej</w:t>
            </w:r>
            <w:r w:rsidR="384E3F57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, System automatyki A uruchamia wewnętrzny układ dochłodzenia temperatury powietr</w:t>
            </w:r>
            <w:r w:rsidR="54876208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za nawiewanego</w:t>
            </w:r>
            <w:r w:rsidR="4B24EE69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do wartości</w:t>
            </w:r>
            <w:r w:rsidR="1258027C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: 1</w:t>
            </w:r>
            <w:ins w:id="13" w:author="Autor">
              <w:r w:rsidR="61F574FD" w:rsidRPr="6F14AF9E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  <w:lang w:eastAsia="pl-PL"/>
                </w:rPr>
                <w:t>7</w:t>
              </w:r>
            </w:ins>
            <w:del w:id="14" w:author="Autor">
              <w:r w:rsidR="665FB0F6" w:rsidRPr="6F14AF9E" w:rsidDel="1258027C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  <w:lang w:eastAsia="pl-PL"/>
                </w:rPr>
                <w:delText>6,5</w:delText>
              </w:r>
            </w:del>
            <w:r w:rsidR="1258027C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vertAlign w:val="superscript"/>
                <w:lang w:eastAsia="pl-PL"/>
              </w:rPr>
              <w:t>o</w:t>
            </w:r>
            <w:r w:rsidR="1258027C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C </w:t>
            </w:r>
            <w:r w:rsidR="0E15D51B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± </w:t>
            </w:r>
            <w:ins w:id="15" w:author="Autor">
              <w:r w:rsidR="543C930F" w:rsidRPr="6F14AF9E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  <w:lang w:eastAsia="pl-PL"/>
                </w:rPr>
                <w:t>1,0</w:t>
              </w:r>
            </w:ins>
            <w:del w:id="16" w:author="Autor">
              <w:r w:rsidR="665FB0F6" w:rsidRPr="6F14AF9E" w:rsidDel="0E15D51B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  <w:lang w:eastAsia="pl-PL"/>
                </w:rPr>
                <w:delText>0,5</w:delText>
              </w:r>
            </w:del>
            <w:r w:rsidR="0E15D51B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vertAlign w:val="superscript"/>
                <w:lang w:eastAsia="pl-PL"/>
              </w:rPr>
              <w:t>o</w:t>
            </w:r>
            <w:r w:rsidR="0E15D51B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C</w:t>
            </w:r>
            <w:r w:rsidR="7179483C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.</w:t>
            </w:r>
          </w:p>
          <w:p w14:paraId="64C6512B" w14:textId="5D6CE6E9" w:rsidR="2DB6E5E2" w:rsidRPr="00486BF2" w:rsidRDefault="2DB6E5E2" w:rsidP="447EFDA5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Realizacja przez System automatyki A, pkt od 1 do 3 nie wpływa na regulację strumienia powietrza wentylacyjnego, który ustalany jest wyłącznie na podstawie kryteriów określonych w Wymagan</w:t>
            </w:r>
            <w:r w:rsidR="249A19E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iu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Konkursow</w:t>
            </w:r>
            <w:r w:rsidR="5E6BECA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7.1. </w:t>
            </w:r>
          </w:p>
          <w:p w14:paraId="6D04D101" w14:textId="1742AAF9" w:rsidR="447EFDA5" w:rsidRPr="00486BF2" w:rsidRDefault="5AF97BD2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podkreśla, iż System wentylacji</w:t>
            </w:r>
            <w:r w:rsidR="11B433B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nie pełni roli systemu klimatyzacji a jedynie poprzez nawiew niskiej temperatury powietrza do Sali lekcyjnej jest w stanie obniżyć wpływ zewnętrznych i wewnętrznych zysków ciepła na temperaturę powietrza w Sali lekcyjnej. Jednocześnie nawiew niskiej temperatury powietrza nawiewanego nie powoduje dyskomfortu termicznego wśród użytkowników Sali lekcyjnej.  </w:t>
            </w:r>
          </w:p>
        </w:tc>
      </w:tr>
      <w:tr w:rsidR="447EFDA5" w:rsidRPr="00486BF2" w14:paraId="53AC9370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029937" w14:textId="6CA6DFA8" w:rsidR="0E959603" w:rsidRPr="00486BF2" w:rsidRDefault="0E959603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</w:t>
            </w:r>
            <w:r w:rsidR="6C2F0DC0"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7</w:t>
            </w: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.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0410B4" w14:textId="5E049E16" w:rsidR="44F85FE0" w:rsidRPr="00486BF2" w:rsidRDefault="7C7DA031" w:rsidP="55C69F1B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7B8C24" w14:textId="5FC9AE49" w:rsidR="44F85FE0" w:rsidRPr="00486BF2" w:rsidRDefault="0FF9E67D" w:rsidP="55C69F1B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Przechłodzenie Sali lekcyjnej</w:t>
            </w:r>
            <w:r w:rsidR="10D1EE5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dla Programu Praca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F55AC" w14:textId="3409A450" w:rsidR="447EFDA5" w:rsidRPr="00486BF2" w:rsidRDefault="447EFDA5" w:rsidP="00555EC2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automatyki A, podczas wystąpienia stanu Prze</w:t>
            </w:r>
            <w:r w:rsidR="1F3C4F0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chłodzenia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Sali lekcyjnej, reagował w następujący sposób:</w:t>
            </w:r>
          </w:p>
          <w:p w14:paraId="318CC861" w14:textId="1E7A055E" w:rsidR="447EFDA5" w:rsidRPr="00486BF2" w:rsidRDefault="1A57964C" w:rsidP="486C5CEF">
            <w:pPr>
              <w:pStyle w:val="Normalny1"/>
              <w:numPr>
                <w:ilvl w:val="0"/>
                <w:numId w:val="21"/>
              </w:numPr>
              <w:spacing w:line="240" w:lineRule="auto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 przypadku </w:t>
            </w:r>
            <w:r w:rsidR="0CD6085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wyłączonych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bezprzewodowych siłowników zaworów termostatycznych, System automatyki A, wysyła </w:t>
            </w:r>
            <w:r w:rsidR="3642D5D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informację,</w:t>
            </w:r>
            <w:r w:rsidR="75F958D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F9CE36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aby siłownik otworzył przepływ czynnika grzewczego przez grzejnik.</w:t>
            </w:r>
          </w:p>
          <w:p w14:paraId="3F5AD45B" w14:textId="5D969B23" w:rsidR="447EFDA5" w:rsidRPr="00486BF2" w:rsidRDefault="447EFDA5" w:rsidP="00361D95">
            <w:pPr>
              <w:pStyle w:val="Normalny1"/>
              <w:numPr>
                <w:ilvl w:val="0"/>
                <w:numId w:val="21"/>
              </w:numPr>
              <w:spacing w:line="240" w:lineRule="auto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Równolegle z pkt 1. System automatyki</w:t>
            </w:r>
            <w:r w:rsidR="1076A5C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566D005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zamyka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obejście odzysku ciepła pod warunkiem, że </w:t>
            </w:r>
            <w:r w:rsidR="7CD9BFE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było ono otwarte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  <w:p w14:paraId="7891E931" w14:textId="41CD7081" w:rsidR="447EFDA5" w:rsidRPr="00486BF2" w:rsidRDefault="447EFDA5" w:rsidP="00361D95">
            <w:pPr>
              <w:pStyle w:val="Normalny1"/>
              <w:numPr>
                <w:ilvl w:val="0"/>
                <w:numId w:val="21"/>
              </w:numPr>
              <w:spacing w:line="240" w:lineRule="auto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Jeżeli po</w:t>
            </w:r>
            <w:r w:rsidR="360B312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5 minutach od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realizacji pkt. 1 i 2, nadal trwa </w:t>
            </w:r>
            <w:r w:rsidR="762551A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stan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Prze</w:t>
            </w:r>
            <w:r w:rsidR="4161096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chłodzenia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Sali lekcyjnej, System automatyki A uruchamia wewnętrzny układ </w:t>
            </w:r>
            <w:r w:rsidR="50A7C21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dogrzewania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temperatury powietrza nawiewanego do </w:t>
            </w:r>
            <w:r w:rsidR="785946C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Temperatury Referencyjnej A.</w:t>
            </w:r>
          </w:p>
          <w:p w14:paraId="751E7D05" w14:textId="5D6CE6E9" w:rsidR="447EFDA5" w:rsidRPr="00486BF2" w:rsidRDefault="447EFDA5" w:rsidP="447EFDA5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Realizacja przez System automatyki A, pkt od 1 do 3 nie wpływa na regulację strumienia powietrza wentylacyjnego, który ustalany jest wyłącznie na podstawie kryteriów określonych w Wymaganiu Konkursowym 7.1. </w:t>
            </w:r>
          </w:p>
          <w:p w14:paraId="33805690" w14:textId="087ACDBD" w:rsidR="447EFDA5" w:rsidRPr="00486BF2" w:rsidRDefault="447EFDA5" w:rsidP="447EFDA5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podkreśla, iż System wentylacji A nie pełni roli systemu klimatyzacji a jedynie poprzez </w:t>
            </w:r>
            <w:r w:rsidR="62FAB07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nawiew temperatury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powietrza </w:t>
            </w:r>
            <w:r w:rsidR="7276E28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do Sali lekcyjnej równej Temperaturze referencyjne</w:t>
            </w:r>
            <w:r w:rsidR="33C3C43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j</w:t>
            </w:r>
            <w:r w:rsidR="45ECF04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7276E28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4AE5BCF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nie powoduje dodatkowych strat ciepła na wentylację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</w:tc>
      </w:tr>
      <w:tr w:rsidR="447EFDA5" w:rsidRPr="00486BF2" w14:paraId="4F8BF4CF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9D623" w14:textId="73A5CF25" w:rsidR="1B7B9921" w:rsidRPr="00486BF2" w:rsidRDefault="1B7B9921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</w:t>
            </w:r>
            <w:r w:rsidR="4FF338E2"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8</w:t>
            </w: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.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B6C89" w14:textId="63465FEB" w:rsidR="1B7B9921" w:rsidRPr="00486BF2" w:rsidRDefault="1063E654" w:rsidP="55C69F1B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11AD3CE6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BDA70D" w14:textId="08B73A15" w:rsidR="447EFDA5" w:rsidRPr="00486BF2" w:rsidRDefault="690BA1D4" w:rsidP="55C69F1B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Maksymalna</w:t>
            </w:r>
            <w:r w:rsidR="1115934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zawartoś</w:t>
            </w:r>
            <w:r w:rsidR="41A9210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ć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wilgoci </w:t>
            </w:r>
            <w:r w:rsidR="63B969F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lastRenderedPageBreak/>
              <w:t>powietrz</w:t>
            </w:r>
            <w:r w:rsidR="257C10F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nawiewan</w:t>
            </w:r>
            <w:r w:rsidR="20C1F96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do Sali lekcyjnej dla programu Praca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92574A" w14:textId="51E90AF6" w:rsidR="447EFDA5" w:rsidRPr="00486BF2" w:rsidRDefault="447EFDA5" w:rsidP="00555EC2">
            <w:pPr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 xml:space="preserve">Zamawiający wymaga, aby System </w:t>
            </w:r>
            <w:r w:rsidR="297105B4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automatyki</w:t>
            </w:r>
            <w:r w:rsidR="16CAC0D1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A</w:t>
            </w:r>
            <w:r w:rsidR="297105B4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, uniemożliwiał nawiew wyższej zawartości wilgoci w powietrzu nawiewanym </w:t>
            </w:r>
            <w:r w:rsidR="3FC41DD7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niż 8</w:t>
            </w:r>
            <w:r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g</w:t>
            </w:r>
            <w:r w:rsidR="4AFA3E9F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pary </w:t>
            </w:r>
            <w:r w:rsidR="2A4CB138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wodnej w</w:t>
            </w:r>
            <w:r w:rsidR="4AFA3E9F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1 </w:t>
            </w:r>
            <w:r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kg</w:t>
            </w:r>
            <w:r w:rsidR="0E61BDA2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powietrza</w:t>
            </w:r>
            <w:r w:rsidR="541E3AFE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(8 g/kg)</w:t>
            </w:r>
            <w:r w:rsidR="0C7C68DE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.</w:t>
            </w:r>
          </w:p>
        </w:tc>
      </w:tr>
      <w:tr w:rsidR="00AF29BA" w:rsidRPr="00486BF2" w14:paraId="5C93A09D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DA8C8" w14:textId="783BF418" w:rsidR="00AF29BA" w:rsidRPr="00486BF2" w:rsidRDefault="74390EEC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3.</w:t>
            </w:r>
            <w:r w:rsidR="6A22ABFF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30E391" w14:textId="293F8B37" w:rsidR="00AF29BA" w:rsidRPr="00486BF2" w:rsidRDefault="4D5F3A31" w:rsidP="55C69F1B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27CCACFF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6DC29" w14:textId="51F1E28E" w:rsidR="00AF29BA" w:rsidRPr="00486BF2" w:rsidRDefault="4ACC9746" w:rsidP="55C69F1B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</w:t>
            </w:r>
            <w:r w:rsidR="25067F7F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hłodzenie</w:t>
            </w:r>
            <w:r w:rsidR="176C9DF1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powietrzem wentylacyjnym</w:t>
            </w:r>
            <w:r w:rsidR="25067F7F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tzw. </w:t>
            </w:r>
            <w:r w:rsidR="59979081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</w:t>
            </w:r>
            <w:r w:rsidR="25067F7F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ree</w:t>
            </w:r>
            <w:r w:rsidR="53EF4722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25067F7F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cooling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8EA5B" w14:textId="4E426C0B" w:rsidR="00AF29BA" w:rsidRPr="00486BF2" w:rsidRDefault="623638D7" w:rsidP="4530C8F7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automatyki</w:t>
            </w:r>
            <w:r w:rsidR="6A9AB74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umożliwiał realizacje procesu chłodzenia</w:t>
            </w:r>
            <w:r w:rsidR="3575C6C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powietrzem wentylacyjnym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tzw. </w:t>
            </w:r>
            <w:r w:rsidR="768821F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F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ree</w:t>
            </w:r>
            <w:r w:rsidR="4FCED22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cooling</w:t>
            </w:r>
            <w:r w:rsidR="175A637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przypadku Przegrzewania Sali lekcyjnej. W przypadku chłodzenia powietrzem, wymaga </w:t>
            </w:r>
            <w:r w:rsidR="221A4EF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się,</w:t>
            </w:r>
            <w:r w:rsidR="175A637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aby, temperatura powietrza nawiewanego nie była niższa niż 10</w:t>
            </w:r>
            <w:r w:rsidR="175A637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  <w:lang w:eastAsia="pl-PL"/>
              </w:rPr>
              <w:t>o</w:t>
            </w:r>
            <w:r w:rsidR="175A637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C, a proces Free coolingu powodował obniżenie temperatury powietrza w Sali lekcyjnej do wartości Temperatury referencyjnej A. Podczas aktywnego procesu Free coolingu, strumień powietrza wentylacyjnego dostosowany jest automatycznie przez System automatyki A</w:t>
            </w:r>
            <w:r w:rsidR="57ECFE5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celu osiągnięcia Warunków referencyjnych powietrza A.</w:t>
            </w:r>
            <w:r w:rsidR="6C8A5BA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Zamawiający wymaga, aby chłodzenie powietrzem wentylacyjnym tzw. Free cooling działo wyłącznie poza trybem Praca. </w:t>
            </w:r>
          </w:p>
        </w:tc>
      </w:tr>
      <w:tr w:rsidR="00AF29BA" w:rsidRPr="00486BF2" w14:paraId="168B8CBB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0F9C7" w14:textId="16124334" w:rsidR="00AF29BA" w:rsidRPr="00486BF2" w:rsidRDefault="74390EEC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3.</w:t>
            </w:r>
            <w:r w:rsidR="4EA5EAE0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0B07CF" w14:textId="585E11F3" w:rsidR="00AF29BA" w:rsidRPr="00486BF2" w:rsidRDefault="74390EEC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76F8BDA2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3752BD" w14:textId="4BE35F31" w:rsidR="00AF29BA" w:rsidRPr="00486BF2" w:rsidRDefault="74390EEC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Sterowanie według zapotrzebowania</w:t>
            </w:r>
            <w:r w:rsidR="7AC84DE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Programie Praca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3D90C1" w14:textId="4B5E6E2E" w:rsidR="00AF29BA" w:rsidRPr="00486BF2" w:rsidRDefault="74390EEC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regulacja natężenia strumienia powietrza Central wentylacyjnych</w:t>
            </w:r>
            <w:r w:rsidR="572B88D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zainstalowanych w obrębie pojedynczej Sali lekcyjnej, realizowana została na podstawie </w:t>
            </w:r>
            <w:r w:rsidR="62A5214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pomiarów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odczytanych z Regulatora pomieszczeniowego  zamontowanego w reprezentatywnym miejscu Sali lekcyjnej.</w:t>
            </w:r>
          </w:p>
          <w:p w14:paraId="496DDB86" w14:textId="00B5AF29" w:rsidR="00AF29BA" w:rsidRPr="00486BF2" w:rsidRDefault="27AF08AF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Przez regulację natężenia strumienia powietrza, Zamawiający rozumie, autonomiczny proces regulacji strumienia powietrza nawiewanego i usuwanego do Sali lekcyjnej na podstawie</w:t>
            </w:r>
            <w:r w:rsidR="485E2A4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Wymagań obligatoryjnych dla Programu Praca oraz Wymagań Konkursowych 7.1-7.8.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74390EE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AF29BA" w:rsidRPr="00486BF2" w14:paraId="707537A3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C0BBBA" w14:textId="550D6034" w:rsidR="00AF29BA" w:rsidRPr="00486BF2" w:rsidRDefault="74390EEC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3.</w:t>
            </w:r>
            <w:r w:rsidR="6AF37FAF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E7CCC" w14:textId="5A74703A" w:rsidR="00AF29BA" w:rsidRPr="00486BF2" w:rsidRDefault="74390EEC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7C87FA69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36A116" w14:textId="4FFEAD61" w:rsidR="00AF29BA" w:rsidRPr="00486BF2" w:rsidRDefault="0B5B87DA" w:rsidP="55C69F1B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Równoważenie strumieni powietrza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CE8FF3" w14:textId="2A6FF2BA" w:rsidR="00AF29BA" w:rsidRPr="00486BF2" w:rsidRDefault="74390EEC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równoważenie strumieni powietrza odbywało się na podstawie pomiarów masowego strumienia powietrza nawiewanego do pomieszczenia i usuwanego z pomieszczenia. Dopuszczalna odchyłka pomiędzy wartością strumieni powietrza to 10%.</w:t>
            </w:r>
          </w:p>
        </w:tc>
      </w:tr>
      <w:tr w:rsidR="00AF29BA" w:rsidRPr="00486BF2" w14:paraId="2E5B8AE9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FF3BD" w14:textId="7D30A073" w:rsidR="00AF29BA" w:rsidRPr="00486BF2" w:rsidRDefault="74390EEC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3.</w:t>
            </w:r>
            <w:r w:rsidR="34B2DD85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867E84" w14:textId="210E54C5" w:rsidR="00AF29BA" w:rsidRPr="00486BF2" w:rsidRDefault="74390EEC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3615F8B5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B05429" w14:textId="52FEA1CC" w:rsidR="00AF29BA" w:rsidRPr="00486BF2" w:rsidRDefault="0B5B87DA" w:rsidP="55C69F1B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Kody błędów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998A4D" w14:textId="1413841F" w:rsidR="00AF29BA" w:rsidRPr="00486BF2" w:rsidRDefault="74390EEC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</w:t>
            </w:r>
            <w:r w:rsidR="249F403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zaprojektowania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listy kodów błędów wraz z opisem czynności do wykonania przez przeszkolony personel. </w:t>
            </w:r>
          </w:p>
        </w:tc>
      </w:tr>
      <w:tr w:rsidR="00AF29BA" w:rsidRPr="00486BF2" w14:paraId="75374C77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32D10" w14:textId="4D886738" w:rsidR="00AF29BA" w:rsidRPr="00486BF2" w:rsidRDefault="74390EEC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3.</w:t>
            </w:r>
            <w:r w:rsidR="70223014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</w:t>
            </w:r>
            <w:r w:rsidR="5112CE8F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B4B9D9" w14:textId="2DB5B2CA" w:rsidR="00AF29BA" w:rsidRPr="00486BF2" w:rsidRDefault="74390EEC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435BB536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4A7734" w14:textId="06933267" w:rsidR="00AF29BA" w:rsidRPr="00486BF2" w:rsidRDefault="2E8CBFCC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Pomiar</w:t>
            </w:r>
            <w:r w:rsidR="3EFBBED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zużycia energii elektrycznej 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CBB04C" w14:textId="6842B028" w:rsidR="00AF29BA" w:rsidRPr="00486BF2" w:rsidRDefault="74390EEC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automatyki</w:t>
            </w:r>
            <w:r w:rsidR="51BF1D9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posiadał wbudowany pomiar zużycia energii elektrycznej.</w:t>
            </w:r>
            <w:r w:rsidR="490AD4F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Pomiary zużycia energii elektrycznej przez System wentylacyjny A z każdej Sali lekcyjnej przesyłany </w:t>
            </w:r>
            <w:r w:rsidR="01E1D44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jest do Szkolnego systemu zarządzającego min. raz na 1 godzinę. </w:t>
            </w:r>
          </w:p>
        </w:tc>
      </w:tr>
      <w:tr w:rsidR="00AF29BA" w:rsidRPr="00486BF2" w14:paraId="11EDF0F9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185389" w14:textId="04ECAA89" w:rsidR="00AF29BA" w:rsidRPr="00486BF2" w:rsidRDefault="74390EEC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3.1</w:t>
            </w:r>
            <w:r w:rsidR="6ED00142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49707C" w14:textId="6AAA9286" w:rsidR="00AF29BA" w:rsidRPr="00486BF2" w:rsidRDefault="74390EEC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13A2275D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D03FC" w14:textId="52144F2F" w:rsidR="00AF29BA" w:rsidRPr="00486BF2" w:rsidRDefault="0B5B87DA" w:rsidP="55C69F1B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Odprowadzenie skroplin  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3ECA90" w14:textId="4CFD4AFE" w:rsidR="00AF29BA" w:rsidRPr="00486BF2" w:rsidRDefault="69BC2E48" w:rsidP="6F14AF9E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</w:pPr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Zamaw</w:t>
            </w:r>
            <w:r w:rsidR="1136DAC6"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iający wymaga</w:t>
            </w:r>
            <w:ins w:id="17" w:author="Autor">
              <w:r w:rsidR="1B25B223" w:rsidRPr="6F14AF9E">
                <w:rPr>
                  <w:rStyle w:val="Domylnaczcionkaakapitu10000000"/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t xml:space="preserve">, aby w przypadku rozwiązania opartego o zbiornik </w:t>
              </w:r>
              <w:r w:rsidR="1630C5D9" w:rsidRPr="6F14AF9E">
                <w:rPr>
                  <w:rStyle w:val="Domylnaczcionkaakapitu10000000"/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t>kondensatu</w:t>
              </w:r>
              <w:r w:rsidR="2A9A4753" w:rsidRPr="6F14AF9E">
                <w:rPr>
                  <w:rStyle w:val="Domylnaczcionkaakapitu10000000"/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t xml:space="preserve">, System automatyki </w:t>
              </w:r>
            </w:ins>
            <w:del w:id="18" w:author="Autor">
              <w:r w:rsidR="74390EEC" w:rsidRPr="6F14AF9E" w:rsidDel="1136DAC6">
                <w:rPr>
                  <w:rStyle w:val="Domylnaczcionkaakapitu10000000"/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 xml:space="preserve"> sygnału</w:delText>
              </w:r>
            </w:del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infor</w:t>
            </w:r>
            <w:ins w:id="19" w:author="Autor">
              <w:r w:rsidR="7DF4D195" w:rsidRPr="6F14AF9E">
                <w:rPr>
                  <w:rStyle w:val="Domylnaczcionkaakapitu10000000"/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t>formował</w:t>
              </w:r>
            </w:ins>
            <w:del w:id="20" w:author="Autor">
              <w:r w:rsidR="74390EEC" w:rsidRPr="6F14AF9E" w:rsidDel="69BC2E48">
                <w:rPr>
                  <w:rStyle w:val="Domylnaczcionkaakapitu10000000"/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>mującego</w:delText>
              </w:r>
            </w:del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o konieczności</w:t>
            </w:r>
            <w:ins w:id="21" w:author="Autor">
              <w:r w:rsidR="0C899484" w:rsidRPr="6F14AF9E">
                <w:rPr>
                  <w:rStyle w:val="Domylnaczcionkaakapitu10000000"/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t xml:space="preserve"> jego</w:t>
              </w:r>
            </w:ins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opróżnienia</w:t>
            </w:r>
            <w:del w:id="22" w:author="Autor">
              <w:r w:rsidR="74390EEC" w:rsidRPr="6F14AF9E" w:rsidDel="69BC2E48">
                <w:rPr>
                  <w:rStyle w:val="Domylnaczcionkaakapitu10000000"/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 xml:space="preserve"> wody ze zbiornika</w:delText>
              </w:r>
              <w:r w:rsidR="74390EEC" w:rsidRPr="6F14AF9E" w:rsidDel="25E85790">
                <w:rPr>
                  <w:rStyle w:val="Domylnaczcionkaakapitu10000000"/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 xml:space="preserve"> kondensatu</w:delText>
              </w:r>
            </w:del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</w:p>
        </w:tc>
      </w:tr>
      <w:tr w:rsidR="00AF29BA" w:rsidRPr="00486BF2" w14:paraId="0FBA3636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6A0649" w14:textId="0656FF6C" w:rsidR="00AF29BA" w:rsidRPr="00486BF2" w:rsidRDefault="74390EEC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3.1</w:t>
            </w:r>
            <w:r w:rsidR="3153C9A0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FF8A9" w14:textId="23B87E44" w:rsidR="00AF29BA" w:rsidRPr="00486BF2" w:rsidRDefault="74390EEC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54AF886B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33294" w14:textId="5BA9EF3D" w:rsidR="00AF29BA" w:rsidRPr="00486BF2" w:rsidRDefault="0B5B87DA" w:rsidP="55C69F1B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Zmiana czasu letni/zimowy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820AC" w14:textId="47885460" w:rsidR="00AF29BA" w:rsidRPr="00486BF2" w:rsidRDefault="74390EEC" w:rsidP="447EFDA5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System automatyki </w:t>
            </w:r>
            <w:r w:rsidR="169D8AC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automatycznie przeprowadzał zmianę czasu z letniego na zimowy oraz z zimowego na letni.</w:t>
            </w:r>
          </w:p>
        </w:tc>
      </w:tr>
      <w:tr w:rsidR="447EFDA5" w:rsidRPr="00486BF2" w14:paraId="7F33DC27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C3FF5A" w14:textId="529187CF" w:rsidR="15C96549" w:rsidRPr="00486BF2" w:rsidRDefault="15C96549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3.1</w:t>
            </w:r>
            <w:r w:rsidR="13BE8844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F4E527" w14:textId="5C302540" w:rsidR="15C96549" w:rsidRPr="00486BF2" w:rsidRDefault="15C96549" w:rsidP="00555EC2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D01B8" w14:textId="199A1BAF" w:rsidR="15C96549" w:rsidRPr="00486BF2" w:rsidRDefault="3B79F859" w:rsidP="55C69F1B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Możliwość rozbudowy Systemu automatyki </w:t>
            </w:r>
            <w:r w:rsidR="53545ADB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A </w:t>
            </w: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o </w:t>
            </w:r>
            <w:r w:rsidR="144938A7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moduł komunikacji z klimatyzatorami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07540" w14:textId="754ABA94" w:rsidR="15C96549" w:rsidRPr="00486BF2" w:rsidRDefault="15C96549" w:rsidP="00555EC2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Automatyki A, umożliwiał rozbud</w:t>
            </w:r>
            <w:r w:rsidR="223BD68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owę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 dodatkow</w:t>
            </w:r>
            <w:r w:rsidR="2703216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modu</w:t>
            </w:r>
            <w:r w:rsidR="3169C7D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ł</w:t>
            </w:r>
            <w:r w:rsidR="2E9E28B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4E448CF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</w:t>
            </w:r>
            <w:r w:rsidR="01B9A58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tegracji z klimatyzatorami</w:t>
            </w:r>
            <w:r w:rsidR="37711DD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zainstalowanymi w Sali lekcyjnej</w:t>
            </w:r>
            <w:r w:rsidR="04EFE22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75E2D82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Poprzez integrację Zamawiający rozumie możliwość:</w:t>
            </w:r>
          </w:p>
          <w:p w14:paraId="3229A4EE" w14:textId="70C72996" w:rsidR="75E2D82C" w:rsidRPr="00486BF2" w:rsidRDefault="75E2D82C" w:rsidP="00361D95">
            <w:pPr>
              <w:pStyle w:val="Normalny1"/>
              <w:numPr>
                <w:ilvl w:val="0"/>
                <w:numId w:val="19"/>
              </w:numPr>
              <w:spacing w:before="0" w:line="240" w:lineRule="auto"/>
              <w:rPr>
                <w:rStyle w:val="Domylnaczcionkaakapitu1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załączenia i wyłączenia, klimatyzatorów zamontowanych w Sali lekcyjnej</w:t>
            </w:r>
            <w:r w:rsidR="6535D69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</w:p>
          <w:p w14:paraId="1E115DEE" w14:textId="7F48E834" w:rsidR="75E2D82C" w:rsidRPr="00486BF2" w:rsidRDefault="75E2D82C" w:rsidP="00361D95">
            <w:pPr>
              <w:pStyle w:val="Normalny1"/>
              <w:numPr>
                <w:ilvl w:val="0"/>
                <w:numId w:val="20"/>
              </w:numPr>
              <w:spacing w:before="0" w:line="240" w:lineRule="auto"/>
              <w:rPr>
                <w:rStyle w:val="Domylnaczcionkaakapitu1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zmiany trybu pracy</w:t>
            </w:r>
            <w:r w:rsidR="2489193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klimatyzatorów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: grzanie, chłodzenie, auto</w:t>
            </w:r>
            <w:r w:rsidR="4053B64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  <w:p w14:paraId="327CF054" w14:textId="2E7A6D85" w:rsidR="75E2D82C" w:rsidRPr="00486BF2" w:rsidRDefault="75E2D82C" w:rsidP="00361D95">
            <w:pPr>
              <w:pStyle w:val="Normalny1"/>
              <w:numPr>
                <w:ilvl w:val="0"/>
                <w:numId w:val="20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zmiany nastawy </w:t>
            </w:r>
            <w:r w:rsidR="325D732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temperatury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powietrza </w:t>
            </w:r>
            <w:r w:rsidR="17617DD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klimatyzatorów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 Sali lekcyjnej</w:t>
            </w:r>
            <w:r w:rsidR="6F1ACA6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zgodnie z Temperaturą referencyjną A, ustawioną przez Szkolny system zarządzający lub w Regulatorze pomieszczeniowym</w:t>
            </w:r>
            <w:r w:rsidR="784D278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6F1ACA6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  <w:tr w:rsidR="447EFDA5" w:rsidRPr="00486BF2" w14:paraId="4DF0C92F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C4FA20" w14:textId="3413E52B" w:rsidR="38B22017" w:rsidRPr="00486BF2" w:rsidRDefault="38B22017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3.1</w:t>
            </w:r>
            <w:r w:rsidR="052A6452"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7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3DF303" w14:textId="480D625E" w:rsidR="38B22017" w:rsidRPr="00486BF2" w:rsidRDefault="38B22017" w:rsidP="00555EC2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C50652" w14:textId="31DDB876" w:rsidR="49B197E7" w:rsidRPr="00486BF2" w:rsidRDefault="7F10DCEF" w:rsidP="55C69F1B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Możliwość rozbudowy Systemu automatyki A o moduł komunikacji z digestoriami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31999" w14:textId="7A4B7BB5" w:rsidR="3EE9BC21" w:rsidRPr="00486BF2" w:rsidRDefault="3EE9BC21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Automatyki A, umożliwiał rozbudo</w:t>
            </w:r>
            <w:r w:rsidR="018E491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wę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 dodatkow</w:t>
            </w:r>
            <w:r w:rsidR="489911D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moduł integracji z digestoriami zainstalowanymi w Sali lekcyjnej</w:t>
            </w:r>
            <w:r w:rsidR="53720FF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 Poprzez integrację Zamawiający rozumie możliwość:</w:t>
            </w:r>
          </w:p>
          <w:p w14:paraId="712691D8" w14:textId="1A6264E2" w:rsidR="7170981C" w:rsidRPr="00486BF2" w:rsidRDefault="7170981C" w:rsidP="00361D95">
            <w:pPr>
              <w:pStyle w:val="Normalny1"/>
              <w:numPr>
                <w:ilvl w:val="0"/>
                <w:numId w:val="18"/>
              </w:numPr>
              <w:spacing w:before="0" w:line="240" w:lineRule="auto"/>
              <w:rPr>
                <w:rStyle w:val="Domylnaczcionkaakapitu1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</w:t>
            </w:r>
            <w:r w:rsidR="7F79CF4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dczytania stanu włączenia</w:t>
            </w:r>
            <w:r w:rsidR="39284D3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digestoriów w Sali lekcyjnej,</w:t>
            </w:r>
          </w:p>
          <w:p w14:paraId="2ABCD092" w14:textId="06033D91" w:rsidR="39284D31" w:rsidRPr="00486BF2" w:rsidRDefault="39284D31" w:rsidP="00361D95">
            <w:pPr>
              <w:pStyle w:val="Normalny1"/>
              <w:numPr>
                <w:ilvl w:val="0"/>
                <w:numId w:val="18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dostosowanie strumienia powietrza </w:t>
            </w:r>
            <w:r w:rsidR="59D19D9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przez System wentylacji A,</w:t>
            </w:r>
            <w:r w:rsidR="6D9E395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celu zrównoważenia całkowitego strumienia powietrza w Sali lekcyjnej</w:t>
            </w:r>
            <w:r w:rsidR="59D19D9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</w:tc>
      </w:tr>
      <w:tr w:rsidR="447EFDA5" w:rsidRPr="00486BF2" w14:paraId="41A2F205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B4BAD2" w14:textId="3CD5CDD5" w:rsidR="38B22017" w:rsidRPr="00486BF2" w:rsidRDefault="38B22017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3.1</w:t>
            </w:r>
            <w:r w:rsidR="7DFA283C"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8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2F90F8" w14:textId="44346B0E" w:rsidR="35FBEA7A" w:rsidRPr="00486BF2" w:rsidRDefault="35FBEA7A" w:rsidP="447EFDA5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3CFB2" w14:textId="15B28D30" w:rsidR="35FBEA7A" w:rsidRPr="00486BF2" w:rsidRDefault="15D61E68" w:rsidP="55C69F1B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Możliwość rozbudowy Systemu automatyki A o moduł komunikacji z klimakonwektorami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B817E6" w14:textId="46D5D006" w:rsidR="558324E9" w:rsidRPr="00486BF2" w:rsidRDefault="558324E9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Cs w:val="20"/>
                <w:highlight w:val="yellow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Automatyki A, umożliwiał rozbudo</w:t>
            </w:r>
            <w:r w:rsidR="6C03A30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wę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 dodatkow</w:t>
            </w:r>
            <w:r w:rsidR="775A2CB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</w:t>
            </w:r>
            <w:r w:rsidR="689DC3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moduł</w:t>
            </w:r>
            <w:r w:rsidR="775A2CB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integracji z klimakonwekotrami dwu- lub czterorurowymi zainstalowanymi w Sali lekcyjnej.</w:t>
            </w:r>
            <w:r w:rsidR="0411F00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Poprzez integrację Zamawiający rozumie możliwość:</w:t>
            </w:r>
          </w:p>
          <w:p w14:paraId="216F2DAD" w14:textId="67BC204D" w:rsidR="0411F00D" w:rsidRPr="00486BF2" w:rsidRDefault="0411F00D" w:rsidP="00361D95">
            <w:pPr>
              <w:pStyle w:val="Normalny1"/>
              <w:numPr>
                <w:ilvl w:val="0"/>
                <w:numId w:val="17"/>
              </w:numPr>
              <w:spacing w:before="0" w:line="240" w:lineRule="auto"/>
              <w:rPr>
                <w:rStyle w:val="Domylnaczcionkaakapitu1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załączenia i wyłączenia, klimakonwektorów zamontowanych w Sali lekcyjnej, </w:t>
            </w:r>
          </w:p>
          <w:p w14:paraId="75CB04F3" w14:textId="14DE6EE0" w:rsidR="0411F00D" w:rsidRPr="00486BF2" w:rsidRDefault="0411F00D" w:rsidP="00361D95">
            <w:pPr>
              <w:pStyle w:val="Normalny1"/>
              <w:numPr>
                <w:ilvl w:val="0"/>
                <w:numId w:val="17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zmian</w:t>
            </w:r>
            <w:r w:rsidR="5EA787D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ę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trybu pracy</w:t>
            </w:r>
            <w:r w:rsidR="2DF8141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klimakonwektorów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: grzanie, chłodzenie, auto, </w:t>
            </w:r>
          </w:p>
          <w:p w14:paraId="2E9A1412" w14:textId="248AF1AE" w:rsidR="00ECF1C6" w:rsidRPr="00486BF2" w:rsidRDefault="00ECF1C6" w:rsidP="00361D95">
            <w:pPr>
              <w:pStyle w:val="Normalny1"/>
              <w:numPr>
                <w:ilvl w:val="0"/>
                <w:numId w:val="17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</w:t>
            </w:r>
            <w:r w:rsidR="0411F00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mian</w:t>
            </w:r>
            <w:r w:rsidR="46CE4F1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ę</w:t>
            </w:r>
            <w:r w:rsidR="0411F00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nastawy temperatury powietrza</w:t>
            </w:r>
            <w:r w:rsidR="39D7E1E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klimakonwektorów</w:t>
            </w:r>
            <w:r w:rsidR="0411F00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Sali lekcyjnej zgodnie z Temperaturą referencyjną A, ustawioną w Szkolnym systemie zarządzającym lub w Regulatorze pomieszczeniowym A. </w:t>
            </w:r>
          </w:p>
        </w:tc>
      </w:tr>
      <w:tr w:rsidR="2C18E001" w:rsidRPr="00486BF2" w14:paraId="51AA928D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43414" w14:textId="57D3B645" w:rsidR="50720963" w:rsidRPr="00486BF2" w:rsidRDefault="50720963" w:rsidP="2C18E001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3.19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F99C9C" w14:textId="58CC10F7" w:rsidR="50720963" w:rsidRPr="00486BF2" w:rsidRDefault="50720963" w:rsidP="2C18E001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4A8EC5" w14:textId="1372F750" w:rsidR="50720963" w:rsidRPr="00486BF2" w:rsidRDefault="50720963" w:rsidP="2C18E001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Obsługa Programu Praca Profil 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477DC" w14:textId="15CF6BF6" w:rsidR="433D444F" w:rsidRPr="00486BF2" w:rsidRDefault="6AE75927" w:rsidP="0E267821">
            <w:pPr>
              <w:pStyle w:val="Normalny1"/>
              <w:spacing w:line="240" w:lineRule="auto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Zamawiający wymaga, aby System automatyki A,</w:t>
            </w:r>
            <w:r w:rsidR="7050F180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w trybie serwisowym umożliwiał rejestrację </w:t>
            </w:r>
            <w:r w:rsidR="2E223110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strumienia powietrza nawiewanego i usuwanego, realizowanego w Programie Praca, a następnie umożliwiał odtworzenie </w:t>
            </w:r>
            <w:r w:rsidR="76E68200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całego zarejestrowanego </w:t>
            </w:r>
            <w:r w:rsidR="2E223110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Programu </w:t>
            </w:r>
            <w:r w:rsidR="32DE05A5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Praca </w:t>
            </w:r>
            <w:r w:rsidR="2E223110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Profil</w:t>
            </w:r>
            <w:r w:rsidR="7634BB5F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lub wybranej części Programu Praca Profil</w:t>
            </w:r>
            <w:r w:rsidR="0FD3A031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odpowiadającej okresowi pracy Systemu wentylacji</w:t>
            </w:r>
            <w:r w:rsidR="68381674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A</w:t>
            </w:r>
            <w:r w:rsidR="0FD3A031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w </w:t>
            </w:r>
            <w:r w:rsidR="790C33C2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L</w:t>
            </w:r>
            <w:r w:rsidR="0FD3A031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ekcji L1 lub L2.</w:t>
            </w:r>
          </w:p>
        </w:tc>
      </w:tr>
      <w:tr w:rsidR="2C18E001" w:rsidRPr="00486BF2" w14:paraId="64B09BF6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882DE0" w14:textId="0EF5B870" w:rsidR="50720963" w:rsidRPr="00486BF2" w:rsidRDefault="50720963" w:rsidP="2C18E001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3.20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9D4E3" w14:textId="30EA6B1D" w:rsidR="50720963" w:rsidRPr="00486BF2" w:rsidRDefault="50720963" w:rsidP="2C18E001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03D524" w14:textId="655E21E2" w:rsidR="50720963" w:rsidRPr="00486BF2" w:rsidRDefault="50720963" w:rsidP="2C18E001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Obsługa Programu Praca Manual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1793D" w14:textId="433D4B27" w:rsidR="35593CA4" w:rsidRPr="00486BF2" w:rsidRDefault="332D3C7C" w:rsidP="0E267821">
            <w:pPr>
              <w:pStyle w:val="Normalny1"/>
              <w:spacing w:line="240" w:lineRule="auto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Zamawiający wymaga, aby System automatyki A,</w:t>
            </w:r>
            <w:r w:rsidR="16A92ED0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w trybie serwisowym umożliwiał ręczną nastawę strumienia powietrza nawiewanego oraz usuwanego przez System </w:t>
            </w:r>
            <w:r w:rsidR="1B9A6E3C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w</w:t>
            </w:r>
            <w:r w:rsidR="16A92ED0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entylacji A. </w:t>
            </w:r>
            <w:r w:rsidR="5876D71B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Pozostałe funkcję Programu Praca Manual </w:t>
            </w:r>
            <w:r w:rsidR="22C869FD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pozostają takie same</w:t>
            </w:r>
            <w:r w:rsidR="5876D71B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tak jak dla Programu Praca. </w:t>
            </w:r>
          </w:p>
        </w:tc>
      </w:tr>
    </w:tbl>
    <w:p w14:paraId="5940F4A7" w14:textId="05F1232C" w:rsidR="00020037" w:rsidRPr="00486BF2" w:rsidRDefault="00020037">
      <w:pPr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  <w:szCs w:val="28"/>
        </w:rPr>
      </w:pPr>
    </w:p>
    <w:p w14:paraId="15442D63" w14:textId="73440C41" w:rsidR="00BA3B4F" w:rsidRPr="00486BF2" w:rsidRDefault="00BA3B4F" w:rsidP="447EFDA5">
      <w:pPr>
        <w:pStyle w:val="Podtytu"/>
        <w:rPr>
          <w:rStyle w:val="Domylnaczcionkaakapitu1"/>
          <w:rFonts w:eastAsia="Calibri Light" w:cstheme="minorHAnsi"/>
        </w:rPr>
      </w:pPr>
      <w:r w:rsidRPr="00486BF2">
        <w:rPr>
          <w:rStyle w:val="Domylnaczcionkaakapitu1"/>
          <w:rFonts w:eastAsia="Calibri Light" w:cstheme="minorHAnsi"/>
        </w:rPr>
        <w:t xml:space="preserve">Tabela 4. Wymagania </w:t>
      </w:r>
      <w:r w:rsidR="00DD6988" w:rsidRPr="00486BF2">
        <w:rPr>
          <w:rStyle w:val="Domylnaczcionkaakapitu1"/>
          <w:rFonts w:eastAsia="Calibri Light" w:cstheme="minorHAnsi"/>
        </w:rPr>
        <w:t xml:space="preserve">Obligatoryjne </w:t>
      </w:r>
      <w:r w:rsidRPr="00486BF2">
        <w:rPr>
          <w:rStyle w:val="Domylnaczcionkaakapitu1"/>
          <w:rFonts w:eastAsia="Calibri Light" w:cstheme="minorHAnsi"/>
        </w:rPr>
        <w:t>dla Regulatora pomieszczeniowego</w:t>
      </w:r>
      <w:r w:rsidR="370975C3" w:rsidRPr="00486BF2">
        <w:rPr>
          <w:rStyle w:val="Domylnaczcionkaakapitu1"/>
          <w:rFonts w:eastAsia="Calibri Light" w:cstheme="minorHAnsi"/>
        </w:rPr>
        <w:t xml:space="preserve"> A</w:t>
      </w:r>
      <w:r w:rsidRPr="00486BF2">
        <w:rPr>
          <w:rStyle w:val="Domylnaczcionkaakapitu1"/>
          <w:rFonts w:eastAsia="Calibri Light" w:cstheme="minorHAnsi"/>
        </w:rPr>
        <w:t xml:space="preserve"> w Działaniu 1: „Wentylacja sal lekcyjnych”</w:t>
      </w:r>
    </w:p>
    <w:tbl>
      <w:tblPr>
        <w:tblW w:w="5236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"/>
        <w:gridCol w:w="1782"/>
        <w:gridCol w:w="1996"/>
        <w:gridCol w:w="9886"/>
      </w:tblGrid>
      <w:tr w:rsidR="447EFDA5" w:rsidRPr="00486BF2" w14:paraId="3DCECB80" w14:textId="77777777" w:rsidTr="6F14AF9E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5C6A6" w14:textId="77777777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7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FFC9AD" w14:textId="77777777" w:rsidR="447EFDA5" w:rsidRPr="00486BF2" w:rsidRDefault="447EFDA5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Kategoria</w:t>
            </w:r>
          </w:p>
        </w:tc>
        <w:tc>
          <w:tcPr>
            <w:tcW w:w="198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AE3531" w14:textId="77777777" w:rsidR="447EFDA5" w:rsidRPr="00486BF2" w:rsidRDefault="447EFDA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Nazwa Wymagania Obligatoryjnego</w:t>
            </w:r>
          </w:p>
        </w:tc>
        <w:tc>
          <w:tcPr>
            <w:tcW w:w="9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E6D5A6" w14:textId="77777777" w:rsidR="447EFDA5" w:rsidRPr="00486BF2" w:rsidRDefault="447EFDA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Opis Wymagania Obligatoryjnego</w:t>
            </w:r>
          </w:p>
        </w:tc>
      </w:tr>
      <w:tr w:rsidR="447EFDA5" w:rsidRPr="00486BF2" w14:paraId="4CA2822B" w14:textId="77777777" w:rsidTr="6F14AF9E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091B90" w14:textId="4F70E3CB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4.1</w:t>
            </w:r>
          </w:p>
        </w:tc>
        <w:tc>
          <w:tcPr>
            <w:tcW w:w="17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42222" w14:textId="7146409D" w:rsidR="447EFDA5" w:rsidRPr="00486BF2" w:rsidRDefault="568C29B3" w:rsidP="43CA628D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pomieszczeniowy </w:t>
            </w:r>
            <w:r w:rsidR="4826642F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</w:t>
            </w:r>
          </w:p>
        </w:tc>
        <w:tc>
          <w:tcPr>
            <w:tcW w:w="198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3437CA" w14:textId="4B3F4058" w:rsidR="447EFDA5" w:rsidRPr="00486BF2" w:rsidRDefault="64DE2940" w:rsidP="43CA628D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Współpraca Regulatora pomieszczeniowego A z System wentylacji A</w:t>
            </w:r>
          </w:p>
        </w:tc>
        <w:tc>
          <w:tcPr>
            <w:tcW w:w="9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E18D25" w14:textId="4B47E738" w:rsidR="447EFDA5" w:rsidRPr="00486BF2" w:rsidRDefault="4C1E0E0E" w:rsidP="6F14AF9E">
            <w:pPr>
              <w:pStyle w:val="Normalny1"/>
              <w:spacing w:line="240" w:lineRule="auto"/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</w:pPr>
            <w:r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Zamawiający wymaga, aby System wentylacji </w:t>
            </w:r>
            <w:r w:rsidR="3FC78E52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wyposażony był w jeden Regulator pomieszczeniowy </w:t>
            </w:r>
            <w:r w:rsidR="5FC4264A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, który wysyła i odbiera pakiety informacji z poszczególnych Systemów automatyki </w:t>
            </w:r>
            <w:r w:rsidR="45EF1AB4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w obrębie pojedync</w:t>
            </w:r>
            <w:r w:rsidR="0A1E89BE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zej</w:t>
            </w:r>
            <w:r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78D07FB5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Sali lekcyjnej</w:t>
            </w:r>
            <w:r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.</w:t>
            </w:r>
            <w:ins w:id="23" w:author="Autor">
              <w:r w:rsidR="5DE92CAA" w:rsidRPr="6F14AF9E">
                <w:rPr>
                  <w:rStyle w:val="Domylnaczcionkaakapitu1"/>
                  <w:rFonts w:asciiTheme="minorHAnsi" w:hAnsiTheme="minorHAnsi" w:cstheme="minorBidi"/>
                  <w:color w:val="000000" w:themeColor="text1"/>
                  <w:sz w:val="22"/>
                  <w:szCs w:val="22"/>
                  <w:lang w:eastAsia="pl-PL"/>
                </w:rPr>
                <w:t xml:space="preserve"> Zamawiający dopuszcza aby Regulator pomieszczeniowy A składał się z dwóch niezależnych urządzeń, przy czym jedno urządzenie pełni funkcję nastawczo-informacyjną, natomiast drugie pełni funkcję </w:t>
              </w:r>
              <w:r w:rsidR="3F74D31C" w:rsidRPr="6F14AF9E">
                <w:rPr>
                  <w:rStyle w:val="Domylnaczcionkaakapitu1"/>
                  <w:rFonts w:asciiTheme="minorHAnsi" w:hAnsiTheme="minorHAnsi" w:cstheme="minorBidi"/>
                  <w:color w:val="000000" w:themeColor="text1"/>
                  <w:sz w:val="22"/>
                  <w:szCs w:val="22"/>
                  <w:lang w:eastAsia="pl-PL"/>
                </w:rPr>
                <w:t xml:space="preserve">pomiarową. </w:t>
              </w:r>
            </w:ins>
          </w:p>
        </w:tc>
      </w:tr>
      <w:tr w:rsidR="00BA3B4F" w:rsidRPr="00486BF2" w14:paraId="7D82E036" w14:textId="77777777" w:rsidTr="6F14AF9E">
        <w:trPr>
          <w:trHeight w:val="340"/>
          <w:jc w:val="center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ED4786" w14:textId="2B5D6F6F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4.2.</w:t>
            </w:r>
          </w:p>
        </w:tc>
        <w:tc>
          <w:tcPr>
            <w:tcW w:w="6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D36DA" w14:textId="358512AC" w:rsidR="00BA3B4F" w:rsidRPr="00486BF2" w:rsidRDefault="04E861AD" w:rsidP="43CA628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1FFA8082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</w:t>
            </w:r>
          </w:p>
        </w:tc>
        <w:tc>
          <w:tcPr>
            <w:tcW w:w="68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E1266" w14:textId="4B7963B1" w:rsidR="00BA3B4F" w:rsidRPr="00486BF2" w:rsidRDefault="59B352EC" w:rsidP="43CA628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Program</w:t>
            </w:r>
            <w:r w:rsidR="04E861AD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Przerwa</w:t>
            </w:r>
          </w:p>
        </w:tc>
        <w:tc>
          <w:tcPr>
            <w:tcW w:w="33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BEA7" w14:textId="3E2B456D" w:rsidR="00BA3B4F" w:rsidRPr="00486BF2" w:rsidRDefault="00BA3B4F" w:rsidP="2BBCC2B1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Regulator pomieszczeniowy</w:t>
            </w:r>
            <w:r w:rsidR="6E6AC1F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EE0901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umożli</w:t>
            </w:r>
            <w:r w:rsidR="60AA430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wiał</w:t>
            </w:r>
            <w:r w:rsidR="5398E78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60AA430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poprzez wciśnięcie</w:t>
            </w:r>
            <w:r w:rsidR="2EE0901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odpowiedniego przycisku</w:t>
            </w:r>
            <w:r w:rsidR="5398E78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2EE0901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5398E78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wprowadze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nie </w:t>
            </w:r>
            <w:r w:rsidR="5398E78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Systemu automatyki</w:t>
            </w:r>
            <w:r w:rsidR="60AA430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A3AFBB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 </w:t>
            </w:r>
            <w:r w:rsidR="60AA430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 </w:t>
            </w:r>
            <w:r w:rsidR="75D654C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Program Przerwa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00BA3B4F" w:rsidRPr="00486BF2" w14:paraId="24397F9F" w14:textId="77777777" w:rsidTr="6F14AF9E">
        <w:trPr>
          <w:trHeight w:val="340"/>
          <w:jc w:val="center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814AE" w14:textId="51AD8871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4.3.</w:t>
            </w:r>
          </w:p>
        </w:tc>
        <w:tc>
          <w:tcPr>
            <w:tcW w:w="6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ACC447" w14:textId="66E23AD8" w:rsidR="00BA3B4F" w:rsidRPr="00486BF2" w:rsidRDefault="04E861AD" w:rsidP="43CA628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6B0F02A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</w:t>
            </w:r>
          </w:p>
        </w:tc>
        <w:tc>
          <w:tcPr>
            <w:tcW w:w="68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F2BADA" w14:textId="05385331" w:rsidR="00BA3B4F" w:rsidRPr="00486BF2" w:rsidRDefault="59B352EC" w:rsidP="43CA628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Program</w:t>
            </w:r>
            <w:r w:rsidR="04E861AD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11392F5B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OFF</w:t>
            </w:r>
          </w:p>
        </w:tc>
        <w:tc>
          <w:tcPr>
            <w:tcW w:w="33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F6F59E" w14:textId="6BC2474B" w:rsidR="00BA3B4F" w:rsidRPr="00486BF2" w:rsidRDefault="00BA3B4F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Regulator pomieszczeniowy</w:t>
            </w:r>
            <w:r w:rsidR="2B68E14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</w:t>
            </w:r>
            <w:r w:rsidR="4891E52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poprzez</w:t>
            </w:r>
            <w:r w:rsidR="0C33192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wciśnięcie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odpowiedniego przy</w:t>
            </w:r>
            <w:r w:rsidR="0C33192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cisku</w:t>
            </w:r>
            <w:r w:rsidR="4891E52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0C33192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jednoczesne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wyłączenie </w:t>
            </w:r>
            <w:r w:rsidR="2DC9915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wszystkich Central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wentylacyjnych</w:t>
            </w:r>
            <w:r w:rsidR="355F249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DC9915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zainstalowanych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 obrębie pojedynczej Sali lekcyjnej. </w:t>
            </w:r>
          </w:p>
        </w:tc>
      </w:tr>
      <w:tr w:rsidR="00BA3B4F" w:rsidRPr="00486BF2" w14:paraId="3731D33D" w14:textId="77777777" w:rsidTr="6F14AF9E">
        <w:trPr>
          <w:trHeight w:val="340"/>
          <w:jc w:val="center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6ADA0C" w14:textId="169152DA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4.4</w:t>
            </w:r>
          </w:p>
        </w:tc>
        <w:tc>
          <w:tcPr>
            <w:tcW w:w="6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76FC58" w14:textId="5FC1C342" w:rsidR="00BA3B4F" w:rsidRPr="00486BF2" w:rsidRDefault="04E861AD" w:rsidP="43CA628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589062D9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</w:t>
            </w:r>
          </w:p>
        </w:tc>
        <w:tc>
          <w:tcPr>
            <w:tcW w:w="68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BB857A" w14:textId="607FEE89" w:rsidR="00BA3B4F" w:rsidRPr="00486BF2" w:rsidRDefault="59B352EC" w:rsidP="43CA628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Program</w:t>
            </w:r>
            <w:r w:rsidR="04E861AD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Praca</w:t>
            </w:r>
          </w:p>
        </w:tc>
        <w:tc>
          <w:tcPr>
            <w:tcW w:w="33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FC5411" w14:textId="1490C911" w:rsidR="00BA3B4F" w:rsidRPr="00486BF2" w:rsidRDefault="67E7D79C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Regulator pomieszczeniowy umożliwiał</w:t>
            </w:r>
            <w:r w:rsidR="4891E52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poprzez </w:t>
            </w:r>
            <w:r w:rsidR="0C33192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wciśnięcie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odpowiedniego przycisku</w:t>
            </w:r>
            <w:r w:rsidR="4891E52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C33192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jednoczesne załączenie</w:t>
            </w:r>
            <w:r w:rsidR="2DC9915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wszystkich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Central wentylacyjnych </w:t>
            </w:r>
            <w:r w:rsidR="2DC9915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zainstalowanych w obrębie</w:t>
            </w:r>
            <w:r w:rsidR="00F768F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pojedynczej Sali lekcyjnej i realizację programu Praca.</w:t>
            </w:r>
          </w:p>
        </w:tc>
      </w:tr>
      <w:tr w:rsidR="00F44511" w:rsidRPr="00486BF2" w14:paraId="227E7DC5" w14:textId="77777777" w:rsidTr="6F14AF9E">
        <w:trPr>
          <w:trHeight w:val="340"/>
          <w:jc w:val="center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5184CF" w14:textId="006512F1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lastRenderedPageBreak/>
              <w:t>4.5</w:t>
            </w:r>
          </w:p>
        </w:tc>
        <w:tc>
          <w:tcPr>
            <w:tcW w:w="6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F3AB3F" w14:textId="72C0E433" w:rsidR="00F44511" w:rsidRPr="00486BF2" w:rsidRDefault="4891E524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49D13BB7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</w:t>
            </w:r>
          </w:p>
        </w:tc>
        <w:tc>
          <w:tcPr>
            <w:tcW w:w="68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D7FC2" w14:textId="39FC8C0A" w:rsidR="00F44511" w:rsidRPr="00486BF2" w:rsidRDefault="00F44511" w:rsidP="00F44511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</w:rPr>
              <w:t>Pomiar temperatury powietrza</w:t>
            </w:r>
          </w:p>
        </w:tc>
        <w:tc>
          <w:tcPr>
            <w:tcW w:w="33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1AF039" w14:textId="7E32D6CA" w:rsidR="00F44511" w:rsidRPr="00486BF2" w:rsidRDefault="437E43D1" w:rsidP="6F14AF9E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</w:pPr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Zamawiający wymaga, aby Regulator pomieszczeniowy</w:t>
            </w:r>
            <w:r w:rsidR="2D137C75"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A</w:t>
            </w:r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r w:rsidR="5B0C6A92"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realizował</w:t>
            </w:r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pomiar temperatury powietrza w Sali lekcyjnej.</w:t>
            </w:r>
          </w:p>
        </w:tc>
      </w:tr>
      <w:tr w:rsidR="00F44511" w:rsidRPr="00486BF2" w14:paraId="6A19EFBB" w14:textId="77777777" w:rsidTr="6F14AF9E">
        <w:trPr>
          <w:trHeight w:val="340"/>
          <w:jc w:val="center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0BB33" w14:textId="4673CD05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4.6</w:t>
            </w:r>
          </w:p>
        </w:tc>
        <w:tc>
          <w:tcPr>
            <w:tcW w:w="6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4157DE" w14:textId="0254B28C" w:rsidR="00F44511" w:rsidRPr="00486BF2" w:rsidRDefault="4891E524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3CFE936D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</w:t>
            </w:r>
          </w:p>
        </w:tc>
        <w:tc>
          <w:tcPr>
            <w:tcW w:w="68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4B225" w14:textId="7D28EC09" w:rsidR="00F44511" w:rsidRPr="00486BF2" w:rsidRDefault="00F44511" w:rsidP="00F44511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486BF2">
              <w:rPr>
                <w:rFonts w:asciiTheme="minorHAnsi" w:hAnsiTheme="minorHAnsi" w:cstheme="minorHAnsi"/>
                <w:sz w:val="22"/>
              </w:rPr>
              <w:t>Pomiar wilgotności względnej</w:t>
            </w:r>
          </w:p>
        </w:tc>
        <w:tc>
          <w:tcPr>
            <w:tcW w:w="33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30EC2" w14:textId="0C10EAC6" w:rsidR="00F44511" w:rsidRPr="00486BF2" w:rsidRDefault="437E43D1" w:rsidP="6F14AF9E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Bidi"/>
                <w:color w:val="000000"/>
                <w:sz w:val="22"/>
                <w:szCs w:val="22"/>
              </w:rPr>
            </w:pPr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Zamawiający wymaga, aby Regulator pomieszczeniowy</w:t>
            </w:r>
            <w:r w:rsidR="462612A7"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A</w:t>
            </w:r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realizował pomiar wilgotności względnej powietrza</w:t>
            </w:r>
            <w:r w:rsidR="0CF1418A"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w Sali lekcyjnej.</w:t>
            </w:r>
          </w:p>
        </w:tc>
      </w:tr>
      <w:tr w:rsidR="00F44511" w:rsidRPr="00486BF2" w14:paraId="6DAEDB18" w14:textId="77777777" w:rsidTr="6F14AF9E">
        <w:trPr>
          <w:trHeight w:val="340"/>
          <w:jc w:val="center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FCB43" w14:textId="07CAA527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4.7</w:t>
            </w:r>
          </w:p>
        </w:tc>
        <w:tc>
          <w:tcPr>
            <w:tcW w:w="6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7B8FF4" w14:textId="58F48136" w:rsidR="00F44511" w:rsidRPr="00486BF2" w:rsidRDefault="4891E524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697084A0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</w:t>
            </w:r>
          </w:p>
        </w:tc>
        <w:tc>
          <w:tcPr>
            <w:tcW w:w="68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E4EA6" w14:textId="1CA41A44" w:rsidR="00F44511" w:rsidRPr="00486BF2" w:rsidRDefault="00F44511" w:rsidP="00F44511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486BF2">
              <w:rPr>
                <w:rFonts w:asciiTheme="minorHAnsi" w:hAnsiTheme="minorHAnsi" w:cstheme="minorHAnsi"/>
                <w:sz w:val="22"/>
              </w:rPr>
              <w:t>Pomiar stężenie CO</w:t>
            </w:r>
            <w:r w:rsidRPr="00486BF2">
              <w:rPr>
                <w:rFonts w:asciiTheme="minorHAnsi" w:hAnsiTheme="minorHAnsi" w:cstheme="minorHAnsi"/>
                <w:sz w:val="22"/>
                <w:vertAlign w:val="subscript"/>
              </w:rPr>
              <w:t>2</w:t>
            </w:r>
          </w:p>
        </w:tc>
        <w:tc>
          <w:tcPr>
            <w:tcW w:w="33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BE2F6" w14:textId="061063E9" w:rsidR="00F44511" w:rsidRPr="00486BF2" w:rsidRDefault="4891E524" w:rsidP="447EFDA5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>Zamawiający wymaga, aby Regulator pomieszczeniowy</w:t>
            </w:r>
            <w:r w:rsidR="41102850"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</w:t>
            </w:r>
            <w:r w:rsidR="66050ACC"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realizował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pomiar stężenia CO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  <w:vertAlign w:val="subscript"/>
              </w:rPr>
              <w:t>2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 Sali lekcyjnej.</w:t>
            </w:r>
          </w:p>
        </w:tc>
      </w:tr>
      <w:tr w:rsidR="00F44511" w:rsidRPr="00486BF2" w14:paraId="41BC0ADA" w14:textId="77777777" w:rsidTr="6F14AF9E">
        <w:trPr>
          <w:trHeight w:val="340"/>
          <w:jc w:val="center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2D1DDF" w14:textId="541D8D22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4.8</w:t>
            </w:r>
          </w:p>
        </w:tc>
        <w:tc>
          <w:tcPr>
            <w:tcW w:w="6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BE6F70" w14:textId="14696A97" w:rsidR="00F44511" w:rsidRPr="00486BF2" w:rsidRDefault="4891E524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1E0E4E3F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</w:t>
            </w:r>
          </w:p>
        </w:tc>
        <w:tc>
          <w:tcPr>
            <w:tcW w:w="68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61658" w14:textId="63B403F5" w:rsidR="00F44511" w:rsidRPr="00486BF2" w:rsidRDefault="00F44511" w:rsidP="00F44511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486BF2">
              <w:rPr>
                <w:rFonts w:asciiTheme="minorHAnsi" w:hAnsiTheme="minorHAnsi" w:cstheme="minorHAnsi"/>
                <w:sz w:val="22"/>
              </w:rPr>
              <w:t>Pomiar koncentracji PM2.5</w:t>
            </w:r>
          </w:p>
        </w:tc>
        <w:tc>
          <w:tcPr>
            <w:tcW w:w="33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41524" w14:textId="1DFECF8B" w:rsidR="00F44511" w:rsidRPr="00486BF2" w:rsidRDefault="4891E524" w:rsidP="447EFDA5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wymaga, aby Regulator pomieszczeniowy</w:t>
            </w:r>
            <w:r w:rsidR="0837C254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</w:t>
            </w:r>
            <w:r w:rsidR="3188663F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realizował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pomiar koncentracji cząstek PM2.5 w Sali lekcyjnej.</w:t>
            </w:r>
          </w:p>
        </w:tc>
      </w:tr>
      <w:tr w:rsidR="00F44511" w:rsidRPr="00486BF2" w14:paraId="44B939B5" w14:textId="77777777" w:rsidTr="6F14AF9E">
        <w:trPr>
          <w:trHeight w:val="340"/>
          <w:jc w:val="center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60F6F2" w14:textId="0BDE269F" w:rsidR="447EFDA5" w:rsidRPr="00486BF2" w:rsidRDefault="447EFDA5" w:rsidP="447EFDA5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4.9</w:t>
            </w:r>
          </w:p>
        </w:tc>
        <w:tc>
          <w:tcPr>
            <w:tcW w:w="6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7000F" w14:textId="36B84C27" w:rsidR="00F44511" w:rsidRPr="00486BF2" w:rsidRDefault="4891E524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04F9DEB7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</w:t>
            </w:r>
          </w:p>
        </w:tc>
        <w:tc>
          <w:tcPr>
            <w:tcW w:w="68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1A129F" w14:textId="45E6F3BE" w:rsidR="00F44511" w:rsidRPr="00486BF2" w:rsidRDefault="11B49A91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Nastawa temperatury powietrza w </w:t>
            </w:r>
            <w:r w:rsidR="78BAF080" w:rsidRPr="00486BF2">
              <w:rPr>
                <w:rFonts w:asciiTheme="minorHAnsi" w:hAnsiTheme="minorHAnsi" w:cstheme="minorHAnsi"/>
                <w:sz w:val="22"/>
                <w:szCs w:val="22"/>
              </w:rPr>
              <w:t>Sali lekcyjnej</w:t>
            </w:r>
          </w:p>
        </w:tc>
        <w:tc>
          <w:tcPr>
            <w:tcW w:w="33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3DC4D7" w14:textId="6310711E" w:rsidR="00F44511" w:rsidRPr="00486BF2" w:rsidRDefault="4891E524" w:rsidP="447EFDA5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>Zamawiający wymaga, aby Regulator pomieszczeniowy</w:t>
            </w:r>
            <w:r w:rsidR="62929D81"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umożliwiał zmianę </w:t>
            </w:r>
            <w:r w:rsidR="40116FF1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przez użytkownika 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nastawy </w:t>
            </w:r>
            <w:r w:rsidR="1A5DF988"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>T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emperatury </w:t>
            </w:r>
            <w:r w:rsidR="0D861BD1"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referencyjnej </w:t>
            </w:r>
            <w:r w:rsidR="00B811E2"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 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powietrza w </w:t>
            </w:r>
            <w:r w:rsidR="00472081"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>Sali lekcyjnej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 zakresie: -2, -1, 0, +1, +2 do wartości referencyjnej ustawianej w </w:t>
            </w:r>
            <w:r w:rsidR="456AA0D6"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>Szkolnym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systemie zarządzającym.</w:t>
            </w:r>
            <w:r w:rsidR="42244600"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67E6E82F" w14:textId="664893D9" w:rsidR="00F44511" w:rsidRPr="00486BF2" w:rsidRDefault="6BF73C36" w:rsidP="01F7078C">
            <w:pPr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01F7078C">
              <w:rPr>
                <w:rFonts w:asciiTheme="minorHAnsi" w:hAnsiTheme="minorHAnsi" w:cstheme="minorBidi"/>
                <w:sz w:val="22"/>
                <w:szCs w:val="22"/>
              </w:rPr>
              <w:t xml:space="preserve">Zmiana nastawy temperatury, dokonana ręcznie w Regulatorze pomieszczeniowym A, realizowana jest do końca zajęć lekcyjnych w trakcie których została zmieniona. </w:t>
            </w:r>
            <w:r w:rsidR="3CC58982" w:rsidRPr="01F7078C">
              <w:rPr>
                <w:rFonts w:asciiTheme="minorHAnsi" w:hAnsiTheme="minorHAnsi" w:cstheme="minorBidi"/>
                <w:sz w:val="22"/>
                <w:szCs w:val="22"/>
              </w:rPr>
              <w:t xml:space="preserve">Następnie nastawa temperatury wraca ponownie do nastawy zapisanej w Szkolnym systemie zarządzającym. </w:t>
            </w:r>
          </w:p>
          <w:p w14:paraId="4F492910" w14:textId="7E9A2309" w:rsidR="00F44511" w:rsidRPr="00486BF2" w:rsidRDefault="0CC0D120" w:rsidP="2BBCC2B1">
            <w:pPr>
              <w:jc w:val="both"/>
              <w:rPr>
                <w:rStyle w:val="Domylnaczcionkaakapitu10000000"/>
                <w:rFonts w:asciiTheme="minorHAnsi" w:hAnsiTheme="minorHAnsi" w:cstheme="minorHAnsi"/>
                <w:color w:val="000000"/>
                <w:sz w:val="24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Zmiany nastaw </w:t>
            </w:r>
            <w:r w:rsidR="0CE0D8A7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temperatury 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realizowane przez użytkowników w poszczególnych Salach lekcyjnych podlegają zapisowi w historii zmian w </w:t>
            </w:r>
            <w:r w:rsidR="2DF51521" w:rsidRPr="00486BF2">
              <w:rPr>
                <w:rFonts w:asciiTheme="minorHAnsi" w:hAnsiTheme="minorHAnsi" w:cstheme="minorHAnsi"/>
                <w:sz w:val="22"/>
                <w:szCs w:val="22"/>
              </w:rPr>
              <w:t>Szkolnym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systemie zarządzającym.</w:t>
            </w:r>
          </w:p>
        </w:tc>
      </w:tr>
      <w:tr w:rsidR="447EFDA5" w:rsidRPr="00486BF2" w14:paraId="609FBCE2" w14:textId="77777777" w:rsidTr="6F14AF9E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C2F28" w14:textId="071A5F60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4.10</w:t>
            </w:r>
          </w:p>
        </w:tc>
        <w:tc>
          <w:tcPr>
            <w:tcW w:w="17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DBD89" w14:textId="30BEA137" w:rsidR="72D495B6" w:rsidRPr="00486BF2" w:rsidRDefault="72D495B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pomieszczeniowyA</w:t>
            </w:r>
          </w:p>
        </w:tc>
        <w:tc>
          <w:tcPr>
            <w:tcW w:w="198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298A1" w14:textId="37A65671" w:rsidR="72D495B6" w:rsidRPr="00486BF2" w:rsidRDefault="72D495B6" w:rsidP="447EFDA5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Parametry prezentowane na wyświetlaczu Reg</w:t>
            </w:r>
            <w:r w:rsidR="2A95E2C0" w:rsidRPr="00486BF2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lator</w:t>
            </w:r>
            <w:r w:rsidR="01FB0C1A" w:rsidRPr="00486BF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pomieszczeniowego A</w:t>
            </w:r>
          </w:p>
        </w:tc>
        <w:tc>
          <w:tcPr>
            <w:tcW w:w="9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4320D7" w14:textId="2314CF3B" w:rsidR="163F8919" w:rsidRPr="00486BF2" w:rsidRDefault="163F8919" w:rsidP="447EFDA5">
            <w:pPr>
              <w:pStyle w:val="Normalny1"/>
              <w:spacing w:line="240" w:lineRule="auto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4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aby na wyświetlaczu Regulatora pomieszczeniowego wyświetlane były min. </w:t>
            </w:r>
            <w:r w:rsidR="6785C63A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astępujące </w:t>
            </w:r>
            <w:r w:rsidR="1FAABB6A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informacje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  <w:p w14:paraId="0A2279AA" w14:textId="71576E98" w:rsidR="44C50882" w:rsidRPr="00486BF2" w:rsidRDefault="44C50882" w:rsidP="00C02D4C">
            <w:pPr>
              <w:pStyle w:val="Normalny1"/>
              <w:numPr>
                <w:ilvl w:val="0"/>
                <w:numId w:val="16"/>
              </w:numPr>
              <w:spacing w:before="0" w:line="240" w:lineRule="auto"/>
              <w:ind w:left="714" w:hanging="357"/>
              <w:rPr>
                <w:rStyle w:val="Domylnaczcionkaakapitu10000000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="07321FBC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ieżąca n</w:t>
            </w:r>
            <w:r w:rsidR="163F8919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astawa temperatury powietrza w </w:t>
            </w:r>
            <w:r w:rsidR="00B811E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Sali lekcyjnej</w:t>
            </w:r>
            <w:r w:rsidR="163F8919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</w:p>
          <w:p w14:paraId="26D7F3EE" w14:textId="723DAFA2" w:rsidR="4E8970EF" w:rsidRPr="00486BF2" w:rsidRDefault="4E8970EF" w:rsidP="00C02D4C">
            <w:pPr>
              <w:pStyle w:val="Normalny1"/>
              <w:numPr>
                <w:ilvl w:val="0"/>
                <w:numId w:val="16"/>
              </w:numPr>
              <w:spacing w:before="0" w:line="240" w:lineRule="auto"/>
              <w:ind w:left="714" w:hanging="357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="163F8919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ktualnie realizowany Program Systemu automatyki A</w:t>
            </w:r>
            <w:r w:rsidR="7F753400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="163F8919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16C9523B" w14:textId="21087649" w:rsidR="7F1687A0" w:rsidRPr="00486BF2" w:rsidRDefault="7F1687A0" w:rsidP="00C02D4C">
            <w:pPr>
              <w:pStyle w:val="Normalny1"/>
              <w:numPr>
                <w:ilvl w:val="0"/>
                <w:numId w:val="16"/>
              </w:numPr>
              <w:spacing w:before="0" w:line="240" w:lineRule="auto"/>
              <w:ind w:left="714" w:hanging="357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bieżące </w:t>
            </w:r>
            <w:r w:rsidR="163F8919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parametr</w:t>
            </w:r>
            <w:r w:rsidR="3C378154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="163F8919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powietrza</w:t>
            </w:r>
            <w:r w:rsidR="5E61C9DB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 Sali lekcyjnej tj. temperatura i wilgotność względna</w:t>
            </w:r>
            <w:r w:rsidR="792540C1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powietrza</w:t>
            </w:r>
            <w:r w:rsidR="5E61C9DB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stężenie CO</w:t>
            </w:r>
            <w:r w:rsidR="5E61C9DB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</w:rPr>
              <w:t>2</w:t>
            </w:r>
            <w:r w:rsidR="5E61C9DB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r w:rsidR="5AB8997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koncentracja cząstek PM2.5</w:t>
            </w:r>
            <w:r w:rsidR="00EB4DEF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14:paraId="1FF5FFDE" w14:textId="00E7E1C8" w:rsidR="08A18114" w:rsidRPr="00486BF2" w:rsidRDefault="08A18114" w:rsidP="00C02D4C">
            <w:pPr>
              <w:pStyle w:val="Normalny1"/>
              <w:numPr>
                <w:ilvl w:val="0"/>
                <w:numId w:val="16"/>
              </w:numPr>
              <w:spacing w:before="0" w:line="240" w:lineRule="auto"/>
              <w:ind w:left="714" w:hanging="357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bieżące</w:t>
            </w:r>
            <w:r w:rsidR="5AB8997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parametr</w:t>
            </w:r>
            <w:r w:rsidR="6F95C930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="5AB8997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powietrza zewnętrznego tj</w:t>
            </w:r>
            <w:r w:rsidR="5E68FA39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 </w:t>
            </w:r>
            <w:r w:rsidR="5AB8997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temperatura i wilgotność względna</w:t>
            </w:r>
            <w:r w:rsidR="7EBA624B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powietrza</w:t>
            </w:r>
            <w:r w:rsidR="5AB8997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stężenie CO</w:t>
            </w:r>
            <w:r w:rsidR="5AB8997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</w:rPr>
              <w:t>2</w:t>
            </w:r>
            <w:r w:rsidR="5AB8997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koncentracja cząstek PM2.5 i PM10</w:t>
            </w:r>
            <w:r w:rsidR="00EB4DEF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14:paraId="1D0D9C7B" w14:textId="6B4C3735" w:rsidR="3B77D808" w:rsidRPr="00486BF2" w:rsidRDefault="3B77D808" w:rsidP="00C02D4C">
            <w:pPr>
              <w:pStyle w:val="Normalny1"/>
              <w:numPr>
                <w:ilvl w:val="0"/>
                <w:numId w:val="16"/>
              </w:numPr>
              <w:spacing w:before="0" w:line="240" w:lineRule="auto"/>
              <w:ind w:left="714" w:hanging="357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="69035C8A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ieżący stan jakości powietrza zewnętrznego i wewnętrznego pełniący rolę edukacyjną dla użytkowników Sali lekcyjnej</w:t>
            </w:r>
            <w:r w:rsidR="4E74939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14:paraId="1F05F6EE" w14:textId="19F336BC" w:rsidR="4E749392" w:rsidRPr="00486BF2" w:rsidRDefault="4880C29D" w:rsidP="6F14AF9E">
            <w:pPr>
              <w:pStyle w:val="Normalny1"/>
              <w:numPr>
                <w:ilvl w:val="0"/>
                <w:numId w:val="16"/>
              </w:numPr>
              <w:spacing w:before="0" w:line="240" w:lineRule="auto"/>
              <w:ind w:left="714" w:hanging="357"/>
              <w:rPr>
                <w:ins w:id="24" w:author="Autor"/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bieżącą data i </w:t>
            </w:r>
            <w:r w:rsidR="741C2541"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czas.</w:t>
            </w:r>
          </w:p>
          <w:p w14:paraId="2A93E785" w14:textId="0B5C2246" w:rsidR="4E749392" w:rsidRPr="00486BF2" w:rsidRDefault="3CC14C62" w:rsidP="00857454">
            <w:pPr>
              <w:pStyle w:val="Normalny1"/>
              <w:spacing w:before="0" w:line="240" w:lineRule="auto"/>
              <w:rPr>
                <w:szCs w:val="20"/>
              </w:rPr>
              <w:pPrChange w:id="25" w:author="Autor">
                <w:pPr/>
              </w:pPrChange>
            </w:pPr>
            <w:ins w:id="26" w:author="Autor">
              <w:r w:rsidRPr="6F14AF9E">
                <w:rPr>
                  <w:rFonts w:eastAsia="Calibri" w:cs="Calibri"/>
                  <w:color w:val="000000" w:themeColor="text1"/>
                  <w:sz w:val="22"/>
                  <w:szCs w:val="22"/>
                </w:rPr>
                <w:t>Regulator pomieszczeniowy A wyświetla wszystkie pomiary w sposób statyczny. Zamawiający nie dopuszcza do naprzemiennego wyświetlania parametrów mierzonych.</w:t>
              </w:r>
            </w:ins>
          </w:p>
        </w:tc>
      </w:tr>
      <w:tr w:rsidR="00F44511" w:rsidRPr="00486BF2" w14:paraId="470DBFE9" w14:textId="77777777" w:rsidTr="6F14AF9E">
        <w:trPr>
          <w:trHeight w:val="340"/>
          <w:jc w:val="center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56B300" w14:textId="53A6EDBF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4.11</w:t>
            </w:r>
          </w:p>
        </w:tc>
        <w:tc>
          <w:tcPr>
            <w:tcW w:w="6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82AF55" w14:textId="28F87C3B" w:rsidR="00F44511" w:rsidRPr="00486BF2" w:rsidRDefault="4891E524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2C12D563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</w:t>
            </w:r>
          </w:p>
        </w:tc>
        <w:tc>
          <w:tcPr>
            <w:tcW w:w="68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D339D" w14:textId="4C74E94E" w:rsidR="00F44511" w:rsidRPr="00486BF2" w:rsidRDefault="31AEF4F6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Obsługa wielu Central wentylacyjnych A przez regulator pomieszczeniowy A </w:t>
            </w:r>
          </w:p>
        </w:tc>
        <w:tc>
          <w:tcPr>
            <w:tcW w:w="33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1B871" w14:textId="586DBAA2" w:rsidR="00F44511" w:rsidRPr="00486BF2" w:rsidRDefault="4891E524" w:rsidP="376B50F3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</w:t>
            </w:r>
            <w:r w:rsidR="019B9BEA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aby </w:t>
            </w:r>
            <w:r w:rsidR="58068AEC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przypadku zainstalowania więcej niż jednej Centrali wentylacyjnej</w:t>
            </w:r>
            <w:r w:rsidR="5C2E35CB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</w:t>
            </w:r>
            <w:r w:rsidR="58068AEC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 </w:t>
            </w:r>
            <w:r w:rsidR="7AE78683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obrębie jednej </w:t>
            </w:r>
            <w:r w:rsidR="58068AEC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Sali lekcyjnej, 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Regulator pomieszczeniowy</w:t>
            </w:r>
            <w:r w:rsidR="4E2ACF3C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umożliwiał </w:t>
            </w:r>
            <w:r w:rsidR="2638322B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jednoczesną 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zmianę nastaw</w:t>
            </w:r>
            <w:r w:rsidR="52483F2E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oraz odczyt parametrów z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wszystki</w:t>
            </w:r>
            <w:r w:rsidR="3A01BF86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ch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Central</w:t>
            </w:r>
            <w:r w:rsidR="289A1C75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ach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wentylacyjn</w:t>
            </w:r>
            <w:r w:rsidR="2808CCF4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ych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16DE9D4A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 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ainstalowan</w:t>
            </w:r>
            <w:r w:rsidR="4622613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ych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obrębie pojedynczej Sali lekcyjnej.</w:t>
            </w:r>
          </w:p>
        </w:tc>
      </w:tr>
      <w:tr w:rsidR="00F44511" w:rsidRPr="00486BF2" w14:paraId="4C92F118" w14:textId="77777777" w:rsidTr="6F14AF9E">
        <w:trPr>
          <w:trHeight w:val="340"/>
          <w:jc w:val="center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614D7" w14:textId="7D22560B" w:rsidR="447EFDA5" w:rsidRPr="00486BF2" w:rsidRDefault="447EFDA5" w:rsidP="447EFDA5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4.12</w:t>
            </w:r>
          </w:p>
        </w:tc>
        <w:tc>
          <w:tcPr>
            <w:tcW w:w="6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2E5041" w14:textId="477F6461" w:rsidR="00F44511" w:rsidRPr="00486BF2" w:rsidRDefault="4891E524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323372CE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</w:t>
            </w:r>
          </w:p>
        </w:tc>
        <w:tc>
          <w:tcPr>
            <w:tcW w:w="68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D660FC" w14:textId="48FE525B" w:rsidR="2C18E001" w:rsidRPr="00486BF2" w:rsidRDefault="07AC67F3" w:rsidP="55C69F1B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Komunikacja z Systemem automatyki A</w:t>
            </w:r>
          </w:p>
        </w:tc>
        <w:tc>
          <w:tcPr>
            <w:tcW w:w="33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0CAE1B" w14:textId="5113CF0F" w:rsidR="2C18E001" w:rsidRPr="00486BF2" w:rsidRDefault="3FFB0F9F" w:rsidP="01F7078C">
            <w:pPr>
              <w:pStyle w:val="Normalny1"/>
              <w:spacing w:line="240" w:lineRule="auto"/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</w:pPr>
            <w:r w:rsidRPr="01F7078C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Zamawiający wymaga, aby Regulator pomieszczeniowy A, zapewniał bezprzewodową komunikację z Systemem automatyki A. Przez komunikację Zamawiający rozumie </w:t>
            </w:r>
            <w:r w:rsidRPr="00857454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  <w:rPrChange w:id="27" w:author="Autor">
                  <w:rPr>
                    <w:rStyle w:val="Domylnaczcionkaakapitu1"/>
                    <w:rFonts w:asciiTheme="minorHAnsi" w:hAnsiTheme="minorHAnsi" w:cstheme="minorBidi"/>
                    <w:color w:val="000000" w:themeColor="text1"/>
                    <w:sz w:val="22"/>
                    <w:szCs w:val="22"/>
                    <w:highlight w:val="yellow"/>
                    <w:lang w:eastAsia="pl-PL"/>
                  </w:rPr>
                </w:rPrChange>
              </w:rPr>
              <w:t>wysyłanie</w:t>
            </w:r>
            <w:r w:rsidRPr="01F7078C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ins w:id="28" w:author="Autor">
              <w:r w:rsidR="2DAF695C" w:rsidRPr="01F7078C">
                <w:rPr>
                  <w:rStyle w:val="Domylnaczcionkaakapitu1"/>
                  <w:rFonts w:asciiTheme="minorHAnsi" w:hAnsiTheme="minorHAnsi" w:cstheme="minorBidi"/>
                  <w:color w:val="000000" w:themeColor="text1"/>
                  <w:sz w:val="22"/>
                  <w:szCs w:val="22"/>
                  <w:lang w:eastAsia="pl-PL"/>
                </w:rPr>
                <w:t xml:space="preserve">i odbieranie </w:t>
              </w:r>
            </w:ins>
            <w:r w:rsidRPr="01F7078C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zaszyfrowanych pakietów danych pomiędzy Regulatorem pomieszczeniowym A a System automatyki A, niezbędnych do prawidłowego działania Systemu wentylacji A oraz Szkolnego systemu zarządzającego. </w:t>
            </w:r>
          </w:p>
        </w:tc>
      </w:tr>
    </w:tbl>
    <w:p w14:paraId="7B1B5A21" w14:textId="754F9302" w:rsidR="447EFDA5" w:rsidRPr="00486BF2" w:rsidRDefault="447EFDA5">
      <w:pPr>
        <w:rPr>
          <w:rFonts w:asciiTheme="minorHAnsi" w:hAnsiTheme="minorHAnsi" w:cstheme="minorHAnsi"/>
        </w:rPr>
      </w:pPr>
    </w:p>
    <w:p w14:paraId="69399D27" w14:textId="3BC100AB" w:rsidR="00020037" w:rsidRPr="00486BF2" w:rsidRDefault="00A7108B" w:rsidP="447EFDA5">
      <w:pPr>
        <w:pStyle w:val="Podtytu"/>
        <w:rPr>
          <w:rStyle w:val="Domylnaczcionkaakapitu1"/>
          <w:rFonts w:eastAsia="Calibri Light" w:cstheme="minorHAnsi"/>
        </w:rPr>
      </w:pPr>
      <w:r w:rsidRPr="00486BF2">
        <w:rPr>
          <w:rStyle w:val="Domylnaczcionkaakapitu1"/>
          <w:rFonts w:eastAsia="Calibri Light" w:cstheme="minorHAnsi"/>
        </w:rPr>
        <w:t xml:space="preserve">Tabela </w:t>
      </w:r>
      <w:r w:rsidR="00BA3B4F" w:rsidRPr="00486BF2">
        <w:rPr>
          <w:rStyle w:val="Domylnaczcionkaakapitu1"/>
          <w:rFonts w:eastAsia="Calibri Light" w:cstheme="minorHAnsi"/>
        </w:rPr>
        <w:t>5</w:t>
      </w:r>
      <w:r w:rsidRPr="00486BF2">
        <w:rPr>
          <w:rStyle w:val="Domylnaczcionkaakapitu1"/>
          <w:rFonts w:eastAsia="Calibri Light" w:cstheme="minorHAnsi"/>
        </w:rPr>
        <w:t xml:space="preserve">. Wymagania </w:t>
      </w:r>
      <w:r w:rsidR="00DD6988" w:rsidRPr="00486BF2">
        <w:rPr>
          <w:rStyle w:val="Domylnaczcionkaakapitu1"/>
          <w:rFonts w:eastAsia="Calibri Light" w:cstheme="minorHAnsi"/>
        </w:rPr>
        <w:t xml:space="preserve">Obligatoryjne </w:t>
      </w:r>
      <w:r w:rsidRPr="00486BF2">
        <w:rPr>
          <w:rStyle w:val="Domylnaczcionkaakapitu1"/>
          <w:rFonts w:eastAsia="Calibri Light" w:cstheme="minorHAnsi"/>
        </w:rPr>
        <w:t xml:space="preserve">dla </w:t>
      </w:r>
      <w:r w:rsidR="2FA47645" w:rsidRPr="00486BF2">
        <w:rPr>
          <w:rStyle w:val="Domylnaczcionkaakapitu1"/>
          <w:rFonts w:eastAsia="Calibri Light" w:cstheme="minorHAnsi"/>
        </w:rPr>
        <w:t>Szkolnego</w:t>
      </w:r>
      <w:r w:rsidR="004715D2" w:rsidRPr="00486BF2">
        <w:rPr>
          <w:rStyle w:val="Domylnaczcionkaakapitu1"/>
          <w:rFonts w:eastAsia="Calibri Light" w:cstheme="minorHAnsi"/>
        </w:rPr>
        <w:t xml:space="preserve"> systemu zarządzającego w Działaniu</w:t>
      </w:r>
      <w:r w:rsidRPr="00486BF2">
        <w:rPr>
          <w:rStyle w:val="Domylnaczcionkaakapitu1"/>
          <w:rFonts w:eastAsia="Calibri Light" w:cstheme="minorHAnsi"/>
        </w:rPr>
        <w:t xml:space="preserve"> 1: „Wentylacja sal lekcyjnych”</w:t>
      </w:r>
    </w:p>
    <w:tbl>
      <w:tblPr>
        <w:tblpPr w:leftFromText="141" w:rightFromText="141" w:vertAnchor="text" w:tblpXSpec="center" w:tblpY="1"/>
        <w:tblOverlap w:val="never"/>
        <w:tblW w:w="5246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847"/>
        <w:gridCol w:w="1991"/>
        <w:gridCol w:w="9852"/>
      </w:tblGrid>
      <w:tr w:rsidR="00B66403" w:rsidRPr="00486BF2" w14:paraId="4E404FA5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58E17D" w14:textId="77777777" w:rsidR="00B66403" w:rsidRPr="00486BF2" w:rsidRDefault="00B66403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L.P.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F6D27" w14:textId="77777777" w:rsidR="00B66403" w:rsidRPr="00486BF2" w:rsidRDefault="00B66403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Kategoria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9B247F" w14:textId="77777777" w:rsidR="00B66403" w:rsidRPr="00486BF2" w:rsidRDefault="00B66403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Nazwa Wymagania Obligatoryjnego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D3DFE0" w14:textId="77777777" w:rsidR="00B66403" w:rsidRPr="00486BF2" w:rsidRDefault="00B66403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Opis Wymagania Obligatoryjnego</w:t>
            </w:r>
          </w:p>
        </w:tc>
      </w:tr>
      <w:tr w:rsidR="00E574DA" w:rsidRPr="00486BF2" w14:paraId="75760205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1091E5" w14:textId="663CAA08" w:rsidR="00E574DA" w:rsidRPr="00486BF2" w:rsidRDefault="002C44EA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5</w:t>
            </w:r>
            <w:r w:rsidR="00A7108B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.1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B9C5BF" w14:textId="1FD1E69E" w:rsidR="00E574DA" w:rsidRPr="00486BF2" w:rsidRDefault="460CDA6E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37A4090D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41C23" w14:textId="37816D19" w:rsidR="00E574DA" w:rsidRPr="00486BF2" w:rsidRDefault="2F84F3F1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Współpraca </w:t>
            </w:r>
            <w:r w:rsidR="717C019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Szkolnego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systemu zarządzającego z Systemami wentylacyjnymi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1825FB" w14:textId="75185EDA" w:rsidR="00E574DA" w:rsidRPr="00486BF2" w:rsidRDefault="37A4090D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zaprojektowania i wykonania </w:t>
            </w:r>
            <w:r w:rsidR="16AA99D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Szkolnego</w:t>
            </w:r>
            <w:r w:rsidR="33E5D8D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systemu zarządzania 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ystemami wentylacyjnymi </w:t>
            </w:r>
            <w:r w:rsidR="0B8A1AA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zainstalowanymi w poszczególnych </w:t>
            </w:r>
            <w:r w:rsidR="3ABE727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Sala lekcyjnych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 obrębie jednej szkoły. </w:t>
            </w:r>
          </w:p>
        </w:tc>
      </w:tr>
      <w:tr w:rsidR="00B17A96" w:rsidRPr="00486BF2" w14:paraId="6A9F7202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0D361B" w14:textId="45E5BED0" w:rsidR="00B17A96" w:rsidRPr="00486BF2" w:rsidRDefault="002C44EA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5</w:t>
            </w:r>
            <w:r w:rsidR="00B66403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.2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1910F" w14:textId="4F350479" w:rsidR="00B17A96" w:rsidRPr="00486BF2" w:rsidRDefault="6DA92401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535CA16E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6D1D3" w14:textId="263324F4" w:rsidR="00B17A96" w:rsidRPr="00486BF2" w:rsidRDefault="3ABE7274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Minimalna liczba S</w:t>
            </w:r>
            <w:r w:rsidR="535CA16E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ystemów 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wentylacyjnych podłączonych do </w:t>
            </w:r>
            <w:r w:rsidR="17B26122" w:rsidRPr="00486BF2">
              <w:rPr>
                <w:rFonts w:asciiTheme="minorHAnsi" w:hAnsiTheme="minorHAnsi" w:cstheme="minorHAnsi"/>
                <w:sz w:val="22"/>
                <w:szCs w:val="22"/>
              </w:rPr>
              <w:t>Szkolnego</w:t>
            </w:r>
            <w:r w:rsidR="535CA16E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systemu zarządzającego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2C82B6" w14:textId="69FDED3D" w:rsidR="00B17A96" w:rsidRPr="00486BF2" w:rsidRDefault="00E217A0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49D3952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Szkolny </w:t>
            </w:r>
            <w:r w:rsidR="535CA16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system zarządzający umożliwiał obsługę </w:t>
            </w:r>
            <w:r w:rsidR="0063702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co najmniej</w:t>
            </w:r>
            <w:r w:rsidR="535CA16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40 </w:t>
            </w:r>
            <w:r w:rsidR="0A7D48D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</w:t>
            </w:r>
            <w:r w:rsidR="535CA16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ystemów wentylacyjnych</w:t>
            </w:r>
            <w:r w:rsidR="36586E4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535CA16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obrębie jednej szkoły.</w:t>
            </w:r>
          </w:p>
        </w:tc>
      </w:tr>
      <w:tr w:rsidR="00B66403" w:rsidRPr="00486BF2" w14:paraId="7D66BA3D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E96A8" w14:textId="382B7CA3" w:rsidR="00B66403" w:rsidRPr="00486BF2" w:rsidRDefault="002C44EA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5</w:t>
            </w:r>
            <w:r w:rsidR="00B66403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.3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66A7B6" w14:textId="0AB901E0" w:rsidR="00B66403" w:rsidRPr="00486BF2" w:rsidRDefault="385E8A80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3ABE727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CD48C" w14:textId="7E749413" w:rsidR="00B66403" w:rsidRPr="00486BF2" w:rsidRDefault="00B66403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Parametry pracy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6A1792" w14:textId="2EC52D04" w:rsidR="00B66403" w:rsidRPr="00486BF2" w:rsidRDefault="3ABE7274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</w:t>
            </w:r>
            <w:r w:rsidR="45EAD82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EBF88E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zarządzający umożliwiał odczyt</w:t>
            </w:r>
            <w:r w:rsidR="5925052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:</w:t>
            </w:r>
          </w:p>
          <w:p w14:paraId="4900D3A8" w14:textId="34E05202" w:rsidR="00B66403" w:rsidRPr="00486BF2" w:rsidRDefault="3ABE7274">
            <w:pPr>
              <w:pStyle w:val="Normalny1"/>
              <w:numPr>
                <w:ilvl w:val="0"/>
                <w:numId w:val="15"/>
              </w:numPr>
              <w:spacing w:before="0" w:line="240" w:lineRule="auto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parametrów powietrza z poszczególnych sal lekcyjnych (tj. temperaturę powietrza, wilgotność względną powietrza, stężenie dwutlenku wę</w:t>
            </w:r>
            <w:r w:rsidR="00B7719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gla oraz </w:t>
            </w:r>
            <w:r w:rsidR="000745F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koncentrację cząstek PM2.5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) </w:t>
            </w:r>
          </w:p>
          <w:p w14:paraId="624AAE93" w14:textId="6EEE4879" w:rsidR="00B66403" w:rsidRPr="00486BF2" w:rsidRDefault="3ABE7274">
            <w:pPr>
              <w:pStyle w:val="Normalny1"/>
              <w:numPr>
                <w:ilvl w:val="0"/>
                <w:numId w:val="15"/>
              </w:numPr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parametr</w:t>
            </w:r>
            <w:r w:rsidR="2C2E7D1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ów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pracy poszczególnych </w:t>
            </w:r>
            <w:r w:rsidR="437552D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ystemów wentylacji</w:t>
            </w:r>
            <w:r w:rsidR="7FBCB73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</w:p>
          <w:p w14:paraId="4815039E" w14:textId="117BCF71" w:rsidR="00B66403" w:rsidRPr="00486BF2" w:rsidRDefault="138740FA">
            <w:pPr>
              <w:pStyle w:val="Normalny1"/>
              <w:numPr>
                <w:ilvl w:val="0"/>
                <w:numId w:val="15"/>
              </w:numPr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wszystkich nastaw z Regulatorów sterowania A</w:t>
            </w:r>
            <w:r w:rsidR="2978478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</w:p>
          <w:p w14:paraId="0FCF2263" w14:textId="6F4D4AF1" w:rsidR="00B66403" w:rsidRPr="00486BF2" w:rsidRDefault="2C3A7ED8" w:rsidP="486C5CEF">
            <w:pPr>
              <w:pStyle w:val="Normalny1"/>
              <w:numPr>
                <w:ilvl w:val="0"/>
                <w:numId w:val="15"/>
              </w:numPr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stanów awarii</w:t>
            </w:r>
            <w:r w:rsidR="35CCB91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 możliwością ich zdalnego resetu w zależności od poziomu awarii, </w:t>
            </w:r>
          </w:p>
          <w:p w14:paraId="6422DA33" w14:textId="4FAC79DA" w:rsidR="00B66403" w:rsidRPr="00486BF2" w:rsidRDefault="00B77190">
            <w:pPr>
              <w:pStyle w:val="Normalny1"/>
              <w:numPr>
                <w:ilvl w:val="0"/>
                <w:numId w:val="15"/>
              </w:numPr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</w:t>
            </w:r>
            <w:r w:rsidR="02E855D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omunikatów o z</w:t>
            </w:r>
            <w:r w:rsidR="2978478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bliżającym się serwisie</w:t>
            </w:r>
            <w:r w:rsidR="21B1615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  <w:p w14:paraId="70E32FD0" w14:textId="581CFE36" w:rsidR="00B66403" w:rsidRPr="00486BF2" w:rsidRDefault="4213CD43" w:rsidP="4530C8F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na podstawie odczytanych parametrów Szkolny system zarządzający obliczał na bieżąco</w:t>
            </w:r>
            <w:r w:rsidR="47225EE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5485EDD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parametry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Konkursowe</w:t>
            </w:r>
            <w:r w:rsidR="29EF86A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tj.</w:t>
            </w:r>
            <w:r w:rsidR="5485EDD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: </w:t>
            </w:r>
          </w:p>
          <w:p w14:paraId="42AF4BD2" w14:textId="52AB840D" w:rsidR="00B66403" w:rsidRPr="00486BF2" w:rsidRDefault="3987B519">
            <w:pPr>
              <w:pStyle w:val="Normalny1"/>
              <w:numPr>
                <w:ilvl w:val="0"/>
                <w:numId w:val="14"/>
              </w:numPr>
              <w:spacing w:before="0" w:line="240" w:lineRule="auto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środowiskową</w:t>
            </w:r>
            <w:r w:rsidR="3ABE727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jakość powietrza</w:t>
            </w:r>
            <w:r w:rsidR="4774AC9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3FCA4A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</w:t>
            </w:r>
            <w:r w:rsidR="4774AC9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AQ</w:t>
            </w:r>
            <w:r w:rsidR="3ABE727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</w:p>
          <w:p w14:paraId="2327E30D" w14:textId="47391181" w:rsidR="00B66403" w:rsidRPr="00486BF2" w:rsidRDefault="3ABE7274">
            <w:pPr>
              <w:pStyle w:val="Normalny1"/>
              <w:numPr>
                <w:ilvl w:val="0"/>
                <w:numId w:val="14"/>
              </w:numPr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sprawność odzysku ciepła</w:t>
            </w:r>
            <w:r w:rsidR="72E7B85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</w:t>
            </w:r>
            <w:r w:rsidR="72E7B85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  <w:lang w:eastAsia="pl-PL"/>
              </w:rPr>
              <w:t>t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</w:p>
          <w:p w14:paraId="37CDB800" w14:textId="2EA36A4E" w:rsidR="00B66403" w:rsidRPr="00486BF2" w:rsidRDefault="5E877D5C" w:rsidP="6F14AF9E">
            <w:pPr>
              <w:pStyle w:val="Normalny1"/>
              <w:numPr>
                <w:ilvl w:val="0"/>
                <w:numId w:val="14"/>
              </w:numPr>
              <w:spacing w:before="0" w:line="240" w:lineRule="auto"/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</w:pPr>
            <w:r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sprawność odzysku wilgoci</w:t>
            </w:r>
            <w:r w:rsidR="7B0A1AE8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n</w:t>
            </w:r>
            <w:r w:rsidR="7B0A1AE8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vertAlign w:val="subscript"/>
                <w:lang w:eastAsia="pl-PL"/>
              </w:rPr>
              <w:t>x</w:t>
            </w:r>
            <w:r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</w:p>
          <w:p w14:paraId="19B2DA20" w14:textId="6B6AE6A0" w:rsidR="00B66403" w:rsidRPr="00486BF2" w:rsidRDefault="3ABE7274">
            <w:pPr>
              <w:pStyle w:val="Normalny1"/>
              <w:numPr>
                <w:ilvl w:val="0"/>
                <w:numId w:val="14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zużycie energii</w:t>
            </w:r>
            <w:r w:rsidR="09C83B1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</w:t>
            </w:r>
            <w:r w:rsidR="09C83B1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  <w:lang w:eastAsia="pl-PL"/>
              </w:rPr>
              <w:t>e</w:t>
            </w:r>
            <w:r w:rsidR="6BC65D1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  <w:lang w:eastAsia="pl-PL"/>
              </w:rPr>
              <w:t>.</w:t>
            </w:r>
          </w:p>
        </w:tc>
      </w:tr>
      <w:tr w:rsidR="00B66403" w:rsidRPr="00486BF2" w14:paraId="0E28A61C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2284C3" w14:textId="2FC55D69" w:rsidR="00B66403" w:rsidRPr="00486BF2" w:rsidRDefault="002C44EA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5</w:t>
            </w:r>
            <w:r w:rsidR="00B66403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.4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4C0422" w14:textId="6331B1F4" w:rsidR="00B66403" w:rsidRPr="00486BF2" w:rsidRDefault="7F0943F3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3ABE727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75747" w14:textId="3CE1FFF4" w:rsidR="00B66403" w:rsidRPr="00486BF2" w:rsidRDefault="222EB84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Komunikacja z Systemami wentylacji</w:t>
            </w:r>
            <w:r w:rsidR="2C0916D9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A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w obrębie szkoły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EC3135" w14:textId="7118F204" w:rsidR="00B66403" w:rsidRPr="00486BF2" w:rsidRDefault="3ABE7274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</w:t>
            </w:r>
            <w:r w:rsidR="00E217A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wymaga, aby komunikacja między </w:t>
            </w:r>
            <w:r w:rsidR="6C60B35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Szkolnym</w:t>
            </w:r>
            <w:r w:rsidR="00E217A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systemem zarządzającym a 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ystemami wentylacyjnymi </w:t>
            </w:r>
            <w:r w:rsidR="11F0B10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zamontowanymi w poszczególnych salach lekcyjnych odbywała się w sposób bezprzewodowy</w:t>
            </w:r>
            <w:r w:rsidR="3457DC1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niezależnie od istniejącej w Sali lekcyjnej sieci bezprzewodowej.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sygnał bezprzewodowy był włączony wyłącznie w trakcie transmisji danych.</w:t>
            </w:r>
          </w:p>
        </w:tc>
      </w:tr>
      <w:tr w:rsidR="00B66403" w:rsidRPr="00486BF2" w14:paraId="0444295E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792A35" w14:textId="046374D2" w:rsidR="00B66403" w:rsidRPr="00486BF2" w:rsidRDefault="002C44EA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5</w:t>
            </w:r>
            <w:r w:rsidR="00B66403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.5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50945" w14:textId="06BB9DEF" w:rsidR="00B66403" w:rsidRPr="00486BF2" w:rsidRDefault="6B3B84AB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3ABE727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189FD" w14:textId="77777777" w:rsidR="00B66403" w:rsidRPr="00486BF2" w:rsidRDefault="222EB84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Rejestracja i archiwizacja 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A8229A" w14:textId="48219045" w:rsidR="00B66403" w:rsidRPr="00486BF2" w:rsidRDefault="6409F999" w:rsidP="4530C8F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6BBEBFE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073AE32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zarządzający umożliwiał rejestrację i archiwizację wszystkich mierzonych jak i regulowanych parametrów pracy</w:t>
            </w:r>
            <w:r w:rsidR="255DD5D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oraz alarmów</w:t>
            </w:r>
            <w:r w:rsidR="073AE32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wszystkich podłączonych </w:t>
            </w:r>
            <w:r w:rsidR="245DF0F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</w:t>
            </w:r>
            <w:r w:rsidR="073AE32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ystemów </w:t>
            </w:r>
            <w:r w:rsidR="073AE32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lastRenderedPageBreak/>
              <w:t>wentylacji</w:t>
            </w:r>
            <w:r w:rsidR="189078B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073AE32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obrębie jednej szkoły przez okres 5 lat z możliwością eksportu danych do </w:t>
            </w:r>
            <w:r w:rsidR="073AE32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formatu </w:t>
            </w:r>
            <w:r w:rsidR="7D3FEBE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*.csv lub *.xls, lub *.xlsx</w:t>
            </w:r>
            <w:r w:rsidR="073AE32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(d</w:t>
            </w:r>
            <w:r w:rsidR="073AE321" w:rsidRPr="00486BF2">
              <w:rPr>
                <w:rFonts w:asciiTheme="minorHAnsi" w:eastAsia="Segoe UI" w:hAnsiTheme="minorHAnsi" w:cstheme="minorHAnsi"/>
                <w:color w:val="333333"/>
                <w:sz w:val="22"/>
                <w:szCs w:val="22"/>
              </w:rPr>
              <w:t xml:space="preserve">opuszcza się archiwizowanie w chmurze). Zamawiający wymaga, aby minimalny czas rejestracji wynosił nie więcej niż 5 minut, natomiast zapis obejmował średni pomiar z okresu pomiarowego. </w:t>
            </w:r>
          </w:p>
        </w:tc>
      </w:tr>
      <w:tr w:rsidR="00B66403" w:rsidRPr="00486BF2" w14:paraId="76B9EA12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3B033" w14:textId="2A9A1C0E" w:rsidR="00B66403" w:rsidRPr="00486BF2" w:rsidRDefault="002C44EA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lastRenderedPageBreak/>
              <w:t>5</w:t>
            </w:r>
            <w:r w:rsidR="00B66403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.6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BB5F15" w14:textId="13916122" w:rsidR="00B66403" w:rsidRPr="00486BF2" w:rsidRDefault="547E34B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Szkoln</w:t>
            </w:r>
            <w:r w:rsidR="3ABE727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y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3B7835" w14:textId="77777777" w:rsidR="00B66403" w:rsidRPr="00486BF2" w:rsidRDefault="222EB84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Aktualizacja oprogramowania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7F38FC" w14:textId="3DB22D00" w:rsidR="00B66403" w:rsidRPr="00486BF2" w:rsidRDefault="2F84F3F1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</w:t>
            </w:r>
            <w:r w:rsidR="0454CE2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10C1860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zarządzający umożliwiał zdalną aktualizację oprogramowania poszczególnych </w:t>
            </w:r>
            <w:r w:rsidR="1756F49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ystemów wentylacji</w:t>
            </w:r>
            <w:r w:rsidR="65785A0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obrębie jednej szkoły. </w:t>
            </w:r>
          </w:p>
        </w:tc>
      </w:tr>
      <w:tr w:rsidR="00B66403" w:rsidRPr="00486BF2" w14:paraId="12FDAEFE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59C2A" w14:textId="0AC8B856" w:rsidR="00B66403" w:rsidRPr="00486BF2" w:rsidRDefault="002C44EA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5</w:t>
            </w:r>
            <w:r w:rsidR="00B66403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.7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54D930" w14:textId="3EDFE595" w:rsidR="00B66403" w:rsidRPr="00486BF2" w:rsidRDefault="14061DD4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3ABE727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CEFC9" w14:textId="77777777" w:rsidR="00B66403" w:rsidRPr="00486BF2" w:rsidRDefault="222EB84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Instrukcja obsługi 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7DAB3" w14:textId="46E1C6C4" w:rsidR="00B66403" w:rsidRPr="00486BF2" w:rsidRDefault="3D72B829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12F9830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74BAA60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opracowania</w:t>
            </w:r>
            <w:r w:rsidR="00E217A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instrukcji obsługi </w:t>
            </w:r>
            <w:r w:rsidR="4425984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Szkolnego</w:t>
            </w:r>
            <w:r w:rsidR="5941043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systemu zarządzającego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 j. polskim. </w:t>
            </w:r>
          </w:p>
        </w:tc>
      </w:tr>
      <w:tr w:rsidR="00B66403" w:rsidRPr="00486BF2" w14:paraId="4DF542F7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3C893A" w14:textId="4640613B" w:rsidR="00B66403" w:rsidRPr="00486BF2" w:rsidRDefault="002C44EA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5</w:t>
            </w:r>
            <w:r w:rsidR="00B66403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.8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6955C1" w14:textId="18F05DC1" w:rsidR="00B66403" w:rsidRPr="00486BF2" w:rsidRDefault="1043FF01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3ABE727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0BA53B" w14:textId="77777777" w:rsidR="00B66403" w:rsidRPr="00486BF2" w:rsidRDefault="2F84F3F1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Elektroniczna tablica wyników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7608FB" w14:textId="6DACBC5A" w:rsidR="00B66403" w:rsidRPr="00486BF2" w:rsidRDefault="2F84F3F1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2FB1F96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4BF36FB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na </w:t>
            </w:r>
            <w:r w:rsidR="64CDBEC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opracowania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elektronicznej tablicy wyników umożliwiającej wyświetlanie parametrów jakości środowiska wewnętrznego takich jak: temperatura powietrza, wilgotność względna, stężenie CO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  <w:lang w:eastAsia="pl-PL"/>
              </w:rPr>
              <w:t>2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koncentrację cząstek PM2.5</w:t>
            </w:r>
            <w:r w:rsidR="00E217A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dla poszczególnych 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al lekcyjnych wyposażonych w System wentylacji</w:t>
            </w:r>
            <w:r w:rsidR="208435C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00A500F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jak również środowiska zewnętrznego (na podstawie odczytów z Pogodowej stacji)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 Zamawiający dopuszcza wyświetlanie naprzemienne informacji o stanie jakośc</w:t>
            </w:r>
            <w:r w:rsidR="00E217A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 powietrza dla poszczególnych 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al lekcyjnych. Aktualizacja danych powinna odpowiadać zaprogramowanej częstotliwości zmian.</w:t>
            </w:r>
          </w:p>
          <w:p w14:paraId="5F82BD6D" w14:textId="65365281" w:rsidR="00B66403" w:rsidRPr="00486BF2" w:rsidRDefault="07B58C66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Zamawiający, wymaga, aby oprócz wyświetlania wartości poszczególnych parametrów powietrza po</w:t>
            </w:r>
            <w:r w:rsidR="7BB1F89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jawiała się interpretacja graficzna oceny jakości powietrza</w:t>
            </w:r>
            <w:r w:rsidR="24E289A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zewnętrznego i wewnętrznego oddzielnie dla każdej Sali lekcyjnej</w:t>
            </w:r>
            <w:r w:rsidR="7BB1F89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stanowiąca jednocześnie element edukacyjny dla użytkowników i gości szkoły. </w:t>
            </w:r>
          </w:p>
          <w:p w14:paraId="56CE9349" w14:textId="7BB649D0" w:rsidR="00B66403" w:rsidRPr="00486BF2" w:rsidRDefault="18DA594B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komunikacja pomiędzy Elektroniczną tablicą wyników a Szkolnym systemem zarządzania odbywała się bezprzewodowo. Przez komunikację Zamawiający rozumie, przesłanie zaszyfrowanych pakietów danych, które u</w:t>
            </w:r>
            <w:r w:rsidR="6831B9E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możliwiają wyświetlenie niezbędnych danych na Elektronicznej tablicy wyników. </w:t>
            </w:r>
            <w:r w:rsidR="048A847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5D5D85B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rozmiar </w:t>
            </w:r>
            <w:r w:rsidR="2E75967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Elektronicznej t</w:t>
            </w:r>
            <w:r w:rsidR="5D5D85B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ablicy</w:t>
            </w:r>
            <w:r w:rsidR="52A325D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wyników</w:t>
            </w:r>
            <w:r w:rsidR="5D5D85B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był nie mniejszy niż. </w:t>
            </w:r>
            <w:r w:rsidR="00B7719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55”</w:t>
            </w:r>
            <w:r w:rsidR="67C8EAA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 umożliwiał </w:t>
            </w:r>
            <w:r w:rsidR="3D7C419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jej montaż</w:t>
            </w:r>
            <w:r w:rsidR="67C8EAA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do ściany. </w:t>
            </w:r>
            <w:r w:rsidR="299F77D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Obudowa tablicy powinna wytrzymywać przypadkowe uderzenia i być </w:t>
            </w:r>
            <w:r w:rsidR="06C463D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wandaloodporna.</w:t>
            </w:r>
          </w:p>
        </w:tc>
      </w:tr>
      <w:tr w:rsidR="00F44511" w:rsidRPr="00486BF2" w14:paraId="6E9DDD5A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113642" w14:textId="7F1ED41C" w:rsidR="00F44511" w:rsidRPr="00486BF2" w:rsidRDefault="0063702E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5.</w:t>
            </w:r>
            <w:r w:rsidR="1D326A6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9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B78E4" w14:textId="2637B51F" w:rsidR="00F44511" w:rsidRPr="00486BF2" w:rsidRDefault="701AA3BB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Szkolny</w:t>
            </w:r>
            <w:r w:rsidR="4891E524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9806C" w14:textId="09DA3BC5" w:rsidR="00F44511" w:rsidRPr="00486BF2" w:rsidRDefault="4891E524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Informacja o </w:t>
            </w:r>
            <w:r w:rsidR="46FCA634" w:rsidRPr="00486BF2">
              <w:rPr>
                <w:rFonts w:asciiTheme="minorHAnsi" w:hAnsiTheme="minorHAnsi" w:cstheme="minorHAnsi"/>
                <w:sz w:val="22"/>
                <w:szCs w:val="22"/>
              </w:rPr>
              <w:t>niezbędnych czynnościach serwisowych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006E8D" w14:textId="29CE185B" w:rsidR="00F44511" w:rsidRPr="00486BF2" w:rsidRDefault="4891E524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aby </w:t>
            </w:r>
            <w:r w:rsidR="35032431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Szkolny</w:t>
            </w:r>
            <w:r w:rsidR="1EECDCB4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system zarządzający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informował o </w:t>
            </w:r>
            <w:r w:rsidR="0D514635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wszystkich</w:t>
            </w:r>
            <w:r w:rsidR="467ABD6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zbliżających się</w:t>
            </w:r>
            <w:r w:rsidR="0D514635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czynnościach serwisowych. </w:t>
            </w:r>
            <w:r w:rsidR="1EECDCB4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841076" w:rsidRPr="00486BF2" w14:paraId="580815E8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D26309" w14:textId="36E249AA" w:rsidR="00841076" w:rsidRPr="00486BF2" w:rsidRDefault="572A713C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5.1</w:t>
            </w:r>
            <w:r w:rsidR="14FDF719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0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2E3EB6" w14:textId="29C73A01" w:rsidR="00841076" w:rsidRPr="00486BF2" w:rsidRDefault="675AF162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Szkolny</w:t>
            </w:r>
            <w:r w:rsidR="2638322B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8C247" w14:textId="119E030B" w:rsidR="00841076" w:rsidRPr="00486BF2" w:rsidRDefault="16B32BD1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Harmonogram </w:t>
            </w:r>
            <w:r w:rsidR="13A37B9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rogramu Praca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B208CA" w14:textId="3A5C7FC2" w:rsidR="006E780B" w:rsidRPr="00486BF2" w:rsidRDefault="685BC505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2656657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dla </w:t>
            </w:r>
            <w:r w:rsidR="78FB49D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2656657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rogramu Praca</w:t>
            </w:r>
            <w:r w:rsidR="26335A5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2656657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36F178E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zarządzający umożliwiał wprowadzenie h</w:t>
            </w:r>
            <w:r w:rsidR="1AD8102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armonogramu </w:t>
            </w:r>
            <w:r w:rsidR="2656657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pracy, niezależnie dla poszczególnych</w:t>
            </w:r>
            <w:r w:rsidR="1AD8102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Sal lekcyjnych. 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6335A5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la godzin w ciągu doby nie ujętych w harmonogramie </w:t>
            </w:r>
            <w:r w:rsidR="24A69F8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rogramu Pracy, </w:t>
            </w:r>
            <w:r w:rsidR="26480ED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y system zarządzający </w:t>
            </w:r>
            <w:r w:rsidR="04FC009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przypisze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4FC009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parametry pracy jak dla 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program</w:t>
            </w:r>
            <w:r w:rsidR="04FC009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u 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Eco. </w:t>
            </w:r>
          </w:p>
        </w:tc>
      </w:tr>
      <w:tr w:rsidR="006C209A" w:rsidRPr="00486BF2" w14:paraId="129586A3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B28888" w14:textId="53636079" w:rsidR="006C209A" w:rsidRPr="00486BF2" w:rsidRDefault="0063702E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5.11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2C9875" w14:textId="0E41C559" w:rsidR="006C209A" w:rsidRPr="00486BF2" w:rsidRDefault="5BA12C48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Szkolny</w:t>
            </w:r>
            <w:r w:rsidR="2638322B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E18C2E" w14:textId="6B2C94DF" w:rsidR="006C209A" w:rsidRPr="00486BF2" w:rsidRDefault="514CFC6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Parametry pracy </w:t>
            </w:r>
            <w:r w:rsidR="6D0F138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rogramu Praca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CBAC16" w14:textId="779C5F22" w:rsidR="006C209A" w:rsidRPr="00486BF2" w:rsidRDefault="2638322B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dla programu Praca, </w:t>
            </w:r>
            <w:r w:rsidR="4BD8E38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zarządzający umożliwiał wprowadzenie zadanej temperatury powietrza </w:t>
            </w:r>
            <w:r w:rsidR="42ACB01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dla poszczególnych Systemów wentylacji A.</w:t>
            </w:r>
          </w:p>
        </w:tc>
      </w:tr>
      <w:tr w:rsidR="001313E8" w:rsidRPr="00486BF2" w14:paraId="6988969C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26437" w14:textId="5C89F598" w:rsidR="001313E8" w:rsidRPr="00486BF2" w:rsidRDefault="0063702E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5.12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B8F42" w14:textId="3759BF94" w:rsidR="001313E8" w:rsidRPr="00486BF2" w:rsidRDefault="22CA6750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Szkolny</w:t>
            </w:r>
            <w:r w:rsidR="57432214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D3CBCB" w14:textId="0F5EA48D" w:rsidR="001313E8" w:rsidRPr="00486BF2" w:rsidRDefault="5FF2280E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27D0DB2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arametry pracy</w:t>
            </w:r>
            <w:r w:rsidR="35AFA0C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F78017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27D0DB2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rogramu </w:t>
            </w:r>
            <w:r w:rsidR="0033682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Eco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0CA26A" w14:textId="7F46F54C" w:rsidR="008623F3" w:rsidRPr="00486BF2" w:rsidRDefault="57432214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2656657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dla programu 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Eco</w:t>
            </w:r>
            <w:r w:rsidR="2656657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  <w:r w:rsidR="5869911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0DEAFAC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zarządzający umożliwiał wprowadzenie 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min. następujących </w:t>
            </w:r>
            <w:r w:rsidR="0DEAFAC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parametrów pra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cy</w:t>
            </w:r>
            <w:r w:rsidR="0DEAFAC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:</w:t>
            </w:r>
          </w:p>
          <w:p w14:paraId="45EA7368" w14:textId="77777777" w:rsidR="00D54A88" w:rsidRPr="00486BF2" w:rsidRDefault="00D54A88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strumień </w:t>
            </w:r>
            <w:r w:rsidR="00E71ECE"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powietrza wentylacyjnego,</w:t>
            </w:r>
          </w:p>
          <w:p w14:paraId="6113F1A1" w14:textId="67E61022" w:rsidR="00D54A88" w:rsidRPr="00486BF2" w:rsidRDefault="00D54A88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częstotliwość przewietrzania Sali lekcyjnej w ciągu </w:t>
            </w:r>
            <w:r w:rsidR="00927231"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godziny</w:t>
            </w: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, </w:t>
            </w:r>
          </w:p>
          <w:p w14:paraId="06F4F23B" w14:textId="517FE868" w:rsidR="00E71ECE" w:rsidRPr="00486BF2" w:rsidRDefault="00D54A88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czas trwania przewietrzania Sali lekcyjnej w ciągu </w:t>
            </w:r>
            <w:r w:rsidR="00927231"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godziny</w:t>
            </w: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,</w:t>
            </w:r>
          </w:p>
          <w:p w14:paraId="1D288E64" w14:textId="27E91D85" w:rsidR="00D54A88" w:rsidRPr="00486BF2" w:rsidRDefault="7242D3FC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dyżurnej </w:t>
            </w:r>
            <w:r w:rsidR="53FE336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temperatury</w:t>
            </w:r>
            <w:r w:rsidR="586BDFF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powietrza w </w:t>
            </w:r>
            <w:r w:rsidR="1BB6027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Sali lekcyjnej</w:t>
            </w:r>
            <w:r w:rsidR="586BDFF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64D2B1D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rozumianej jako temperatury powietrza w Sali lekcyjnej, poniżej której następuje załączenie bezprzewodowy</w:t>
            </w:r>
            <w:r w:rsidR="5EDBC00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ch siłowników zaworów termostatycznych</w:t>
            </w:r>
            <w:r w:rsidR="0012480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  <w:r w:rsidR="089F8E0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53FE336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Ponadto zamawiający wymaga, aby dla danego roku kalendarzowego, </w:t>
            </w:r>
            <w:r w:rsidR="3A6E94D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53FE336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zarządzający automatyczne przyjmował dni wolne od pracy jako dni z </w:t>
            </w:r>
            <w:r w:rsidR="1D319DB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aktywnym </w:t>
            </w:r>
            <w:r w:rsidR="53FE336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programem </w:t>
            </w:r>
            <w:r w:rsidR="1D319DB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Eco</w:t>
            </w:r>
            <w:r w:rsidR="53FE336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  <w:p w14:paraId="6AFBDD31" w14:textId="77777777" w:rsidR="00D54A88" w:rsidRPr="00486BF2" w:rsidRDefault="00D54A88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  <w:p w14:paraId="283DE50B" w14:textId="1E4A111C" w:rsidR="001B1ED2" w:rsidRPr="00486BF2" w:rsidRDefault="685BC50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3776CEC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aby w przypadku 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aktywnej pracy Programu Eco</w:t>
            </w:r>
            <w:r w:rsidR="1AD8102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użytkownik w Salach lekcyjnych</w:t>
            </w:r>
            <w:r w:rsidR="24DC74D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poprzez</w:t>
            </w:r>
            <w:r w:rsidR="1AD8102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wciś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nięcie odpowiedniego przycisku w</w:t>
            </w:r>
            <w:r w:rsidR="1AD8102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Regulatorach pomieszczeniowych</w:t>
            </w:r>
            <w:r w:rsidR="26335A5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mógł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załączyć</w:t>
            </w:r>
            <w:r w:rsidR="1AD8102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pojedyncze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Systemy wentylacji w trybie Praca.</w:t>
            </w:r>
            <w:r w:rsidR="790FE28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 </w:t>
            </w:r>
          </w:p>
        </w:tc>
      </w:tr>
      <w:tr w:rsidR="001313E8" w:rsidRPr="00486BF2" w14:paraId="12ACF2BA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5BD1B4" w14:textId="1A3DB31C" w:rsidR="001313E8" w:rsidRPr="00486BF2" w:rsidRDefault="0063702E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5.13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8BF7C" w14:textId="2B9FCD78" w:rsidR="001313E8" w:rsidRPr="00486BF2" w:rsidRDefault="5E84F2A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Szkolny</w:t>
            </w:r>
            <w:r w:rsidR="57432214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6AA66" w14:textId="33802FD1" w:rsidR="001313E8" w:rsidRPr="00486BF2" w:rsidRDefault="5FF2280E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27D0DB2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arametry pracy</w:t>
            </w:r>
            <w:r w:rsidR="390946F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C0F62D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390946F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rogramu Wakacje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A74ADA" w14:textId="459F7EFA" w:rsidR="00D54A88" w:rsidRPr="00486BF2" w:rsidRDefault="18A56B5E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dla programu Wakacje, </w:t>
            </w:r>
            <w:r w:rsidR="263B065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zarządzający umożliwiał wprowadzenie 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min. następujących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parametrów pracy:</w:t>
            </w:r>
          </w:p>
          <w:p w14:paraId="32EF6F6D" w14:textId="77777777" w:rsidR="00D54A88" w:rsidRPr="00486BF2" w:rsidRDefault="00D54A88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strumień powietrza wentylacyjnego,</w:t>
            </w:r>
          </w:p>
          <w:p w14:paraId="26928775" w14:textId="77777777" w:rsidR="00D54A88" w:rsidRPr="00486BF2" w:rsidRDefault="00D54A88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częstotliwość przewietrzania Sali lekcyjnej w ciągu doby, </w:t>
            </w:r>
          </w:p>
          <w:p w14:paraId="5E636BB1" w14:textId="77777777" w:rsidR="00D54A88" w:rsidRPr="00486BF2" w:rsidRDefault="00D54A88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czas trwania przewietrzania Sali lekcyjnej w ciągu doby,</w:t>
            </w:r>
          </w:p>
          <w:p w14:paraId="528439DB" w14:textId="10E67AC8" w:rsidR="00D54A88" w:rsidRPr="00486BF2" w:rsidRDefault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dyżurnej temperatury powietrza w Sali lekcyjnej, rozumianej jako temperatury powietrza w Sali lekcyjnej, poniżej której następuje załączenie bezprzewodowych siłowników zaworów termostatycznych.</w:t>
            </w:r>
          </w:p>
          <w:p w14:paraId="08A0E518" w14:textId="659AED0B" w:rsidR="00D54A88" w:rsidRPr="00486BF2" w:rsidRDefault="24DC74D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Ponadto Z</w:t>
            </w:r>
            <w:r w:rsidR="18A56B5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amawiający wymaga, aby dla danego roku kalendarzowego, </w:t>
            </w:r>
            <w:r w:rsidR="598B474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18A56B5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zarządzający umożliwiał definiowanie min. 5 okresów obejmujących od kilku do kilkudziesi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ęciu dni następujących po sobie, dla których istnieje możliwość przypisania programu Wakacje.</w:t>
            </w:r>
          </w:p>
          <w:p w14:paraId="4968B2A8" w14:textId="77777777" w:rsidR="004D3507" w:rsidRPr="00486BF2" w:rsidRDefault="004D350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  <w:p w14:paraId="0B63E74C" w14:textId="3F7ED9C9" w:rsidR="001313E8" w:rsidRPr="00486BF2" w:rsidRDefault="001D5680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w przypadku aktywnej pracy Programu W</w:t>
            </w:r>
            <w:r w:rsidR="004956D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akacje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użytkownik w wybranych Salach lekcyjnych</w:t>
            </w:r>
            <w:r w:rsidR="004D350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poprzez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wciśnięcie odpowiedniego przycisku w Regulatorach </w:t>
            </w:r>
            <w:r w:rsidR="004956D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pomieszczeniowych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mógł załączyć Systemy wentylacji w trybie Praca. </w:t>
            </w:r>
            <w:r w:rsidR="004D350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Program Wakacje </w:t>
            </w:r>
            <w:r w:rsidR="00BB52E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powinien posiadać </w:t>
            </w:r>
            <w:r w:rsidR="004D350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wyższy priorytet niż program </w:t>
            </w:r>
            <w:r w:rsidR="00BB52E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Eco</w:t>
            </w:r>
            <w:r w:rsidR="004D350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  <w:tr w:rsidR="001313E8" w:rsidRPr="00486BF2" w14:paraId="70153B39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1CA68" w14:textId="7EACCB86" w:rsidR="001313E8" w:rsidRPr="00486BF2" w:rsidRDefault="0063702E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5.14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2ECB9F" w14:textId="6B059072" w:rsidR="001313E8" w:rsidRPr="00486BF2" w:rsidRDefault="0EEAF0B1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Szkolny</w:t>
            </w:r>
            <w:r w:rsidR="57432214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469CC7" w14:textId="6B24C7D4" w:rsidR="001313E8" w:rsidRPr="00486BF2" w:rsidRDefault="1777DC7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Prognoza pogody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F96E9D" w14:textId="4159E230" w:rsidR="001313E8" w:rsidRPr="00486BF2" w:rsidRDefault="790FE289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</w:t>
            </w:r>
            <w:r w:rsidR="24DC74D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amawiający wymaga, aby </w:t>
            </w:r>
            <w:r w:rsidR="3261B09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24DC74D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zarządzający umożliwiał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wprowadzenie miejscowości </w:t>
            </w:r>
            <w:r w:rsidR="04FC009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zainstalowania Systemów Wentylacyjnych wraz z </w:t>
            </w:r>
            <w:r w:rsidR="2C9B260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Szkolnym</w:t>
            </w:r>
            <w:r w:rsidR="04FC009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systemem zarządzającym oraz </w:t>
            </w:r>
            <w:r w:rsidR="26335A5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odczyt</w:t>
            </w:r>
            <w:r w:rsidR="24DC74D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6335A5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prognozy</w:t>
            </w:r>
            <w:r w:rsidR="24DC74D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pogody</w:t>
            </w:r>
            <w:r w:rsidR="04FC009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  <w:r w:rsidR="24DC74D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D46D4D" w:rsidRPr="00486BF2" w14:paraId="5A58181F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A29451" w14:textId="4DE89EDB" w:rsidR="00D46D4D" w:rsidRPr="00486BF2" w:rsidRDefault="0063702E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5.15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20A5FE" w14:textId="72B404C6" w:rsidR="00D46D4D" w:rsidRPr="00486BF2" w:rsidRDefault="04649271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Szkolny</w:t>
            </w:r>
            <w:r w:rsidR="790FE289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CCE74" w14:textId="41B21511" w:rsidR="00D46D4D" w:rsidRPr="00486BF2" w:rsidRDefault="62EE23F9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Chłodzenie </w:t>
            </w:r>
            <w:r w:rsidR="2389445D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powietrzem wentylacyjnym </w:t>
            </w: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tzw. </w:t>
            </w:r>
            <w:r w:rsidR="4834E8D4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</w:t>
            </w: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ree</w:t>
            </w:r>
            <w:r w:rsidR="110005A9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cooling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8EF10" w14:textId="67DF0DE8" w:rsidR="00D46D4D" w:rsidRPr="00486BF2" w:rsidRDefault="790FE289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5FB6B46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Szkolny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system zarządzający na podstawie prognozy pogody</w:t>
            </w:r>
            <w:r w:rsidR="75C1871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79E0B08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ustalał najoptymalniejszy przedział czasu do załączenia procesu chłodzenia powietrzem wentylacyjnym w trakcie nocy Sali lekcyjnej do Temperatury referencyjnej A.</w:t>
            </w:r>
          </w:p>
        </w:tc>
      </w:tr>
      <w:tr w:rsidR="2C18E001" w:rsidRPr="00486BF2" w14:paraId="13958A41" w14:textId="77777777" w:rsidTr="6F14AF9E">
        <w:trPr>
          <w:trHeight w:val="340"/>
        </w:trPr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89AAED" w14:textId="1BF9FB46" w:rsidR="7AC0BC8F" w:rsidRPr="00486BF2" w:rsidRDefault="7AC0BC8F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5.16</w:t>
            </w:r>
          </w:p>
        </w:tc>
        <w:tc>
          <w:tcPr>
            <w:tcW w:w="184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A39DF" w14:textId="3B7C4A9B" w:rsidR="7AC0BC8F" w:rsidRPr="00486BF2" w:rsidRDefault="7AC0BC8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Szkolny system zarządzający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C873F" w14:textId="7749F23E" w:rsidR="7AC0BC8F" w:rsidRPr="00486BF2" w:rsidRDefault="1950FE79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Program Praca Profil</w:t>
            </w:r>
          </w:p>
        </w:tc>
        <w:tc>
          <w:tcPr>
            <w:tcW w:w="981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B1CAF7" w14:textId="7A19D34A" w:rsidR="461D6511" w:rsidRPr="00486BF2" w:rsidRDefault="02A0BCE5" w:rsidP="486C5CEF">
            <w:pPr>
              <w:pStyle w:val="Normalny1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32DCBEA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Szkolny system zarządzający </w:t>
            </w:r>
            <w:r w:rsidR="32DCBEAB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w trybie serwisowym umożliwiał</w:t>
            </w:r>
            <w:r w:rsidR="3A9BBA62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zaprogramowanie </w:t>
            </w:r>
            <w:r w:rsidR="6A3243F0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dla danego</w:t>
            </w:r>
            <w:r w:rsidR="3A9BBA62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System</w:t>
            </w:r>
            <w:r w:rsidR="43746597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u</w:t>
            </w:r>
            <w:r w:rsidR="3A9BBA62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automatyki A</w:t>
            </w:r>
            <w:r w:rsidR="32DCBEAB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rejestracj</w:t>
            </w:r>
            <w:r w:rsidR="7BB73274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i</w:t>
            </w:r>
            <w:r w:rsidR="32DCBEAB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strumienia powietrza nawiewanego i usuwanego, realizowanego w Programie Praca, a następnie umożliwiał odtworzenie</w:t>
            </w:r>
            <w:r w:rsidR="2F669C9F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przez System automatyki</w:t>
            </w:r>
            <w:r w:rsidR="32DCBEAB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całego zarejestrowanego Programu Praca Profil lub wybranej części Programu Praca Profil odpowiadającej okresowi pracy Systemu wentylacji w </w:t>
            </w:r>
            <w:r w:rsidR="30F74F78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L</w:t>
            </w:r>
            <w:r w:rsidR="32DCBEAB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ekcji L1 lub</w:t>
            </w:r>
            <w:r w:rsidR="04061907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Lekcji</w:t>
            </w:r>
            <w:r w:rsidR="32DCBEAB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L2.</w:t>
            </w:r>
          </w:p>
        </w:tc>
      </w:tr>
      <w:tr w:rsidR="2C18E001" w:rsidRPr="00486BF2" w14:paraId="3C788E45" w14:textId="77777777" w:rsidTr="6F14AF9E">
        <w:trPr>
          <w:trHeight w:val="340"/>
        </w:trPr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C993B5" w14:textId="2F1AC2B8" w:rsidR="7AC0BC8F" w:rsidRPr="00486BF2" w:rsidRDefault="7AC0BC8F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5.17</w:t>
            </w:r>
          </w:p>
        </w:tc>
        <w:tc>
          <w:tcPr>
            <w:tcW w:w="184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87134B" w14:textId="2B93116F" w:rsidR="7AC0BC8F" w:rsidRPr="00486BF2" w:rsidRDefault="7AC0BC8F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Szkolny system zarządzający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1F7377" w14:textId="3A3159D7" w:rsidR="7AC0BC8F" w:rsidRPr="00486BF2" w:rsidRDefault="1950FE79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Program Praca Manual</w:t>
            </w:r>
          </w:p>
        </w:tc>
        <w:tc>
          <w:tcPr>
            <w:tcW w:w="981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74CD09" w14:textId="40C828DE" w:rsidR="2C18E001" w:rsidRPr="00486BF2" w:rsidRDefault="7AC8D96E">
            <w:pPr>
              <w:pStyle w:val="Normalny1"/>
              <w:spacing w:line="240" w:lineRule="auto"/>
              <w:rPr>
                <w:rFonts w:asciiTheme="minorHAnsi" w:eastAsiaTheme="minorEastAsia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Zamawiający wymaga, aby Szkolny system zarządzający, w trybie serwisowym umożliwiał zaprogramowanie</w:t>
            </w:r>
            <w:r w:rsidR="58C68221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dla danego Systemu Automatyki A,</w:t>
            </w:r>
            <w:r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ręcznej nastaw</w:t>
            </w:r>
            <w:r w:rsidR="517C1734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y</w:t>
            </w:r>
            <w:r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strumienia powietrza nawiewanego oraz usuwanego przez System Wentylacji A. Pozostałe funkcję Programu Praca Manual </w:t>
            </w:r>
            <w:r w:rsidR="5CD8B202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pozostają</w:t>
            </w:r>
            <w:r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tak</w:t>
            </w:r>
            <w:r w:rsidR="2E2CC767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ie same</w:t>
            </w:r>
            <w:r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jak dla Programu Praca.</w:t>
            </w:r>
          </w:p>
        </w:tc>
      </w:tr>
    </w:tbl>
    <w:p w14:paraId="1F00DF5A" w14:textId="0F21DABA" w:rsidR="00FF74AE" w:rsidRPr="00486BF2" w:rsidRDefault="00CD1E47" w:rsidP="486C5CEF">
      <w:pPr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</w:rPr>
      </w:pPr>
      <w:r w:rsidRPr="00486BF2"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</w:rPr>
        <w:t xml:space="preserve"> </w:t>
      </w:r>
    </w:p>
    <w:p w14:paraId="14BBD018" w14:textId="71D87106" w:rsidR="00B2721F" w:rsidRPr="00486BF2" w:rsidRDefault="00B2721F">
      <w:pPr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  <w:szCs w:val="28"/>
        </w:rPr>
      </w:pPr>
    </w:p>
    <w:p w14:paraId="7906C511" w14:textId="14280258" w:rsidR="00D66A89" w:rsidRPr="00486BF2" w:rsidRDefault="002C44EA" w:rsidP="447EFDA5">
      <w:pPr>
        <w:pStyle w:val="Podtytu"/>
        <w:rPr>
          <w:rStyle w:val="Domylnaczcionkaakapitu1"/>
          <w:rFonts w:eastAsia="Calibri Light" w:cstheme="minorHAnsi"/>
        </w:rPr>
      </w:pPr>
      <w:r w:rsidRPr="00486BF2">
        <w:rPr>
          <w:rStyle w:val="Domylnaczcionkaakapitu1"/>
          <w:rFonts w:eastAsia="Calibri Light" w:cstheme="minorHAnsi"/>
        </w:rPr>
        <w:t>Tabela 6</w:t>
      </w:r>
      <w:r w:rsidR="00D66A89" w:rsidRPr="00486BF2">
        <w:rPr>
          <w:rStyle w:val="Domylnaczcionkaakapitu1"/>
          <w:rFonts w:eastAsia="Calibri Light" w:cstheme="minorHAnsi"/>
        </w:rPr>
        <w:t>. Wymagania Obligatoryjne</w:t>
      </w:r>
      <w:r w:rsidR="00472081" w:rsidRPr="00486BF2">
        <w:rPr>
          <w:rStyle w:val="Domylnaczcionkaakapitu1"/>
          <w:rFonts w:eastAsia="Calibri Light" w:cstheme="minorHAnsi"/>
        </w:rPr>
        <w:t xml:space="preserve"> dla Demonstratora</w:t>
      </w:r>
      <w:r w:rsidR="78FC5C95" w:rsidRPr="00486BF2">
        <w:rPr>
          <w:rStyle w:val="Domylnaczcionkaakapitu1"/>
          <w:rFonts w:eastAsia="Calibri Light" w:cstheme="minorHAnsi"/>
        </w:rPr>
        <w:t xml:space="preserve"> A</w:t>
      </w:r>
      <w:r w:rsidR="00D66A89" w:rsidRPr="00486BF2">
        <w:rPr>
          <w:rStyle w:val="Domylnaczcionkaakapitu1"/>
          <w:rFonts w:eastAsia="Calibri Light" w:cstheme="minorHAnsi"/>
        </w:rPr>
        <w:t xml:space="preserve"> </w:t>
      </w:r>
      <w:r w:rsidR="004715D2" w:rsidRPr="00486BF2">
        <w:rPr>
          <w:rStyle w:val="Domylnaczcionkaakapitu1"/>
          <w:rFonts w:eastAsia="Calibri Light" w:cstheme="minorHAnsi"/>
        </w:rPr>
        <w:t>w Działaniu</w:t>
      </w:r>
      <w:r w:rsidR="00D66A89" w:rsidRPr="00486BF2">
        <w:rPr>
          <w:rStyle w:val="Domylnaczcionkaakapitu1"/>
          <w:rFonts w:eastAsia="Calibri Light" w:cstheme="minorHAnsi"/>
        </w:rPr>
        <w:t xml:space="preserve"> 1: „Wentylacja sal lekcyjnych”</w:t>
      </w:r>
    </w:p>
    <w:tbl>
      <w:tblPr>
        <w:tblW w:w="5217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0"/>
        <w:gridCol w:w="1854"/>
        <w:gridCol w:w="1992"/>
        <w:gridCol w:w="9765"/>
      </w:tblGrid>
      <w:tr w:rsidR="00B66403" w:rsidRPr="00486BF2" w14:paraId="2C0E2807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FB0FCE" w14:textId="77777777" w:rsidR="00B66403" w:rsidRPr="00486BF2" w:rsidRDefault="00B66403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</w:rPr>
              <w:t>L.P.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A11D4" w14:textId="77777777" w:rsidR="00B66403" w:rsidRPr="00486BF2" w:rsidRDefault="00B66403" w:rsidP="00B66403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Kategoria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AAA23" w14:textId="77777777" w:rsidR="00B66403" w:rsidRPr="00486BF2" w:rsidRDefault="00B66403" w:rsidP="00B66403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</w:rPr>
              <w:t>Nazwa Wymagania Obligatoryjnego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DDC6E" w14:textId="77777777" w:rsidR="00B66403" w:rsidRPr="00486BF2" w:rsidRDefault="00B66403" w:rsidP="00B66403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 w:themeColor="text1"/>
                <w:sz w:val="22"/>
                <w:lang w:eastAsia="pl-PL"/>
              </w:rPr>
              <w:t>Opis Wymagania Obligatoryjnego</w:t>
            </w:r>
          </w:p>
        </w:tc>
      </w:tr>
      <w:tr w:rsidR="00D66A89" w:rsidRPr="00486BF2" w14:paraId="63EFD1EC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0C793" w14:textId="6281FDC6" w:rsidR="00D66A89" w:rsidRPr="00486BF2" w:rsidRDefault="002C44EA" w:rsidP="00D66A89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</w:rPr>
              <w:t>6</w:t>
            </w:r>
            <w:r w:rsidR="00D66A89" w:rsidRPr="00486BF2">
              <w:rPr>
                <w:rFonts w:asciiTheme="minorHAnsi" w:hAnsiTheme="minorHAnsi" w:cstheme="minorHAnsi"/>
                <w:b/>
                <w:bCs/>
                <w:szCs w:val="20"/>
              </w:rPr>
              <w:t>.1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124AA" w14:textId="40154561" w:rsidR="00D66A89" w:rsidRPr="00486BF2" w:rsidRDefault="00D66A89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21E3A105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88851D" w14:textId="47F1FA76" w:rsidR="00D66A89" w:rsidRPr="00486BF2" w:rsidRDefault="00FE31B7" w:rsidP="008D6DA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Wielkość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67B74C" w14:textId="15374A0D" w:rsidR="00D05677" w:rsidRPr="00486BF2" w:rsidRDefault="2638322B" w:rsidP="2C18E001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zainstalowania 15 szt.  Systemów wentylacji </w:t>
            </w:r>
            <w:r w:rsidR="04C460E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 poszczególnych salach lekcyjnych oraz 1 szt.  </w:t>
            </w:r>
            <w:r w:rsidR="1A6FC71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Szkolnego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systemu zarządzającego</w:t>
            </w:r>
            <w:r w:rsidR="34F9454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34F9454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(z zastrzeżeniem opcji opisanej w Umowie)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00FE31B7" w:rsidRPr="00486BF2" w14:paraId="4F34A870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1CD137" w14:textId="46BE591F" w:rsidR="00FE31B7" w:rsidRPr="00486BF2" w:rsidRDefault="002C44EA" w:rsidP="00FE31B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</w:rPr>
              <w:t>6</w:t>
            </w:r>
            <w:r w:rsidR="00FE31B7" w:rsidRPr="00486BF2">
              <w:rPr>
                <w:rFonts w:asciiTheme="minorHAnsi" w:hAnsiTheme="minorHAnsi" w:cstheme="minorHAnsi"/>
                <w:b/>
                <w:bCs/>
                <w:szCs w:val="20"/>
              </w:rPr>
              <w:t>.2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2DD2E" w14:textId="46449020" w:rsidR="00FE31B7" w:rsidRPr="00486BF2" w:rsidRDefault="3457DC1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72A6469D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3C225F" w14:textId="26F0EF7C" w:rsidR="00FE31B7" w:rsidRPr="00486BF2" w:rsidRDefault="00FE31B7" w:rsidP="00FE31B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Okres gwarancji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FF8F99" w14:textId="4AA89583" w:rsidR="00FE31B7" w:rsidRPr="00486BF2" w:rsidRDefault="0C5E9B14" w:rsidP="00AD735E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Gwarancja obowiązywała przez okres </w:t>
            </w:r>
            <w:r w:rsidR="3B6D7D1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36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miesięcy od dnia podpisania protokołu odbioru końcowego.</w:t>
            </w:r>
          </w:p>
        </w:tc>
      </w:tr>
      <w:tr w:rsidR="00FE31B7" w:rsidRPr="00486BF2" w14:paraId="61D8AC6C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55397C" w14:textId="38E03520" w:rsidR="00FE31B7" w:rsidRPr="00486BF2" w:rsidRDefault="002C44EA" w:rsidP="00FE31B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</w:rPr>
              <w:t>6</w:t>
            </w:r>
            <w:r w:rsidR="00FE31B7" w:rsidRPr="00486BF2">
              <w:rPr>
                <w:rFonts w:asciiTheme="minorHAnsi" w:hAnsiTheme="minorHAnsi" w:cstheme="minorHAnsi"/>
                <w:b/>
                <w:bCs/>
                <w:szCs w:val="20"/>
              </w:rPr>
              <w:t>.3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1932CA" w14:textId="31397424" w:rsidR="00FE31B7" w:rsidRPr="00486BF2" w:rsidRDefault="3457DC10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299D587F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BE4A0D" w14:textId="77777777" w:rsidR="00FE31B7" w:rsidRPr="00486BF2" w:rsidRDefault="00FE31B7" w:rsidP="00FE31B7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0"/>
                <w:lang w:eastAsia="pl-PL"/>
              </w:rPr>
              <w:t>Gwarancja – przedmiot umowy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2B7FF5" w14:textId="0F22CD85" w:rsidR="00FE31B7" w:rsidRPr="00486BF2" w:rsidRDefault="3457DC10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Gwarancja obejmowała wszystkie elementy wchodzące w skład Systemu wentylacji </w:t>
            </w:r>
            <w:r w:rsidR="764626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oraz </w:t>
            </w:r>
            <w:r w:rsidR="32DEB25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Szkolnego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systemu zarządzającego a naprawa realizowana będzie w miejscu instalacji w ciągu </w:t>
            </w:r>
            <w:r w:rsidR="2BEF24E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7 dni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od chwili zgłoszenia usterki. </w:t>
            </w:r>
          </w:p>
        </w:tc>
      </w:tr>
      <w:tr w:rsidR="00FE31B7" w:rsidRPr="00486BF2" w14:paraId="424DC90C" w14:textId="77777777" w:rsidTr="4530C8F7">
        <w:trPr>
          <w:trHeight w:val="81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5BA3F1" w14:textId="002208F9" w:rsidR="00FE31B7" w:rsidRPr="00486BF2" w:rsidRDefault="002C44EA" w:rsidP="00FE31B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</w:rPr>
              <w:t>6</w:t>
            </w:r>
            <w:r w:rsidR="00FE31B7" w:rsidRPr="00486BF2">
              <w:rPr>
                <w:rFonts w:asciiTheme="minorHAnsi" w:hAnsiTheme="minorHAnsi" w:cstheme="minorHAnsi"/>
                <w:b/>
                <w:bCs/>
                <w:szCs w:val="20"/>
              </w:rPr>
              <w:t>.4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E7ABF" w14:textId="4A36A529" w:rsidR="00FE31B7" w:rsidRPr="00486BF2" w:rsidRDefault="3457DC10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4F1F0115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7C083" w14:textId="77777777" w:rsidR="00FE31B7" w:rsidRPr="00486BF2" w:rsidRDefault="3457DC10" w:rsidP="447EFDA5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Gwarancja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51343D" w14:textId="66E721D9" w:rsidR="00FE31B7" w:rsidRPr="00486BF2" w:rsidRDefault="0C5E9B14" w:rsidP="4530C8F7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034F771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Wykonawca </w:t>
            </w:r>
            <w:r w:rsidR="781D6F4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udzielając gwarancji, zagwarantował, że przez okres gwarancji zarówno System wentylacji</w:t>
            </w:r>
            <w:r w:rsidR="42BC6BE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 </w:t>
            </w:r>
            <w:r w:rsidR="677C0E1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zarządzania będą posiadać cechy niezbędne do eksploatacji przedmiotu umowy</w:t>
            </w:r>
            <w:r w:rsidRPr="00486BF2">
              <w:rPr>
                <w:rFonts w:asciiTheme="minorHAnsi" w:hAnsiTheme="minorHAnsi" w:cstheme="minorHAnsi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i będą utrzymywać parametry </w:t>
            </w:r>
            <w:r w:rsidR="034F771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Konkursowe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 obligatoryjne.</w:t>
            </w:r>
          </w:p>
        </w:tc>
      </w:tr>
      <w:tr w:rsidR="00FE31B7" w:rsidRPr="00486BF2" w14:paraId="3D15E68E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26B6BD" w14:textId="568E6E1C" w:rsidR="00FE31B7" w:rsidRPr="00486BF2" w:rsidRDefault="002C44EA" w:rsidP="00FE31B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</w:rPr>
              <w:t>6</w:t>
            </w:r>
            <w:r w:rsidR="00FE31B7" w:rsidRPr="00486BF2">
              <w:rPr>
                <w:rFonts w:asciiTheme="minorHAnsi" w:hAnsiTheme="minorHAnsi" w:cstheme="minorHAnsi"/>
                <w:b/>
                <w:bCs/>
                <w:szCs w:val="20"/>
              </w:rPr>
              <w:t>.5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FE5213" w14:textId="3297CB51" w:rsidR="00FE31B7" w:rsidRPr="00486BF2" w:rsidRDefault="3457DC10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7313F1C6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FAAD3" w14:textId="77777777" w:rsidR="00FE31B7" w:rsidRPr="00486BF2" w:rsidRDefault="00FE31B7" w:rsidP="00FE31B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0"/>
                <w:lang w:eastAsia="pl-PL"/>
              </w:rPr>
              <w:t>Instrukcja obsługi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9274F" w14:textId="2490EBB8" w:rsidR="00FE31B7" w:rsidRPr="00486BF2" w:rsidRDefault="0C5E9B14" w:rsidP="4530C8F7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dostarczenia </w:t>
            </w:r>
            <w:r w:rsidR="5627AC2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5627AC2B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artnerowi Strategicznemu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instrukcji obsługi Systemu wentylacji</w:t>
            </w:r>
            <w:r w:rsidR="39D9554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00FE31B7" w:rsidRPr="00486BF2" w14:paraId="18F1EF6E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3A9BCC" w14:textId="4D4433EA" w:rsidR="00FE31B7" w:rsidRPr="00486BF2" w:rsidRDefault="002C44EA" w:rsidP="00FE31B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</w:rPr>
              <w:t>6</w:t>
            </w:r>
            <w:r w:rsidR="00FE31B7" w:rsidRPr="00486BF2">
              <w:rPr>
                <w:rFonts w:asciiTheme="minorHAnsi" w:hAnsiTheme="minorHAnsi" w:cstheme="minorHAnsi"/>
                <w:b/>
                <w:bCs/>
                <w:szCs w:val="20"/>
              </w:rPr>
              <w:t>.6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E631A" w14:textId="75EB81C8" w:rsidR="00FE31B7" w:rsidRPr="00486BF2" w:rsidRDefault="3457DC10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74D59C04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1CBB9B" w14:textId="162CC02F" w:rsidR="00FE31B7" w:rsidRPr="00486BF2" w:rsidRDefault="00FE31B7" w:rsidP="00FE31B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0"/>
                <w:lang w:eastAsia="pl-PL"/>
              </w:rPr>
              <w:t>Szkolenie z obsługi Systemu wentylacji w sali lekcyjnej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5F702" w14:textId="67B9887F" w:rsidR="00FE31B7" w:rsidRPr="00486BF2" w:rsidRDefault="0C5E9B14" w:rsidP="4530C8F7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przeprowadzenia szkolenia </w:t>
            </w:r>
            <w:r w:rsidR="5627AC2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5627AC2B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rzedstawicieli Zamawiającego </w:t>
            </w:r>
            <w:r w:rsidR="0F45120F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i </w:t>
            </w:r>
            <w:r w:rsidR="5627AC2B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Partnera Strategicznego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 obsługi Systemu wentylacji</w:t>
            </w:r>
            <w:r w:rsidR="701E3C1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A.</w:t>
            </w:r>
          </w:p>
        </w:tc>
      </w:tr>
      <w:tr w:rsidR="00FE31B7" w:rsidRPr="00486BF2" w14:paraId="5F9AD231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E5A05" w14:textId="3E170B37" w:rsidR="00FE31B7" w:rsidRPr="00486BF2" w:rsidRDefault="002C44EA" w:rsidP="00FE31B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6</w:t>
            </w:r>
            <w:r w:rsidR="00FE31B7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.7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103E78" w14:textId="4DC7906E" w:rsidR="00FE31B7" w:rsidRPr="00486BF2" w:rsidRDefault="3457DC1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7F4E0C2F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95477" w14:textId="66D070E9" w:rsidR="00FE31B7" w:rsidRPr="00486BF2" w:rsidRDefault="00FE31B7" w:rsidP="00FE31B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Instalacja elektryczna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A2F07" w14:textId="39C785AF" w:rsidR="00FE31B7" w:rsidRPr="00486BF2" w:rsidRDefault="3457DC10" w:rsidP="376B50F3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podłączenie elektryczne Systemu wentylacji</w:t>
            </w:r>
            <w:r w:rsidR="258D5E0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obrębie pojedynczej Sali lekcyjnej zostało wykonane do istniejącego gniazdka sieci elektrycznej 230VAC 50Hz 1faz. z zabezpieczeniem 16A.</w:t>
            </w:r>
            <w:r w:rsidR="210FEC2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przypadku braku gniazdka elektrycznego w Sali lekcyjnej, Zamawiający musi wykonać niezbędną trasę kablową od najbliższej rozdzielnicy elektrycznej do miejsca włączenia Systemu wentylacji A. </w:t>
            </w:r>
            <w:r w:rsidR="2A83F7D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Prowadzenie kablowe powinno być wykonane w korytkach elektrycznych, w sposób estetyczny i bezpieczny dla Użytkowników.</w:t>
            </w:r>
          </w:p>
        </w:tc>
      </w:tr>
      <w:tr w:rsidR="00FE31B7" w:rsidRPr="00486BF2" w14:paraId="3BC43914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31FB53" w14:textId="55EE57D8" w:rsidR="00FE31B7" w:rsidRPr="00486BF2" w:rsidRDefault="002C44EA" w:rsidP="00FE31B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6</w:t>
            </w:r>
            <w:r w:rsidR="00FE31B7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.8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35B9F" w14:textId="5E9A8B75" w:rsidR="00FE31B7" w:rsidRPr="00486BF2" w:rsidRDefault="3457DC1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647BFD3A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5EACA5" w14:textId="10A2458F" w:rsidR="00FE31B7" w:rsidRPr="00486BF2" w:rsidRDefault="04E39EDF" w:rsidP="55C69F1B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Stanowisko operatorskie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D692D" w14:textId="4A0C3E19" w:rsidR="00FE31B7" w:rsidRPr="00486BF2" w:rsidRDefault="3457DC10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 dostarczenia stanowiska operatorskiego umożliwiającego odczyt, sterowanie oraz archiwizację parametrów pracy systemu wentylacji z poziomu szkoły. Zamawiający wymaga, aby w skład, stanowiska operatorskiego zostały dostarczone:</w:t>
            </w:r>
          </w:p>
          <w:p w14:paraId="68F8D78F" w14:textId="77777777" w:rsidR="00FE31B7" w:rsidRPr="00486BF2" w:rsidRDefault="00FE31B7" w:rsidP="00FE31B7">
            <w:pPr>
              <w:pStyle w:val="Normalny1"/>
              <w:spacing w:before="0" w:line="240" w:lineRule="auto"/>
              <w:ind w:left="7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- komputer PC – 1 szt., </w:t>
            </w:r>
          </w:p>
          <w:p w14:paraId="2D727E97" w14:textId="73256A39" w:rsidR="00FE31B7" w:rsidRPr="00486BF2" w:rsidRDefault="3457DC10" w:rsidP="447EFDA5">
            <w:pPr>
              <w:pStyle w:val="Normalny1"/>
              <w:spacing w:before="0" w:line="240" w:lineRule="auto"/>
              <w:ind w:left="7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- monitor LCD – 2 szt., </w:t>
            </w:r>
          </w:p>
          <w:p w14:paraId="1C6F2114" w14:textId="77777777" w:rsidR="00FE31B7" w:rsidRPr="00486BF2" w:rsidRDefault="00FE31B7" w:rsidP="00FE31B7">
            <w:pPr>
              <w:pStyle w:val="Normalny1"/>
              <w:spacing w:before="0" w:line="240" w:lineRule="auto"/>
              <w:ind w:left="7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- klawiatura – 1 szt., </w:t>
            </w:r>
          </w:p>
          <w:p w14:paraId="2511ED2A" w14:textId="08E6FF5A" w:rsidR="00FE31B7" w:rsidRPr="00486BF2" w:rsidRDefault="00FE31B7" w:rsidP="00FE31B7">
            <w:pPr>
              <w:pStyle w:val="Normalny1"/>
              <w:spacing w:before="0" w:line="240" w:lineRule="auto"/>
              <w:ind w:left="7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- mysz – 1 szt., </w:t>
            </w:r>
          </w:p>
        </w:tc>
      </w:tr>
      <w:tr w:rsidR="00FE31B7" w:rsidRPr="00486BF2" w14:paraId="6778325C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666EA" w14:textId="07F2FC24" w:rsidR="00FE31B7" w:rsidRPr="00486BF2" w:rsidRDefault="002C44EA" w:rsidP="00FE31B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6</w:t>
            </w:r>
            <w:r w:rsidR="00FE31B7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.9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6D64F" w14:textId="45EE8AC6" w:rsidR="00FE31B7" w:rsidRPr="00486BF2" w:rsidRDefault="3457DC1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0B78A0AB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84A20" w14:textId="1940433D" w:rsidR="00FE31B7" w:rsidRPr="00486BF2" w:rsidRDefault="3457DC10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Szkolenie z obsługi </w:t>
            </w:r>
            <w:r w:rsidR="78CF19A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Szkolnego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systemu zarządzającego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074A9" w14:textId="1759FE4B" w:rsidR="00FE31B7" w:rsidRPr="00486BF2" w:rsidRDefault="0C5E9B14" w:rsidP="4530C8F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przeprowadzenia szkolenia </w:t>
            </w:r>
            <w:r w:rsidR="0096256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00962560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rzedstawicieli Zamawiającego </w:t>
            </w:r>
            <w:r w:rsidR="0F45120F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i </w:t>
            </w:r>
            <w:r w:rsidR="00962560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Partnera Strategicznego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 obsługi </w:t>
            </w:r>
            <w:r w:rsidR="144AF50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Szkolnego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systemu zarządzającego dla personelu szkoły Demonstratora.</w:t>
            </w:r>
          </w:p>
        </w:tc>
      </w:tr>
      <w:tr w:rsidR="00FE31B7" w:rsidRPr="00486BF2" w14:paraId="535AC731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1ADE0" w14:textId="78D41240" w:rsidR="00FE31B7" w:rsidRPr="00486BF2" w:rsidRDefault="002C44EA" w:rsidP="00FE31B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6</w:t>
            </w:r>
            <w:r w:rsidR="00FE31B7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.10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886388" w14:textId="472BD2C4" w:rsidR="00FE31B7" w:rsidRPr="00486BF2" w:rsidRDefault="57D5F36D" w:rsidP="55C69F1B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134AEA79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F4DAB" w14:textId="7D69AC66" w:rsidR="00FE31B7" w:rsidRPr="00486BF2" w:rsidRDefault="04E39EDF" w:rsidP="55C69F1B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Stacja pogodowa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07BB5D" w14:textId="6E132DAD" w:rsidR="00FE31B7" w:rsidRPr="00486BF2" w:rsidRDefault="3457DC10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</w:t>
            </w:r>
            <w:r w:rsidR="4638BA3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dostarczenia,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zamontowania oraz podłączenie do </w:t>
            </w:r>
            <w:r w:rsidR="46C6435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Szkolnego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systemu zarządzającego jednej stacji pogodowej dla budynku szkoły umożliwiającej pomiar następujących parametrów powietrza zewnętrznego: </w:t>
            </w:r>
          </w:p>
          <w:p w14:paraId="75ABD7CB" w14:textId="77777777" w:rsidR="00FE31B7" w:rsidRPr="00486BF2" w:rsidRDefault="00FE31B7" w:rsidP="00FE31B7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  <w:t xml:space="preserve">- temperatury powietrza zewnętrznego, </w:t>
            </w:r>
          </w:p>
          <w:p w14:paraId="5C826DFF" w14:textId="77777777" w:rsidR="00FE31B7" w:rsidRPr="00486BF2" w:rsidRDefault="00FE31B7" w:rsidP="00FE31B7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  <w:t xml:space="preserve">- wilgotności względnej powietrza zewnętrznego, </w:t>
            </w:r>
          </w:p>
          <w:p w14:paraId="12C2B52B" w14:textId="77777777" w:rsidR="00FE31B7" w:rsidRPr="00486BF2" w:rsidRDefault="00FE31B7" w:rsidP="00FE31B7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  <w:t>- stężenia CO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vertAlign w:val="subscript"/>
                <w:lang w:eastAsia="pl-PL"/>
              </w:rPr>
              <w:t>2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  <w:t xml:space="preserve">, </w:t>
            </w:r>
          </w:p>
          <w:p w14:paraId="52ACEAD1" w14:textId="1CC18832" w:rsidR="00FE31B7" w:rsidRPr="00486BF2" w:rsidRDefault="57D5F36D" w:rsidP="55C69F1B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- koncentrację cząstek PM10, PM2,5</w:t>
            </w:r>
            <w:r w:rsidR="4F6CDAC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  <w:p w14:paraId="75337D4C" w14:textId="43F509A6" w:rsidR="00FE31B7" w:rsidRPr="00486BF2" w:rsidRDefault="3457DC10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zapewnienia komunikacji bezprzewodowej pomiędzy stacją pogodową a </w:t>
            </w:r>
            <w:r w:rsidR="6B400B3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systemem zarządzania.  </w:t>
            </w:r>
            <w:r w:rsidR="25C124B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Zasilanie elektryczne 230V VAC lub 24 VDC należy doprowadzić z rozdzielnicy elektrycznej oddalonej maksymalnie o 100 m. </w:t>
            </w:r>
          </w:p>
        </w:tc>
      </w:tr>
      <w:tr w:rsidR="00E36BBE" w:rsidRPr="00486BF2" w14:paraId="3E099F0B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5BCAA" w14:textId="6E9948B5" w:rsidR="00E36BBE" w:rsidRPr="00486BF2" w:rsidRDefault="00E36BBE" w:rsidP="00E36BBE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6.11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637B2F" w14:textId="33DE84F5" w:rsidR="00E36BBE" w:rsidRPr="00486BF2" w:rsidRDefault="00E36BB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3670818E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9811B" w14:textId="42BC5168" w:rsidR="00E36BBE" w:rsidRPr="00486BF2" w:rsidRDefault="4ABD0AB1" w:rsidP="376B50F3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Bezprzewodowe s</w:t>
            </w:r>
            <w:r w:rsidR="25F17125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iłowniki </w:t>
            </w:r>
            <w:r w:rsidR="5C7FE98F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termost</w:t>
            </w:r>
            <w:r w:rsidR="42420763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at</w:t>
            </w:r>
            <w:r w:rsidR="5C7FE98F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ycznych </w:t>
            </w:r>
            <w:r w:rsidR="25F17125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zaworów</w:t>
            </w:r>
            <w:r w:rsidR="6B9F0F0B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g</w:t>
            </w:r>
            <w:r w:rsidR="78201864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rzejni</w:t>
            </w:r>
            <w:r w:rsidR="330D1509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kowych</w:t>
            </w:r>
            <w:r w:rsidR="25F17125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00E36BBE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57895" w14:textId="28041D09" w:rsidR="00E36BBE" w:rsidRPr="00486BF2" w:rsidRDefault="00E36BBE" w:rsidP="2BBCC2B1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0047208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Wykonawca</w:t>
            </w:r>
            <w:r w:rsidR="36D7D8D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dostarczył i zamontował </w:t>
            </w:r>
            <w:r w:rsidR="67300EA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bezprzewodowe </w:t>
            </w:r>
            <w:r w:rsidR="3DBAE05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siłowniki na </w:t>
            </w:r>
            <w:r w:rsidR="3B6F63C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termostatycznych </w:t>
            </w:r>
            <w:r w:rsidR="3DBAE05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zaworach </w:t>
            </w:r>
            <w:r w:rsidR="7D770C7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grzejnikowych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(min. 3szt. na Salę lekcyjną) oraz przeprowadził </w:t>
            </w:r>
            <w:r w:rsidR="57B4760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parowanie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 Regulatorem pomieszczeniowym zainstalowanym w każdej Sali lekcyjnej. Zamawiający wymaga</w:t>
            </w:r>
            <w:r w:rsidR="216CBF7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aby bezprzewodowe siłowniki termostatycznych zaworów </w:t>
            </w:r>
            <w:r w:rsidR="7905DCA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grzejnikowych </w:t>
            </w:r>
            <w:r w:rsidR="1C79D2E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zasilone zostały przez wymienne baterie, umożliwiającego pracę min. przez 2 lata.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5DD200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Wymaga się, aby zastosowane baterie było ogólnodostępne lub czas oczekiwania na dostawę do Użytkownika końcowego nie przekraczał 2 dni. </w:t>
            </w:r>
          </w:p>
          <w:p w14:paraId="285ACA24" w14:textId="03157761" w:rsidR="00E36BBE" w:rsidRPr="00486BF2" w:rsidRDefault="384A59A3" w:rsidP="2BBCC2B1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Bezprzewodowe siłowniki zaworów termostatycznych </w:t>
            </w:r>
            <w:r w:rsidR="29C7F1C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są sterowane przez Regulatory pomieszczeniowe A zamontowane w każdej Sali lekcyjnej. </w:t>
            </w:r>
            <w:r w:rsidR="3BB507B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Wysterowanie pracą z</w:t>
            </w:r>
            <w:r w:rsidR="29C7F1C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ależ</w:t>
            </w:r>
            <w:r w:rsidR="3D6BC4D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</w:t>
            </w:r>
            <w:r w:rsidR="29C7F1C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od aktualnie realizowanego Programu </w:t>
            </w:r>
            <w:r w:rsidR="0DF4A8A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lub</w:t>
            </w:r>
            <w:r w:rsidR="29C7F1C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wystąpienia sytuacji Przegrzewania Sali lekc</w:t>
            </w:r>
            <w:r w:rsidR="73BCFBD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yjnej lub Przechłodzenia Sali lekcyjnej</w:t>
            </w:r>
            <w:r w:rsidR="0696DF0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  <w:tr w:rsidR="002E4A79" w:rsidRPr="00486BF2" w14:paraId="3ED54376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CB3D8" w14:textId="1B4A1B8A" w:rsidR="002E4A79" w:rsidRPr="00486BF2" w:rsidRDefault="002E4A79" w:rsidP="00E36BBE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6.12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2C1726" w14:textId="6C6253F7" w:rsidR="002E4A79" w:rsidRPr="00486BF2" w:rsidRDefault="3C8124F7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4571B960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80D0B1" w14:textId="720A915B" w:rsidR="002E4A79" w:rsidRPr="00486BF2" w:rsidRDefault="45A5A37B" w:rsidP="376B50F3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Regulatory pomieszczeniow</w:t>
            </w:r>
            <w:r w:rsidR="2ED91B7E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e A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D2DF82" w14:textId="399F2672" w:rsidR="002E4A79" w:rsidRPr="00486BF2" w:rsidRDefault="3C8124F7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0047208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Wykonawca</w:t>
            </w:r>
            <w:r w:rsidR="693C37E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00B7719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dostarczył i zamontował R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egulatory pomieszczeniowe</w:t>
            </w:r>
            <w:r w:rsidR="33D2CA6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(1 szt. na Salę lekcyjną) oraz przeprowadził parowanie z Systemem automatyki</w:t>
            </w:r>
            <w:r w:rsidR="6D6D608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4B5898C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bezprzewodowymi siłownikami termostatycznych zaworów grzejnikowych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 </w:t>
            </w:r>
            <w:r w:rsidR="479E3BB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systemem zarządzającym.</w:t>
            </w:r>
          </w:p>
        </w:tc>
      </w:tr>
      <w:tr w:rsidR="00B77190" w:rsidRPr="00486BF2" w14:paraId="47792A31" w14:textId="77777777" w:rsidTr="4530C8F7">
        <w:trPr>
          <w:trHeight w:val="795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AE5AA3" w14:textId="5988D094" w:rsidR="00B77190" w:rsidRPr="00486BF2" w:rsidRDefault="00B77190" w:rsidP="00B77190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6.13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D80D95" w14:textId="742DF8FC" w:rsidR="00B77190" w:rsidRPr="00486BF2" w:rsidRDefault="00B77190" w:rsidP="00B77190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DFC65" w14:textId="17E1FB7E" w:rsidR="00B77190" w:rsidRPr="00486BF2" w:rsidRDefault="00B77190" w:rsidP="00B77190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Elektroniczna tablica wyników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18A4DB" w14:textId="07458A71" w:rsidR="00B77190" w:rsidRPr="00486BF2" w:rsidRDefault="47225EE4" w:rsidP="4530C8F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406DD87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aby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Wykonawca A dostarczył</w:t>
            </w:r>
            <w:r w:rsidR="27C1A85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zamontował</w:t>
            </w:r>
            <w:r w:rsidR="3D4BAF1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podłączył elektrycznie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elektroniczną tablicę elektroniczną</w:t>
            </w:r>
            <w:r w:rsidR="287FA74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(1 szt. na szkołę)</w:t>
            </w:r>
            <w:r w:rsidR="0B7CC25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Wymaga się, aby Wykonawca A do przeprowadził parowanie z </w:t>
            </w:r>
            <w:r w:rsidR="0096256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Systemem </w:t>
            </w:r>
            <w:r w:rsidR="0B7CC25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automatyki A</w:t>
            </w:r>
            <w:r w:rsidR="601816B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</w:p>
        </w:tc>
      </w:tr>
    </w:tbl>
    <w:p w14:paraId="4C7C2A2A" w14:textId="77777777" w:rsidR="00D66A89" w:rsidRPr="00486BF2" w:rsidRDefault="00D66A89" w:rsidP="00B56435">
      <w:pPr>
        <w:pStyle w:val="Podtytu"/>
        <w:rPr>
          <w:rStyle w:val="Domylnaczcionkaakapitu1"/>
          <w:rFonts w:eastAsia="Calibri Light" w:cstheme="minorHAnsi"/>
        </w:rPr>
      </w:pPr>
    </w:p>
    <w:p w14:paraId="5C342B01" w14:textId="18DF273F" w:rsidR="00B56435" w:rsidRPr="00486BF2" w:rsidRDefault="002C44EA" w:rsidP="447EFDA5">
      <w:pPr>
        <w:pStyle w:val="Podtytu"/>
        <w:rPr>
          <w:rStyle w:val="Domylnaczcionkaakapitu1"/>
          <w:rFonts w:cstheme="minorHAnsi"/>
        </w:rPr>
      </w:pPr>
      <w:r w:rsidRPr="00486BF2">
        <w:rPr>
          <w:rStyle w:val="Domylnaczcionkaakapitu1"/>
          <w:rFonts w:eastAsia="Calibri Light" w:cstheme="minorHAnsi"/>
        </w:rPr>
        <w:t>Tabela 7</w:t>
      </w:r>
      <w:r w:rsidR="00B56435" w:rsidRPr="00486BF2">
        <w:rPr>
          <w:rStyle w:val="Domylnaczcionkaakapitu1"/>
          <w:rFonts w:eastAsia="Calibri Light" w:cstheme="minorHAnsi"/>
        </w:rPr>
        <w:t xml:space="preserve">. Wymagania Konkursowe </w:t>
      </w:r>
      <w:r w:rsidR="004715D2" w:rsidRPr="00486BF2">
        <w:rPr>
          <w:rStyle w:val="Domylnaczcionkaakapitu1"/>
          <w:rFonts w:eastAsia="Calibri Light" w:cstheme="minorHAnsi"/>
        </w:rPr>
        <w:t>w Działaniu</w:t>
      </w:r>
      <w:r w:rsidR="00B56435" w:rsidRPr="00486BF2">
        <w:rPr>
          <w:rStyle w:val="Domylnaczcionkaakapitu1"/>
          <w:rFonts w:eastAsia="Calibri Light" w:cstheme="minorHAnsi"/>
        </w:rPr>
        <w:t xml:space="preserve"> 1: „Wentylacja sal lekcyjnych”</w:t>
      </w:r>
    </w:p>
    <w:tbl>
      <w:tblPr>
        <w:tblW w:w="14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701"/>
        <w:gridCol w:w="1741"/>
        <w:gridCol w:w="2003"/>
        <w:gridCol w:w="7113"/>
        <w:gridCol w:w="1250"/>
      </w:tblGrid>
      <w:tr w:rsidR="00A7108B" w:rsidRPr="00486BF2" w14:paraId="69CAC166" w14:textId="77777777" w:rsidTr="5C86B5E7">
        <w:trPr>
          <w:trHeight w:val="624"/>
          <w:tblHeader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736B9" w14:textId="77777777" w:rsidR="00A7108B" w:rsidRPr="00486BF2" w:rsidRDefault="00A7108B" w:rsidP="00583AB8">
            <w:pPr>
              <w:pStyle w:val="Normalny1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9B3338" w14:textId="77777777" w:rsidR="00A7108B" w:rsidRPr="00486BF2" w:rsidRDefault="00A7108B" w:rsidP="00583AB8">
            <w:pPr>
              <w:pStyle w:val="Normalny1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Kategoria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08C749" w14:textId="77777777" w:rsidR="00A7108B" w:rsidRPr="00486BF2" w:rsidRDefault="00A7108B" w:rsidP="00583AB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Nazwa Wymagania Konkursowego</w:t>
            </w:r>
          </w:p>
        </w:tc>
        <w:tc>
          <w:tcPr>
            <w:tcW w:w="200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D1EA21" w14:textId="77777777" w:rsidR="00A7108B" w:rsidRPr="00486BF2" w:rsidRDefault="00A7108B" w:rsidP="00583AB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Opis Wymagania Konkursowego</w:t>
            </w:r>
          </w:p>
        </w:tc>
        <w:tc>
          <w:tcPr>
            <w:tcW w:w="711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0FA6B6" w14:textId="53EA5A7E" w:rsidR="00A7108B" w:rsidRPr="00486BF2" w:rsidRDefault="2253919F" w:rsidP="4530C8F7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Metoda liczenia parametru przez </w:t>
            </w:r>
            <w:r w:rsidR="00962560"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Uczestnika Przedsięwzięcia</w:t>
            </w: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125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</w:tcPr>
          <w:p w14:paraId="527B9332" w14:textId="77777777" w:rsidR="00A7108B" w:rsidRPr="00486BF2" w:rsidRDefault="00A7108B" w:rsidP="00583AB8">
            <w:pPr>
              <w:pStyle w:val="Normalny1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18"/>
                <w:szCs w:val="18"/>
              </w:rPr>
              <w:t>Dopuszczalna Granica Błędu</w:t>
            </w:r>
          </w:p>
        </w:tc>
      </w:tr>
      <w:tr w:rsidR="00A7108B" w:rsidRPr="00486BF2" w14:paraId="093FCF16" w14:textId="77777777" w:rsidTr="5C86B5E7">
        <w:trPr>
          <w:trHeight w:val="624"/>
          <w:jc w:val="center"/>
        </w:trPr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A56E6" w14:textId="52057AB1" w:rsidR="00A7108B" w:rsidRPr="00486BF2" w:rsidRDefault="002C44EA" w:rsidP="00583AB8">
            <w:pPr>
              <w:pStyle w:val="Normalny1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7</w:t>
            </w:r>
            <w:r w:rsidR="008018D8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.1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947E29" w14:textId="7EF7EAD9" w:rsidR="00A7108B" w:rsidRPr="00486BF2" w:rsidRDefault="00AF2A53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</w:t>
            </w:r>
            <w:r w:rsidR="71FFF41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8C51C" w14:textId="6EA204A1" w:rsidR="00A7108B" w:rsidRPr="00486BF2" w:rsidRDefault="7C4D6CA2" w:rsidP="376B50F3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Środowiskowa</w:t>
            </w:r>
            <w:r w:rsidR="00A7108B" w:rsidRPr="00486BF2">
              <w:rPr>
                <w:rFonts w:asciiTheme="minorHAnsi" w:hAnsiTheme="minorHAnsi" w:cstheme="minorHAnsi"/>
                <w:lang w:eastAsia="pl-PL"/>
              </w:rPr>
              <w:t xml:space="preserve"> jakość powietrza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614B50" w14:textId="193DCD11" w:rsidR="00176D0D" w:rsidRPr="00486BF2" w:rsidRDefault="1B290BE8" w:rsidP="376B50F3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Zamawiający wymaga, aby </w:t>
            </w:r>
            <w:r w:rsidR="49C5E6C9" w:rsidRPr="00486BF2">
              <w:rPr>
                <w:rFonts w:asciiTheme="minorHAnsi" w:hAnsiTheme="minorHAnsi" w:cstheme="minorHAnsi"/>
                <w:lang w:eastAsia="pl-PL"/>
              </w:rPr>
              <w:t>Środowiskowa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jakość powietrza </w:t>
            </w:r>
            <w:r w:rsidR="5BBCA46B" w:rsidRPr="00486BF2">
              <w:rPr>
                <w:rFonts w:asciiTheme="minorHAnsi" w:hAnsiTheme="minorHAnsi" w:cstheme="minorHAnsi"/>
                <w:lang w:eastAsia="pl-PL"/>
              </w:rPr>
              <w:t xml:space="preserve">była jak największa, przy czym nie </w:t>
            </w:r>
            <w:r w:rsidR="59C7FB1B" w:rsidRPr="00486BF2">
              <w:rPr>
                <w:rFonts w:asciiTheme="minorHAnsi" w:hAnsiTheme="minorHAnsi" w:cstheme="minorHAnsi"/>
                <w:lang w:eastAsia="pl-PL"/>
              </w:rPr>
              <w:t>może być niższa niż</w:t>
            </w:r>
            <w:r w:rsidR="5BBCA46B" w:rsidRPr="00486BF2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6014FDDC" w:rsidRPr="00486BF2">
              <w:rPr>
                <w:rFonts w:asciiTheme="minorHAnsi" w:hAnsiTheme="minorHAnsi" w:cstheme="minorHAnsi"/>
                <w:lang w:eastAsia="pl-PL"/>
              </w:rPr>
              <w:t>0,2</w:t>
            </w:r>
            <w:r w:rsidR="2750218C" w:rsidRPr="00486BF2">
              <w:rPr>
                <w:rFonts w:asciiTheme="minorHAnsi" w:hAnsiTheme="minorHAnsi" w:cstheme="minorHAnsi"/>
                <w:lang w:eastAsia="pl-PL"/>
              </w:rPr>
              <w:t>, wyliczona zgodnie z metodyką wskazaną w kolejnej kolumnie</w:t>
            </w:r>
            <w:r w:rsidR="5BBCA46B" w:rsidRPr="00486BF2">
              <w:rPr>
                <w:rFonts w:asciiTheme="minorHAnsi" w:hAnsiTheme="minorHAnsi" w:cstheme="minorHAnsi"/>
                <w:lang w:eastAsia="pl-PL"/>
              </w:rPr>
              <w:t xml:space="preserve">. </w:t>
            </w:r>
          </w:p>
          <w:p w14:paraId="676440B2" w14:textId="159A431D" w:rsidR="006F5EDF" w:rsidRPr="00486BF2" w:rsidRDefault="3F489100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Wykonawca nie może zadeklarować </w:t>
            </w:r>
            <w:r w:rsidR="14F9302D" w:rsidRPr="00486BF2">
              <w:rPr>
                <w:rFonts w:asciiTheme="minorHAnsi" w:hAnsiTheme="minorHAnsi" w:cstheme="minorHAnsi"/>
                <w:lang w:eastAsia="pl-PL"/>
              </w:rPr>
              <w:t>Środowiskowej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jakości</w:t>
            </w:r>
            <w:r w:rsidR="4E043754" w:rsidRPr="00486BF2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4E043754" w:rsidRPr="00486BF2">
              <w:rPr>
                <w:rFonts w:asciiTheme="minorHAnsi" w:hAnsiTheme="minorHAnsi" w:cstheme="minorHAnsi"/>
                <w:lang w:eastAsia="pl-PL"/>
              </w:rPr>
              <w:lastRenderedPageBreak/>
              <w:t>powietrza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niższej niż wartość wskazana</w:t>
            </w:r>
            <w:r w:rsidR="2DF39673" w:rsidRPr="00486BF2">
              <w:rPr>
                <w:rFonts w:asciiTheme="minorHAnsi" w:hAnsiTheme="minorHAnsi" w:cstheme="minorHAnsi"/>
                <w:lang w:eastAsia="pl-PL"/>
              </w:rPr>
              <w:t xml:space="preserve"> powyżej jako wartość minimalna.</w:t>
            </w:r>
          </w:p>
          <w:p w14:paraId="52C9E1F0" w14:textId="43BFD23F" w:rsidR="00A7108B" w:rsidRPr="00486BF2" w:rsidRDefault="00A7108B" w:rsidP="0092137B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DEBB28" w14:textId="28C4156D" w:rsidR="004E18C8" w:rsidRPr="00486BF2" w:rsidRDefault="3FA3AFCF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lastRenderedPageBreak/>
              <w:t>Środowiskowa</w:t>
            </w:r>
            <w:r w:rsidR="4A8A484F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</w:t>
            </w:r>
            <w:r w:rsidR="2608F3BD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jakość powietrza </w:t>
            </w:r>
            <w:r w:rsidR="63D09AC3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EAQ</w:t>
            </w:r>
            <w:r w:rsidR="44CDFD64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</w:t>
            </w:r>
            <w:r w:rsidR="2608F3BD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w Sali lekcyjnej r</w:t>
            </w:r>
            <w:r w:rsidR="4A8A484F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ozumiana jako suma </w:t>
            </w:r>
            <w:r w:rsidR="06A5BDCD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średnich </w:t>
            </w:r>
            <w:r w:rsidR="4F58D8ED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wskaźników zmiany </w:t>
            </w:r>
            <w:r w:rsidR="06A5BDCD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przyrostów</w:t>
            </w:r>
            <w:r w:rsidR="4A8A484F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stężenia dwutlenku węgla</w:t>
            </w:r>
            <w:r w:rsidR="54472DD9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, k</w:t>
            </w:r>
            <w:r w:rsidR="4A8A484F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oncentracji cząstek PM2.5</w:t>
            </w:r>
            <w:r w:rsidR="532D9A0C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oraz zużycia energii elektrycznej</w:t>
            </w:r>
            <w:r w:rsidR="4A8A484F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w trakcie referencyjnego profilu </w:t>
            </w:r>
            <w:r w:rsidR="68B8B7E5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zapotrzebowania na wentylację</w:t>
            </w:r>
            <w:r w:rsidR="4A8A484F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</w:t>
            </w:r>
            <w:r w:rsidR="3597FA99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Sali lekcyjnej</w:t>
            </w:r>
            <w:r w:rsidR="4A8A484F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zgodnie z </w:t>
            </w:r>
            <w:r w:rsidR="4A8A484F" w:rsidRPr="00486BF2">
              <w:rPr>
                <w:rFonts w:asciiTheme="minorHAnsi" w:hAnsiTheme="minorHAnsi" w:cstheme="minorHAnsi"/>
                <w:color w:val="000000" w:themeColor="text1"/>
              </w:rPr>
              <w:t>Zał</w:t>
            </w:r>
            <w:r w:rsidR="693A051E" w:rsidRPr="00486BF2">
              <w:rPr>
                <w:rFonts w:asciiTheme="minorHAnsi" w:hAnsiTheme="minorHAnsi" w:cstheme="minorHAnsi"/>
                <w:color w:val="000000" w:themeColor="text1"/>
              </w:rPr>
              <w:t>ącznik</w:t>
            </w:r>
            <w:r w:rsidR="5F5EE35F" w:rsidRPr="00486BF2">
              <w:rPr>
                <w:rFonts w:asciiTheme="minorHAnsi" w:hAnsiTheme="minorHAnsi" w:cstheme="minorHAnsi"/>
                <w:color w:val="000000" w:themeColor="text1"/>
              </w:rPr>
              <w:t>iem</w:t>
            </w:r>
            <w:r w:rsidR="4F58D8ED" w:rsidRPr="00486BF2">
              <w:rPr>
                <w:rFonts w:asciiTheme="minorHAnsi" w:hAnsiTheme="minorHAnsi" w:cstheme="minorHAnsi"/>
                <w:color w:val="000000" w:themeColor="text1"/>
              </w:rPr>
              <w:t xml:space="preserve"> 3.2 </w:t>
            </w:r>
            <w:r w:rsidR="4A8A484F" w:rsidRPr="00486BF2">
              <w:rPr>
                <w:rFonts w:asciiTheme="minorHAnsi" w:hAnsiTheme="minorHAnsi" w:cstheme="minorHAnsi"/>
                <w:color w:val="000000" w:themeColor="text1"/>
              </w:rPr>
              <w:t xml:space="preserve">do </w:t>
            </w:r>
            <w:r w:rsidR="090BC8C5"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nr </w:t>
            </w:r>
            <w:r w:rsidR="6A1FA2D1" w:rsidRPr="00486BF2">
              <w:rPr>
                <w:rFonts w:asciiTheme="minorHAnsi" w:hAnsiTheme="minorHAnsi" w:cstheme="minorHAnsi"/>
                <w:color w:val="000000" w:themeColor="text1"/>
              </w:rPr>
              <w:t>3</w:t>
            </w:r>
            <w:r w:rsidR="3F3C667F" w:rsidRPr="00486BF2">
              <w:rPr>
                <w:rFonts w:asciiTheme="minorHAnsi" w:hAnsiTheme="minorHAnsi" w:cstheme="minorHAnsi"/>
                <w:color w:val="000000" w:themeColor="text1"/>
              </w:rPr>
              <w:t xml:space="preserve"> - 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="3F3C667F"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45346A43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="3F3C667F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36B6A60F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="3F3C667F" w:rsidRPr="00486BF2">
              <w:rPr>
                <w:rFonts w:asciiTheme="minorHAnsi" w:hAnsiTheme="minorHAnsi" w:cstheme="minorHAnsi"/>
                <w:color w:val="000000" w:themeColor="text1"/>
              </w:rPr>
              <w:t>Program Praca Profil</w:t>
            </w:r>
            <w:r w:rsidR="2AC67349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="3F3C667F"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53A248A2" w14:textId="3E7979D2" w:rsidR="0069421F" w:rsidRPr="00486BF2" w:rsidRDefault="0069421F" w:rsidP="376B50F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23F8C507" w14:textId="22B28EF1" w:rsidR="00A7108B" w:rsidRPr="00486BF2" w:rsidRDefault="0069421F" w:rsidP="376B50F3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Środowiskową</w:t>
            </w:r>
            <w:r w:rsidR="00A7108B" w:rsidRPr="00486BF2">
              <w:rPr>
                <w:rFonts w:asciiTheme="minorHAnsi" w:hAnsiTheme="minorHAnsi" w:cstheme="minorHAnsi"/>
                <w:color w:val="000000" w:themeColor="text1"/>
              </w:rPr>
              <w:t xml:space="preserve"> jakość powietrza należy obliczyć ze wzoru:</w:t>
            </w:r>
          </w:p>
          <w:p w14:paraId="19AB7596" w14:textId="3E7979D2" w:rsidR="00A7108B" w:rsidRPr="00486BF2" w:rsidRDefault="00A7108B" w:rsidP="376B50F3">
            <w:pPr>
              <w:rPr>
                <w:rFonts w:asciiTheme="minorHAnsi" w:eastAsia="Times New Roman" w:hAnsiTheme="minorHAnsi" w:cstheme="minorHAnsi"/>
                <w:color w:val="000000" w:themeColor="text1"/>
              </w:rPr>
            </w:pPr>
          </w:p>
          <w:p w14:paraId="3A1CB572" w14:textId="39A80BFF" w:rsidR="00A7108B" w:rsidRPr="00486BF2" w:rsidRDefault="00A7108B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color w:val="000000" w:themeColor="text1"/>
                </w:rPr>
                <m:t>EAQ=0,3∙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color w:val="000000" w:themeColor="text1"/>
                </w:rPr>
                <m:t>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∆CO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2,L1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∆CO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2,limit</m:t>
                              </m:r>
                            </m:sub>
                          </m:sSub>
                        </m:den>
                      </m:f>
                    </m:e>
                  </m:d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∆CO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2,L2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∆CO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2,limit</m:t>
                              </m:r>
                            </m:sub>
                          </m:sSub>
                        </m:den>
                      </m:f>
                    </m:e>
                  </m:d>
                </m:e>
              </m:d>
              <m:r>
                <w:rPr>
                  <w:rFonts w:ascii="Cambria Math" w:hAnsi="Cambria Math" w:cstheme="minorHAnsi"/>
                  <w:color w:val="000000" w:themeColor="text1"/>
                </w:rPr>
                <m:t>+0,5∙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color w:val="000000" w:themeColor="text1"/>
                </w:rPr>
                <m:t>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PM2.5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L1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PM2.5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limit</m:t>
                              </m:r>
                            </m:sub>
                          </m:sSub>
                        </m:den>
                      </m:f>
                    </m:e>
                  </m:d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PM2.5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L2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PM2.5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limit</m:t>
                              </m:r>
                            </m:sub>
                          </m:sSub>
                        </m:den>
                      </m:f>
                    </m:e>
                  </m:d>
                  <m:ctrlPr>
                    <w:rPr>
                      <w:rFonts w:ascii="Cambria Math" w:eastAsia="Times New Roman" w:hAnsi="Cambria Math" w:cstheme="minorHAnsi"/>
                      <w:i/>
                      <w:color w:val="000000" w:themeColor="text1"/>
                    </w:rPr>
                  </m:ctrlPr>
                </m:e>
              </m:d>
              <m:r>
                <w:rPr>
                  <w:rFonts w:ascii="Cambria Math" w:eastAsia="Times New Roman" w:hAnsi="Cambria Math" w:cstheme="minorHAnsi"/>
                  <w:color w:val="000000" w:themeColor="text1"/>
                </w:rPr>
                <m:t>+</m:t>
              </m:r>
              <m:r>
                <w:rPr>
                  <w:rFonts w:ascii="Cambria Math" w:hAnsi="Cambria Math" w:cstheme="minorHAnsi"/>
                  <w:color w:val="000000" w:themeColor="text1"/>
                </w:rPr>
                <m:t>0,2·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e.L1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e.limit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)+(1-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e.L2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e.limit</m:t>
                              </m:r>
                            </m:sub>
                          </m:sSub>
                        </m:den>
                      </m:f>
                    </m:e>
                  </m:d>
                  <m:ctrlPr>
                    <w:rPr>
                      <w:rFonts w:ascii="Cambria Math" w:eastAsia="Times New Roman" w:hAnsi="Cambria Math" w:cstheme="minorHAnsi"/>
                      <w:i/>
                      <w:color w:val="000000" w:themeColor="text1"/>
                    </w:rPr>
                  </m:ctrlPr>
                </m:e>
              </m:d>
            </m:oMath>
          </w:p>
          <w:p w14:paraId="7A699BA5" w14:textId="77777777" w:rsidR="00A7108B" w:rsidRPr="00486BF2" w:rsidRDefault="00A7108B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lastRenderedPageBreak/>
              <w:t>gdzie:</w:t>
            </w:r>
          </w:p>
          <w:p w14:paraId="408502DA" w14:textId="77777777" w:rsidR="00A7108B" w:rsidRPr="00486BF2" w:rsidRDefault="00A7108B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49CB2D0D" w14:textId="463C5CC3" w:rsidR="00A7108B" w:rsidRPr="00486BF2" w:rsidRDefault="782208B7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EAQ</w:t>
            </w:r>
            <w:r w:rsidR="00A7108B" w:rsidRPr="00486BF2">
              <w:rPr>
                <w:rFonts w:asciiTheme="minorHAnsi" w:hAnsiTheme="minorHAnsi" w:cstheme="minorHAnsi"/>
                <w:color w:val="000000" w:themeColor="text1"/>
              </w:rPr>
              <w:t xml:space="preserve"> – </w:t>
            </w:r>
            <w:r w:rsidR="27085EE2" w:rsidRPr="00486BF2">
              <w:rPr>
                <w:rFonts w:asciiTheme="minorHAnsi" w:hAnsiTheme="minorHAnsi" w:cstheme="minorHAnsi"/>
                <w:color w:val="000000" w:themeColor="text1"/>
              </w:rPr>
              <w:t>środowiskowa</w:t>
            </w:r>
            <w:r w:rsidR="206D47CB" w:rsidRPr="00486BF2">
              <w:rPr>
                <w:rFonts w:asciiTheme="minorHAnsi" w:hAnsiTheme="minorHAnsi" w:cstheme="minorHAnsi"/>
                <w:color w:val="000000" w:themeColor="text1"/>
              </w:rPr>
              <w:t xml:space="preserve"> jakość powietrza w S</w:t>
            </w:r>
            <w:r w:rsidR="00A7108B" w:rsidRPr="00486BF2">
              <w:rPr>
                <w:rFonts w:asciiTheme="minorHAnsi" w:hAnsiTheme="minorHAnsi" w:cstheme="minorHAnsi"/>
                <w:color w:val="000000" w:themeColor="text1"/>
              </w:rPr>
              <w:t>ali lekcyjnej,</w:t>
            </w:r>
          </w:p>
          <w:p w14:paraId="26A66A2F" w14:textId="5BF5493B" w:rsidR="00A7108B" w:rsidRPr="00486BF2" w:rsidRDefault="00A7108B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ΔCO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2,limit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maksymalny przyrost stężenia dwutlenku węgla pomiędzy powietrzem wewnętrznym</w:t>
            </w:r>
            <w:r w:rsidR="0063702E" w:rsidRPr="00486BF2">
              <w:rPr>
                <w:rFonts w:asciiTheme="minorHAnsi" w:hAnsiTheme="minorHAnsi" w:cstheme="minorHAnsi"/>
                <w:color w:val="000000" w:themeColor="text1"/>
              </w:rPr>
              <w:t xml:space="preserve"> a zewnętrznym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, ppm, </w:t>
            </w:r>
          </w:p>
          <w:p w14:paraId="70D9736D" w14:textId="76D627D6" w:rsidR="5D39235E" w:rsidRPr="00486BF2" w:rsidRDefault="31242EF3" w:rsidP="376B50F3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Jako maksymalny przyrost stężenia dwutlenku węgla, Zamawiający przyjmuje wartość </w:t>
            </w: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550 ppm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0316B25C" w14:textId="519759A3" w:rsidR="70AABB53" w:rsidRPr="00486BF2" w:rsidRDefault="14C70197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ΔCO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2,L1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średni przyrost stężenia dwutlenku węgla w trakcie lekcji L1, ppm</w:t>
            </w:r>
          </w:p>
          <w:p w14:paraId="371A7483" w14:textId="5B5E3D3D" w:rsidR="70AABB53" w:rsidRPr="00486BF2" w:rsidRDefault="14C70197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ΔCO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2,L2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średni przyrost stężenia dwutlenku węgla w trakcie lekcji L2</w:t>
            </w:r>
            <w:r w:rsidR="0563D0DD" w:rsidRPr="00486BF2">
              <w:rPr>
                <w:rFonts w:asciiTheme="minorHAnsi" w:hAnsiTheme="minorHAnsi" w:cstheme="minorHAnsi"/>
                <w:color w:val="000000" w:themeColor="text1"/>
              </w:rPr>
              <w:t>, ppm.</w:t>
            </w:r>
          </w:p>
          <w:p w14:paraId="0C1C5B0F" w14:textId="77777777" w:rsidR="00A7108B" w:rsidRPr="00486BF2" w:rsidRDefault="00A7108B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PM2.5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limit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maksymalna koncentracja pyłów zawieszonych PM2.5, µg/m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3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</w:p>
          <w:p w14:paraId="2DC48DB8" w14:textId="60D65388" w:rsidR="1AEB0DC4" w:rsidRPr="00486BF2" w:rsidRDefault="79ED6D92" w:rsidP="376B50F3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Jako maksymalną koncentrację pyłów zawieszonych PM2.5, Zamawiający przyjmuje wartość 35 µg/m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3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727AF931" w14:textId="7D678C5A" w:rsidR="4D46F84F" w:rsidRPr="00486BF2" w:rsidRDefault="415BA469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PM2.5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L1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średnia koncentracja pyłów zawieszonych PM2.5 w trakcie lekcji L1,</w:t>
            </w:r>
          </w:p>
          <w:p w14:paraId="75A93070" w14:textId="14EE07A1" w:rsidR="4D46F84F" w:rsidRPr="00486BF2" w:rsidRDefault="415BA469" w:rsidP="376B50F3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PM2.5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L2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średnia koncentracja pyłów zawieszonych PM2.5 w trakcie lekcji L2, µg/m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3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</w:p>
          <w:p w14:paraId="10458163" w14:textId="407C9264" w:rsidR="3300014C" w:rsidRPr="00486BF2" w:rsidRDefault="6BAC3429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e,limit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maksymalne, sumaryczne zużycia energii elektrycznej</w:t>
            </w:r>
            <w:r w:rsidR="3507952E" w:rsidRPr="00486BF2">
              <w:rPr>
                <w:rFonts w:asciiTheme="minorHAnsi" w:hAnsiTheme="minorHAnsi" w:cstheme="minorHAnsi"/>
                <w:color w:val="000000" w:themeColor="text1"/>
              </w:rPr>
              <w:t xml:space="preserve"> przez System wentylacji A w trakcie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45</w:t>
            </w:r>
            <w:r w:rsidR="031EEC6D" w:rsidRPr="00486BF2">
              <w:rPr>
                <w:rFonts w:asciiTheme="minorHAnsi" w:hAnsiTheme="minorHAnsi" w:cstheme="minorHAnsi"/>
                <w:color w:val="000000" w:themeColor="text1"/>
              </w:rPr>
              <w:t>-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minut</w:t>
            </w:r>
            <w:r w:rsidR="6B510AB5" w:rsidRPr="00486BF2">
              <w:rPr>
                <w:rFonts w:asciiTheme="minorHAnsi" w:hAnsiTheme="minorHAnsi" w:cstheme="minorHAnsi"/>
                <w:color w:val="000000" w:themeColor="text1"/>
              </w:rPr>
              <w:t xml:space="preserve">owej </w:t>
            </w:r>
            <w:r w:rsidR="0D5B8C19" w:rsidRPr="00486BF2">
              <w:rPr>
                <w:rFonts w:asciiTheme="minorHAnsi" w:hAnsiTheme="minorHAnsi" w:cstheme="minorHAnsi"/>
                <w:color w:val="000000" w:themeColor="text1"/>
              </w:rPr>
              <w:t>lekcji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684DDB3C" w:rsidRPr="00486BF2">
              <w:rPr>
                <w:rFonts w:asciiTheme="minorHAnsi" w:hAnsiTheme="minorHAnsi" w:cstheme="minorHAnsi"/>
                <w:color w:val="000000" w:themeColor="text1"/>
              </w:rPr>
              <w:t xml:space="preserve"> Wh.</w:t>
            </w:r>
          </w:p>
          <w:p w14:paraId="767F50ED" w14:textId="3B6D58F7" w:rsidR="651149B2" w:rsidRPr="00486BF2" w:rsidRDefault="476D8A3D" w:rsidP="376B50F3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Jako maksymalne, sumaryczne zużycie energii elektrycznej przez System wentylacji A, Zamawiający przyjmuje wartość 2760 Wh.</w:t>
            </w:r>
          </w:p>
          <w:p w14:paraId="64B41871" w14:textId="0E9B1187" w:rsidR="22EE2948" w:rsidRPr="00486BF2" w:rsidRDefault="03271BF1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e</w:t>
            </w:r>
            <w:r w:rsidR="586651E4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,L1</w:t>
            </w:r>
            <w:r w:rsidR="263F9767" w:rsidRPr="00486BF2">
              <w:rPr>
                <w:rFonts w:asciiTheme="minorHAnsi" w:hAnsiTheme="minorHAnsi" w:cstheme="minorHAnsi"/>
                <w:color w:val="000000" w:themeColor="text1"/>
              </w:rPr>
              <w:t xml:space="preserve"> – sumaryczne zużycie energii elektrycznej</w:t>
            </w:r>
            <w:r w:rsidR="3315F556" w:rsidRPr="00486BF2">
              <w:rPr>
                <w:rFonts w:asciiTheme="minorHAnsi" w:hAnsiTheme="minorHAnsi" w:cstheme="minorHAnsi"/>
                <w:color w:val="000000" w:themeColor="text1"/>
              </w:rPr>
              <w:t xml:space="preserve"> Systemu wentylacji A w trakcie Lekcji 1, Wh, </w:t>
            </w:r>
          </w:p>
          <w:p w14:paraId="6B9189A1" w14:textId="05818B17" w:rsidR="50AE3354" w:rsidRPr="00486BF2" w:rsidRDefault="3315F556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e,L2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sumaryczne zużycie energii elektrycznej Systemu wentylacji A w trakcie Lekcji 2, Wh, </w:t>
            </w:r>
          </w:p>
          <w:p w14:paraId="687DC3DA" w14:textId="305A919C" w:rsidR="2C18E001" w:rsidRPr="00486BF2" w:rsidRDefault="2C18E001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3BA724A7" w14:textId="16AAD326" w:rsidR="12C86CED" w:rsidRPr="00486BF2" w:rsidRDefault="60F85689" w:rsidP="376B50F3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Zarejestrowany podczas Testu ΔCO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strumień powietrza nawiewanego i usuwanego zostaną zapisane </w:t>
            </w:r>
            <w:r w:rsidR="3A3F9FBB" w:rsidRPr="00486BF2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="28914297" w:rsidRPr="00486BF2">
              <w:rPr>
                <w:rFonts w:asciiTheme="minorHAnsi" w:hAnsiTheme="minorHAnsi" w:cstheme="minorHAnsi"/>
                <w:color w:val="000000" w:themeColor="text1"/>
              </w:rPr>
              <w:t>rzez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Wykonawcę A jako </w:t>
            </w:r>
            <w:r w:rsidR="4192008D" w:rsidRPr="00486BF2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="28914297" w:rsidRPr="00486BF2">
              <w:rPr>
                <w:rFonts w:asciiTheme="minorHAnsi" w:hAnsiTheme="minorHAnsi" w:cstheme="minorHAnsi"/>
                <w:color w:val="000000" w:themeColor="text1"/>
              </w:rPr>
              <w:t>rogram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Praca Profil dla całego profilu pracy zapotrzebowania na wentylację Sali lekcyjnej zgodnie z Załącznikiem </w:t>
            </w:r>
            <w:r w:rsidR="4F58D8ED" w:rsidRPr="00486BF2">
              <w:rPr>
                <w:rFonts w:asciiTheme="minorHAnsi" w:hAnsiTheme="minorHAnsi" w:cstheme="minorHAnsi"/>
                <w:color w:val="000000" w:themeColor="text1"/>
              </w:rPr>
              <w:t>3.2.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do Załącznika nr 3</w:t>
            </w:r>
            <w:r w:rsidR="3468B729" w:rsidRPr="00486BF2">
              <w:rPr>
                <w:rFonts w:asciiTheme="minorHAnsi" w:hAnsiTheme="minorHAnsi" w:cstheme="minorHAnsi"/>
                <w:color w:val="000000" w:themeColor="text1"/>
              </w:rPr>
              <w:t xml:space="preserve"> - 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="3468B729"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4A3FEE0B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="045D4C89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41F604E8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="3468B729" w:rsidRPr="00486BF2">
              <w:rPr>
                <w:rFonts w:asciiTheme="minorHAnsi" w:hAnsiTheme="minorHAnsi" w:cstheme="minorHAnsi"/>
                <w:color w:val="000000" w:themeColor="text1"/>
              </w:rPr>
              <w:t>Program Praca Profil</w:t>
            </w:r>
            <w:r w:rsidR="48F1CCAB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="045D4C89"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6D3BF51E" w14:textId="2753FA1C" w:rsidR="12C86CED" w:rsidRPr="00486BF2" w:rsidRDefault="21859877" w:rsidP="376B50F3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System wentylacji A</w:t>
            </w:r>
            <w:r w:rsidR="00754715" w:rsidRPr="00486BF2">
              <w:rPr>
                <w:rFonts w:asciiTheme="minorHAnsi" w:hAnsiTheme="minorHAnsi" w:cstheme="minorHAnsi"/>
                <w:color w:val="000000" w:themeColor="text1"/>
              </w:rPr>
              <w:t>, poprzez Szkolny system zarządzania,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umożliwia zarejestrowanie a następnie odtworzenie pracy Systemu wentylacji A w </w:t>
            </w:r>
            <w:r w:rsidR="7EB87F0F" w:rsidRPr="00486BF2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="2E047DD6" w:rsidRPr="00486BF2">
              <w:rPr>
                <w:rFonts w:asciiTheme="minorHAnsi" w:hAnsiTheme="minorHAnsi" w:cstheme="minorHAnsi"/>
                <w:color w:val="000000" w:themeColor="text1"/>
              </w:rPr>
              <w:t>rogramie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Praca Profil poprzez wybranie odpowiedniego trybu testowego, niezbędnego na przeprowadzenie </w:t>
            </w:r>
            <w:r w:rsidR="49F5217B" w:rsidRPr="00486BF2">
              <w:rPr>
                <w:rFonts w:asciiTheme="minorHAnsi" w:hAnsiTheme="minorHAnsi" w:cstheme="minorHAnsi"/>
                <w:color w:val="000000" w:themeColor="text1"/>
              </w:rPr>
              <w:t>testów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="60341828" w:rsidRPr="00486BF2">
              <w:rPr>
                <w:rFonts w:asciiTheme="minorHAnsi" w:hAnsiTheme="minorHAnsi" w:cstheme="minorHAnsi"/>
                <w:color w:val="000000" w:themeColor="text1"/>
              </w:rPr>
              <w:t xml:space="preserve"> Wymaga się, aby maksymalny czas odtworzenia strumienia testowego</w:t>
            </w:r>
            <w:r w:rsidR="3FD91232" w:rsidRPr="00486BF2">
              <w:rPr>
                <w:rFonts w:asciiTheme="minorHAnsi" w:hAnsiTheme="minorHAnsi" w:cstheme="minorHAnsi"/>
                <w:color w:val="000000" w:themeColor="text1"/>
              </w:rPr>
              <w:t xml:space="preserve"> w</w:t>
            </w:r>
            <w:r w:rsidR="60341828" w:rsidRPr="00486BF2">
              <w:rPr>
                <w:rFonts w:asciiTheme="minorHAnsi" w:hAnsiTheme="minorHAnsi" w:cstheme="minorHAnsi"/>
                <w:color w:val="000000" w:themeColor="text1"/>
              </w:rPr>
              <w:t xml:space="preserve"> był </w:t>
            </w:r>
            <w:r w:rsidR="13518C25" w:rsidRPr="00486BF2">
              <w:rPr>
                <w:rFonts w:asciiTheme="minorHAnsi" w:hAnsiTheme="minorHAnsi" w:cstheme="minorHAnsi"/>
                <w:color w:val="000000" w:themeColor="text1"/>
              </w:rPr>
              <w:t xml:space="preserve">z krokiem </w:t>
            </w:r>
            <w:r w:rsidR="60341828" w:rsidRPr="00486BF2">
              <w:rPr>
                <w:rFonts w:asciiTheme="minorHAnsi" w:hAnsiTheme="minorHAnsi" w:cstheme="minorHAnsi"/>
                <w:color w:val="000000" w:themeColor="text1"/>
              </w:rPr>
              <w:t>nie większy</w:t>
            </w:r>
            <w:r w:rsidR="4F25D9C5" w:rsidRPr="00486BF2">
              <w:rPr>
                <w:rFonts w:asciiTheme="minorHAnsi" w:hAnsiTheme="minorHAnsi" w:cstheme="minorHAnsi"/>
                <w:color w:val="000000" w:themeColor="text1"/>
              </w:rPr>
              <w:t>m</w:t>
            </w:r>
            <w:r w:rsidR="60341828" w:rsidRPr="00486BF2">
              <w:rPr>
                <w:rFonts w:asciiTheme="minorHAnsi" w:hAnsiTheme="minorHAnsi" w:cstheme="minorHAnsi"/>
                <w:color w:val="000000" w:themeColor="text1"/>
              </w:rPr>
              <w:t xml:space="preserve"> niż 60 sekund.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7C655011" w14:textId="0B749432" w:rsidR="12C86CED" w:rsidRPr="00486BF2" w:rsidRDefault="21859877" w:rsidP="376B50F3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Dodatkowo System wentylacji A,</w:t>
            </w:r>
            <w:r w:rsidR="00754715" w:rsidRPr="00486BF2">
              <w:rPr>
                <w:rFonts w:asciiTheme="minorHAnsi" w:hAnsiTheme="minorHAnsi" w:cstheme="minorHAnsi"/>
                <w:color w:val="000000" w:themeColor="text1"/>
              </w:rPr>
              <w:t xml:space="preserve"> poprzez Szkolny system zarządzania,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umożliwia uruchomienie Systemu</w:t>
            </w:r>
            <w:r w:rsidR="2FB62ADD" w:rsidRPr="00486BF2">
              <w:rPr>
                <w:rFonts w:asciiTheme="minorHAnsi" w:hAnsiTheme="minorHAnsi" w:cstheme="minorHAnsi"/>
                <w:color w:val="000000" w:themeColor="text1"/>
              </w:rPr>
              <w:t xml:space="preserve"> automatyki 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w </w:t>
            </w:r>
            <w:r w:rsidR="05FF1ADD" w:rsidRPr="00486BF2">
              <w:rPr>
                <w:rFonts w:asciiTheme="minorHAnsi" w:hAnsiTheme="minorHAnsi" w:cstheme="minorHAnsi"/>
                <w:color w:val="000000" w:themeColor="text1"/>
              </w:rPr>
              <w:t>Programie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Praca Manual, w którym </w:t>
            </w:r>
            <w:r w:rsidR="3C32F935" w:rsidRPr="00486BF2">
              <w:rPr>
                <w:rFonts w:asciiTheme="minorHAnsi" w:hAnsiTheme="minorHAnsi" w:cstheme="minorHAnsi"/>
                <w:color w:val="000000" w:themeColor="text1"/>
              </w:rPr>
              <w:t>Zamawiający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sam dokonuje ręcznej nastawy strumienia powietrza nawiewanego i usuwanego.</w:t>
            </w:r>
          </w:p>
          <w:p w14:paraId="1320E3C2" w14:textId="77777777" w:rsidR="008A265F" w:rsidRPr="00486BF2" w:rsidRDefault="00A7108B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Obliczenia wykonać wg</w:t>
            </w:r>
            <w:r w:rsidR="41867CA7" w:rsidRPr="00486BF2">
              <w:rPr>
                <w:rFonts w:asciiTheme="minorHAnsi" w:hAnsiTheme="minorHAnsi" w:cstheme="minorHAnsi"/>
                <w:color w:val="000000" w:themeColor="text1"/>
              </w:rPr>
              <w:t>.: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2EE121FD" w14:textId="0608CAF7" w:rsidR="00754715" w:rsidRPr="00486BF2" w:rsidRDefault="531A173B" w:rsidP="486C5CE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</w:t>
            </w:r>
            <w:r w:rsidR="67420F84" w:rsidRPr="00486BF2">
              <w:rPr>
                <w:rFonts w:asciiTheme="minorHAnsi" w:hAnsiTheme="minorHAnsi" w:cstheme="minorHAnsi"/>
                <w:color w:val="000000" w:themeColor="text1"/>
              </w:rPr>
              <w:t>ącznik</w:t>
            </w:r>
            <w:r w:rsidR="459A29A0" w:rsidRPr="00486BF2">
              <w:rPr>
                <w:rFonts w:asciiTheme="minorHAnsi" w:hAnsiTheme="minorHAnsi" w:cstheme="minorHAnsi"/>
                <w:color w:val="000000" w:themeColor="text1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186FFB85" w:rsidRPr="00486BF2">
              <w:rPr>
                <w:rFonts w:asciiTheme="minorHAnsi" w:hAnsiTheme="minorHAnsi" w:cstheme="minorHAnsi"/>
                <w:color w:val="000000" w:themeColor="text1"/>
              </w:rPr>
              <w:t>3.1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do </w:t>
            </w:r>
            <w:r w:rsidR="73FF8150" w:rsidRPr="00486BF2">
              <w:rPr>
                <w:rFonts w:asciiTheme="minorHAnsi" w:hAnsiTheme="minorHAnsi" w:cstheme="minorHAnsi"/>
                <w:color w:val="000000" w:themeColor="text1"/>
              </w:rPr>
              <w:t>Załącznika nr 3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</w:t>
            </w:r>
            <w:r w:rsidR="186FFB85" w:rsidRPr="00486BF2">
              <w:rPr>
                <w:rFonts w:asciiTheme="minorHAnsi" w:hAnsiTheme="minorHAnsi" w:cstheme="minorHAnsi"/>
                <w:color w:val="000000" w:themeColor="text1"/>
              </w:rPr>
              <w:t xml:space="preserve">Działanie 1. Wymagania </w:t>
            </w:r>
            <w:r w:rsidR="29C324F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="186FFB85"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61A95789" w:rsidRPr="00486BF2">
              <w:rPr>
                <w:rFonts w:asciiTheme="minorHAnsi" w:hAnsiTheme="minorHAnsi" w:cstheme="minorHAnsi"/>
                <w:color w:val="000000" w:themeColor="text1"/>
              </w:rPr>
              <w:t>Rozdział: “</w:t>
            </w:r>
            <w:r w:rsidR="186FFB85" w:rsidRPr="00486BF2">
              <w:rPr>
                <w:rFonts w:asciiTheme="minorHAnsi" w:hAnsiTheme="minorHAnsi" w:cstheme="minorHAnsi"/>
                <w:color w:val="000000" w:themeColor="text1"/>
              </w:rPr>
              <w:t>Środowiskowa jakość powietrza. Metoda obliczeń.</w:t>
            </w:r>
            <w:r w:rsidR="7895633F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="186FFB85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1D719CD7" w14:textId="4F8A3E94" w:rsidR="00A7108B" w:rsidRPr="00486BF2" w:rsidRDefault="531A173B" w:rsidP="486C5CEF">
            <w:pPr>
              <w:jc w:val="both"/>
              <w:rPr>
                <w:rFonts w:asciiTheme="minorHAnsi" w:hAnsiTheme="minorHAnsi" w:cstheme="minorHAnsi"/>
                <w:color w:val="00B050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</w:t>
            </w:r>
            <w:r w:rsidR="37246680" w:rsidRPr="00486BF2">
              <w:rPr>
                <w:rFonts w:asciiTheme="minorHAnsi" w:hAnsiTheme="minorHAnsi" w:cstheme="minorHAnsi"/>
                <w:color w:val="000000" w:themeColor="text1"/>
              </w:rPr>
              <w:t>ącznik</w:t>
            </w:r>
            <w:r w:rsidR="4EA0D38F" w:rsidRPr="00486BF2">
              <w:rPr>
                <w:rFonts w:asciiTheme="minorHAnsi" w:hAnsiTheme="minorHAnsi" w:cstheme="minorHAnsi"/>
                <w:color w:val="000000" w:themeColor="text1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186FFB85" w:rsidRPr="00486BF2">
              <w:rPr>
                <w:rFonts w:asciiTheme="minorHAnsi" w:hAnsiTheme="minorHAnsi" w:cstheme="minorHAnsi"/>
                <w:color w:val="000000" w:themeColor="text1"/>
              </w:rPr>
              <w:t>3.2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do </w:t>
            </w:r>
            <w:r w:rsidR="4F4399A0" w:rsidRPr="00486BF2">
              <w:rPr>
                <w:rFonts w:asciiTheme="minorHAnsi" w:hAnsiTheme="minorHAnsi" w:cstheme="minorHAnsi"/>
                <w:color w:val="000000" w:themeColor="text1"/>
              </w:rPr>
              <w:t>Załącznika nr 3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</w:t>
            </w:r>
            <w:r w:rsidR="08B24938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186FFB85" w:rsidRPr="00486BF2">
              <w:rPr>
                <w:rFonts w:asciiTheme="minorHAnsi" w:hAnsiTheme="minorHAnsi" w:cstheme="minorHAnsi"/>
                <w:color w:val="000000" w:themeColor="text1"/>
              </w:rPr>
              <w:t xml:space="preserve">Działanie 1. Wymagania </w:t>
            </w:r>
            <w:r w:rsidR="29C324F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="186FFB85"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0AFB9E3C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="186FFB85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1B02BFCB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="186FFB85" w:rsidRPr="00486BF2">
              <w:rPr>
                <w:rFonts w:asciiTheme="minorHAnsi" w:hAnsiTheme="minorHAnsi" w:cstheme="minorHAnsi"/>
                <w:color w:val="000000" w:themeColor="text1"/>
              </w:rPr>
              <w:t>7.1</w:t>
            </w:r>
            <w:r w:rsidR="3F70D2EA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AA1D9" w14:textId="77777777" w:rsidR="00A7108B" w:rsidRPr="00486BF2" w:rsidRDefault="00A7108B" w:rsidP="00583AB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lastRenderedPageBreak/>
              <w:t>10%</w:t>
            </w:r>
          </w:p>
        </w:tc>
      </w:tr>
      <w:tr w:rsidR="00A7108B" w:rsidRPr="00486BF2" w14:paraId="76B9E217" w14:textId="77777777" w:rsidTr="5C86B5E7">
        <w:trPr>
          <w:trHeight w:val="624"/>
          <w:jc w:val="center"/>
        </w:trPr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F83CE1" w14:textId="0D2D500E" w:rsidR="00A7108B" w:rsidRPr="00486BF2" w:rsidRDefault="002C44EA" w:rsidP="00C502C8">
            <w:pPr>
              <w:pStyle w:val="Normalny1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7</w:t>
            </w:r>
            <w:r w:rsidR="008018D8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.2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44854B" w14:textId="1F7C4FF6" w:rsidR="00A7108B" w:rsidRPr="00486BF2" w:rsidRDefault="00AF2A53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</w:t>
            </w:r>
            <w:r w:rsidR="38C0716B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A43F8" w14:textId="77777777" w:rsidR="00A7108B" w:rsidRPr="00486BF2" w:rsidRDefault="00A7108B" w:rsidP="00583AB8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  <w:lang w:eastAsia="pl-PL"/>
              </w:rPr>
              <w:t>Mikrobiologiczna jakość powietrza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3B99D" w14:textId="0CDBAD25" w:rsidR="00A142DA" w:rsidRPr="00486BF2" w:rsidRDefault="21A12EC0" w:rsidP="578D99B9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Zamawiający wymaga, aby Mikrobiologiczna jakość powietrza była jak największa, przy czym nie może być niższa niż</w:t>
            </w:r>
            <w:r w:rsidR="287971E4" w:rsidRPr="00486BF2">
              <w:rPr>
                <w:rFonts w:asciiTheme="minorHAnsi" w:hAnsiTheme="minorHAnsi" w:cstheme="minorHAnsi"/>
                <w:lang w:eastAsia="pl-PL"/>
              </w:rPr>
              <w:t xml:space="preserve"> 0,</w:t>
            </w:r>
            <w:r w:rsidR="65932A05" w:rsidRPr="00486BF2">
              <w:rPr>
                <w:rFonts w:asciiTheme="minorHAnsi" w:hAnsiTheme="minorHAnsi" w:cstheme="minorHAnsi"/>
                <w:lang w:eastAsia="pl-PL"/>
              </w:rPr>
              <w:t>4</w:t>
            </w:r>
            <w:r w:rsidR="4D1D175A" w:rsidRPr="00486BF2">
              <w:rPr>
                <w:rFonts w:asciiTheme="minorHAnsi" w:hAnsiTheme="minorHAnsi" w:cstheme="minorHAnsi"/>
                <w:lang w:eastAsia="pl-PL"/>
              </w:rPr>
              <w:t>, wyliczona zgodnie z metodyką wskazaną w kolejnej kolumnie.</w:t>
            </w:r>
          </w:p>
          <w:p w14:paraId="70CE63FF" w14:textId="4BA71019" w:rsidR="00A7108B" w:rsidRPr="00486BF2" w:rsidRDefault="3F489100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Wykonawca nie może zadeklarować </w:t>
            </w:r>
            <w:r w:rsidR="67CDE67C" w:rsidRPr="00486BF2">
              <w:rPr>
                <w:rFonts w:asciiTheme="minorHAnsi" w:hAnsiTheme="minorHAnsi" w:cstheme="minorHAnsi"/>
                <w:lang w:eastAsia="pl-PL"/>
              </w:rPr>
              <w:t>M</w:t>
            </w:r>
            <w:r w:rsidR="37FF3B84" w:rsidRPr="00486BF2">
              <w:rPr>
                <w:rFonts w:asciiTheme="minorHAnsi" w:hAnsiTheme="minorHAnsi" w:cstheme="minorHAnsi"/>
                <w:lang w:eastAsia="pl-PL"/>
              </w:rPr>
              <w:t>ikrobiologicznej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jakości powietrza niższej niż wartość wskazana</w:t>
            </w:r>
            <w:r w:rsidR="2DF39673" w:rsidRPr="00486BF2">
              <w:rPr>
                <w:rFonts w:asciiTheme="minorHAnsi" w:hAnsiTheme="minorHAnsi" w:cstheme="minorHAnsi"/>
                <w:lang w:eastAsia="pl-PL"/>
              </w:rPr>
              <w:t xml:space="preserve"> powyżej jako wartość minimalna.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DF24D9" w14:textId="220A553A" w:rsidR="00A7108B" w:rsidRPr="00486BF2" w:rsidRDefault="2253919F" w:rsidP="4530C8F7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Mikrobiologiczna jakość powietrza </w:t>
            </w:r>
            <w:r w:rsidR="28A5EFE3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IAQ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w </w:t>
            </w:r>
            <w:r w:rsidR="5D380C71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Sali lekcyjnej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rozumiana jako zmian</w:t>
            </w:r>
            <w:r w:rsidR="6B570616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a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liczby jednostek tworzących kolonie dla aerozolu bakteryjnego </w:t>
            </w:r>
            <w:r w:rsidR="351DD5A2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GRAM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(-) oraz </w:t>
            </w:r>
            <w:r w:rsidR="45A5C859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GRAM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(+)</w:t>
            </w:r>
            <w:r w:rsidR="6667DAFE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w trakcie 45 minut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. Strumień powietrza wentylacyjnego ustawiany</w:t>
            </w:r>
            <w:r w:rsidR="002F1902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ręcznie przez Zamawiającego w Programie Praca Manual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, określony na podstawie wyników uzyskanych w trakcie realizacji</w:t>
            </w:r>
            <w:r w:rsidR="399ACE8F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badań wymagania </w:t>
            </w:r>
            <w:r w:rsidR="034F7717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Konkursowe</w:t>
            </w:r>
            <w:r w:rsidR="399ACE8F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go 7</w:t>
            </w:r>
            <w:r w:rsidR="5D380C71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.1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.  </w:t>
            </w:r>
          </w:p>
          <w:p w14:paraId="6395725F" w14:textId="51A525EB" w:rsidR="00A7108B" w:rsidRPr="00486BF2" w:rsidRDefault="00A7108B" w:rsidP="376B50F3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  <w:szCs w:val="20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szCs w:val="20"/>
              </w:rPr>
              <w:t>Mikrobiologiczną jakość powietrza</w:t>
            </w:r>
            <w:r w:rsidR="41BDE939" w:rsidRPr="00486BF2">
              <w:rPr>
                <w:rFonts w:asciiTheme="minorHAnsi" w:eastAsia="Times New Roman" w:hAnsiTheme="minorHAnsi" w:cstheme="minorHAnsi"/>
                <w:color w:val="000000" w:themeColor="text1"/>
                <w:szCs w:val="20"/>
              </w:rPr>
              <w:t xml:space="preserve"> IAQ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szCs w:val="20"/>
              </w:rPr>
              <w:t xml:space="preserve"> należy obliczyć ze wzoru:</w:t>
            </w:r>
          </w:p>
          <w:p w14:paraId="775182AC" w14:textId="3E7979D2" w:rsidR="00A7108B" w:rsidRPr="00486BF2" w:rsidRDefault="00A7108B" w:rsidP="376B50F3">
            <w:pPr>
              <w:rPr>
                <w:rFonts w:asciiTheme="minorHAnsi" w:eastAsia="Times New Roman" w:hAnsiTheme="minorHAnsi" w:cstheme="minorHAnsi"/>
                <w:color w:val="000000" w:themeColor="text1"/>
              </w:rPr>
            </w:pPr>
          </w:p>
          <w:p w14:paraId="0D0EEA5D" w14:textId="296FC91C" w:rsidR="00A7108B" w:rsidRPr="00486BF2" w:rsidRDefault="00E45124" w:rsidP="376B50F3">
            <w:pPr>
              <w:rPr>
                <w:rFonts w:asciiTheme="minorHAnsi" w:eastAsia="Times New Roman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IAQ=0,4∙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3</m:t>
                  </m:r>
                </m:den>
              </m:f>
              <m:r>
                <w:rPr>
                  <w:rFonts w:ascii="Cambria Math" w:hAnsi="Cambria Math" w:cstheme="minorHAnsi"/>
                </w:rPr>
                <m:t>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 w:cstheme="minorHAnsi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theme="minorHAnsi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 w:cstheme="minorHAnsi"/>
                            </w:rPr>
                            <m:t>3</m:t>
                          </m:r>
                        </m:sup>
                        <m:e>
                          <m:r>
                            <w:rPr>
                              <w:rFonts w:ascii="Cambria Math" w:hAnsi="Cambria Math" w:cstheme="minorHAnsi"/>
                            </w:rPr>
                            <m:t>JTK</m:t>
                          </m:r>
                        </m:e>
                      </m:nary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G-n</m:t>
                      </m:r>
                    </m:sub>
                  </m:sSub>
                </m:e>
              </m:d>
              <m:r>
                <w:rPr>
                  <w:rFonts w:ascii="Cambria Math" w:hAnsi="Cambria Math" w:cstheme="minorHAnsi"/>
                </w:rPr>
                <m:t>+0,6∙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3</m:t>
                  </m:r>
                </m:den>
              </m:f>
              <m:r>
                <w:rPr>
                  <w:rFonts w:ascii="Cambria Math" w:hAnsi="Cambria Math" w:cstheme="minorHAnsi"/>
                </w:rPr>
                <m:t>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 w:cstheme="minorHAnsi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theme="minorHAnsi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 w:cstheme="minorHAnsi"/>
                            </w:rPr>
                            <m:t>3</m:t>
                          </m:r>
                        </m:sup>
                        <m:e>
                          <m:r>
                            <w:rPr>
                              <w:rFonts w:ascii="Cambria Math" w:hAnsi="Cambria Math" w:cstheme="minorHAnsi"/>
                            </w:rPr>
                            <m:t>JTK</m:t>
                          </m:r>
                        </m:e>
                      </m:nary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G+n</m:t>
                      </m:r>
                    </m:sub>
                  </m:sSub>
                </m:e>
              </m:d>
            </m:oMath>
            <w:r w:rsidRPr="00486BF2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14:paraId="71E31A6B" w14:textId="3E7979D2" w:rsidR="00E45124" w:rsidRPr="00486BF2" w:rsidRDefault="00E45124" w:rsidP="376B50F3">
            <w:pPr>
              <w:rPr>
                <w:rFonts w:asciiTheme="minorHAnsi" w:eastAsia="Times New Roman" w:hAnsiTheme="minorHAnsi" w:cstheme="minorHAnsi"/>
                <w:color w:val="000000" w:themeColor="text1"/>
              </w:rPr>
            </w:pPr>
          </w:p>
          <w:p w14:paraId="1041983A" w14:textId="77777777" w:rsidR="00A7108B" w:rsidRPr="00486BF2" w:rsidRDefault="00A7108B" w:rsidP="376B50F3">
            <w:pPr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Cs w:val="20"/>
              </w:rPr>
              <w:t>gdzie:</w:t>
            </w:r>
          </w:p>
          <w:p w14:paraId="3F79A384" w14:textId="77777777" w:rsidR="00A7108B" w:rsidRPr="00486BF2" w:rsidRDefault="00A7108B" w:rsidP="376B50F3">
            <w:pPr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  <w:p w14:paraId="3882CC81" w14:textId="1A27C499" w:rsidR="00A7108B" w:rsidRPr="00486BF2" w:rsidRDefault="00A7108B" w:rsidP="376B50F3">
            <w:pPr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IAQ – mikrobiologiczna jakość powietrza w </w:t>
            </w:r>
            <w:r w:rsidR="00B01F0E" w:rsidRPr="00486BF2">
              <w:rPr>
                <w:rFonts w:asciiTheme="minorHAnsi" w:hAnsiTheme="minorHAnsi" w:cstheme="minorHAnsi"/>
                <w:color w:val="000000" w:themeColor="text1"/>
                <w:szCs w:val="20"/>
              </w:rPr>
              <w:t>Sali lekcyjnej</w:t>
            </w:r>
            <w:r w:rsidRPr="00486BF2">
              <w:rPr>
                <w:rFonts w:asciiTheme="minorHAnsi" w:hAnsiTheme="minorHAnsi" w:cstheme="minorHAnsi"/>
                <w:color w:val="000000" w:themeColor="text1"/>
                <w:szCs w:val="20"/>
              </w:rPr>
              <w:t>, jtk/m</w:t>
            </w:r>
            <w:r w:rsidRPr="00486BF2">
              <w:rPr>
                <w:rFonts w:asciiTheme="minorHAnsi" w:hAnsiTheme="minorHAnsi" w:cstheme="minorHAnsi"/>
                <w:color w:val="000000" w:themeColor="text1"/>
                <w:szCs w:val="20"/>
                <w:vertAlign w:val="superscript"/>
              </w:rPr>
              <w:t>3</w:t>
            </w:r>
            <w:r w:rsidRPr="00486BF2">
              <w:rPr>
                <w:rFonts w:asciiTheme="minorHAnsi" w:hAnsiTheme="minorHAnsi" w:cstheme="minorHAnsi"/>
                <w:color w:val="000000" w:themeColor="text1"/>
                <w:szCs w:val="20"/>
              </w:rPr>
              <w:t>,</w:t>
            </w:r>
          </w:p>
          <w:p w14:paraId="71203A07" w14:textId="2E0E9138" w:rsidR="00A7108B" w:rsidRPr="00486BF2" w:rsidRDefault="04BFBD85" w:rsidP="376B50F3">
            <w:pPr>
              <w:spacing w:after="160" w:line="259" w:lineRule="auto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Cs w:val="20"/>
              </w:rPr>
              <w:t>JTK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Cs w:val="20"/>
                <w:vertAlign w:val="subscript"/>
              </w:rPr>
              <w:t>G-n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Cs w:val="20"/>
              </w:rPr>
              <w:t xml:space="preserve"> – zmiana</w:t>
            </w:r>
            <w:r w:rsidR="0062169D"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Cs w:val="20"/>
              </w:rPr>
              <w:t>, średniej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Cs w:val="20"/>
              </w:rPr>
              <w:t xml:space="preserve"> liczby jednostek tworzących kolonie aerozolu bakteryjnego GRAM(-)</w:t>
            </w:r>
            <w:r w:rsidR="026356AC"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Cs w:val="20"/>
              </w:rPr>
              <w:t xml:space="preserve"> w trakcie 45 minut oraz </w:t>
            </w:r>
            <w:r w:rsidR="37C75F3E"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Cs w:val="20"/>
              </w:rPr>
              <w:t xml:space="preserve">dla </w:t>
            </w:r>
            <w:r w:rsidR="026356AC"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Cs w:val="20"/>
              </w:rPr>
              <w:t>n</w:t>
            </w:r>
            <w:r w:rsidR="5E83751A"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Cs w:val="20"/>
              </w:rPr>
              <w:t>=3 powtórzeń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Cs w:val="20"/>
              </w:rPr>
              <w:t xml:space="preserve">,  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  <w:szCs w:val="20"/>
              </w:rPr>
              <w:t> </w:t>
            </w:r>
          </w:p>
          <w:p w14:paraId="2FEC97B5" w14:textId="77777777" w:rsidR="003470F4" w:rsidRPr="00486BF2" w:rsidRDefault="04BFBD85" w:rsidP="376B50F3">
            <w:pPr>
              <w:jc w:val="both"/>
              <w:rPr>
                <w:rStyle w:val="eop"/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JTK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vertAlign w:val="subscript"/>
              </w:rPr>
              <w:t>G+n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– zmiana</w:t>
            </w:r>
            <w:r w:rsidR="0062169D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, średniej</w:t>
            </w:r>
            <w:r w:rsidR="4D4FCABB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liczby jednostek tworzących kolonie aerozolu bakteryjnego GRAM(+)</w:t>
            </w:r>
            <w:r w:rsidR="6D8D839D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w trakcie 45 minut oraz dla n=3 </w:t>
            </w:r>
            <w:r w:rsidR="003470F4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powtórzeń.</w:t>
            </w:r>
            <w:r w:rsidR="003470F4"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12B6F6C5" w14:textId="1A2BCF16" w:rsidR="5BF9CA4A" w:rsidRPr="00486BF2" w:rsidRDefault="5BF9CA4A" w:rsidP="5BF9CA4A">
            <w:pPr>
              <w:jc w:val="both"/>
              <w:rPr>
                <w:rStyle w:val="eop"/>
                <w:rFonts w:asciiTheme="minorHAnsi" w:hAnsiTheme="minorHAnsi" w:cstheme="minorHAnsi"/>
                <w:color w:val="000000" w:themeColor="text1"/>
                <w:szCs w:val="20"/>
              </w:rPr>
            </w:pPr>
          </w:p>
          <w:p w14:paraId="6670D000" w14:textId="73234A84" w:rsidR="003470F4" w:rsidRPr="00486BF2" w:rsidRDefault="003470F4" w:rsidP="376B50F3">
            <w:pPr>
              <w:jc w:val="both"/>
              <w:rPr>
                <w:rFonts w:asciiTheme="minorHAnsi" w:hAnsiTheme="minorHAnsi" w:cstheme="minorHAnsi"/>
                <w:color w:val="00B050"/>
              </w:rPr>
            </w:pPr>
            <w:r w:rsidRPr="00486BF2">
              <w:rPr>
                <w:rFonts w:asciiTheme="minorHAnsi" w:hAnsiTheme="minorHAnsi" w:cstheme="minorHAnsi"/>
              </w:rPr>
              <w:t>Obliczenia</w:t>
            </w:r>
            <w:r w:rsidR="00A7108B" w:rsidRPr="00486BF2">
              <w:rPr>
                <w:rFonts w:asciiTheme="minorHAnsi" w:hAnsiTheme="minorHAnsi" w:cstheme="minorHAnsi"/>
              </w:rPr>
              <w:t xml:space="preserve"> wykonać wg</w:t>
            </w:r>
            <w:r w:rsidR="6C46E1FD" w:rsidRPr="00486BF2">
              <w:rPr>
                <w:rFonts w:asciiTheme="minorHAnsi" w:hAnsiTheme="minorHAnsi" w:cstheme="minorHAnsi"/>
              </w:rPr>
              <w:t>.:</w:t>
            </w:r>
            <w:r w:rsidR="00A7108B" w:rsidRPr="00486BF2">
              <w:rPr>
                <w:rFonts w:asciiTheme="minorHAnsi" w:hAnsiTheme="minorHAnsi" w:cstheme="minorHAnsi"/>
              </w:rPr>
              <w:t xml:space="preserve"> </w:t>
            </w:r>
          </w:p>
          <w:p w14:paraId="0E444D5B" w14:textId="6ED68960" w:rsidR="003470F4" w:rsidRPr="00486BF2" w:rsidRDefault="445FEB31" w:rsidP="00AD735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3.1 do Załącznika nr 3 – 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1CAD8E5F" w:rsidRPr="00486BF2">
              <w:rPr>
                <w:rFonts w:asciiTheme="minorHAnsi" w:hAnsiTheme="minorHAnsi" w:cstheme="minorHAnsi"/>
                <w:color w:val="000000" w:themeColor="text1"/>
              </w:rPr>
              <w:t>Rozdział: 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Mikrobiologiczna jakość powietrza. Metoda obliczeń.</w:t>
            </w:r>
            <w:r w:rsidR="0647764E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</w:p>
          <w:p w14:paraId="37502D40" w14:textId="37611A4B" w:rsidR="00A7108B" w:rsidRPr="00486BF2" w:rsidRDefault="445FEB31" w:rsidP="376B50F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Załącznika 3.2 do Załącznika nr 3 –</w:t>
            </w:r>
            <w:r w:rsidR="2BFF616D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0EAFD59D" w:rsidRPr="00486BF2">
              <w:rPr>
                <w:rFonts w:asciiTheme="minorHAnsi" w:hAnsiTheme="minorHAnsi" w:cstheme="minorHAnsi"/>
                <w:color w:val="000000" w:themeColor="text1"/>
              </w:rPr>
              <w:t xml:space="preserve">zakładka </w:t>
            </w:r>
            <w:r w:rsidR="489E0DCA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7.2</w:t>
            </w:r>
            <w:r w:rsidR="7B83337C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E4B9D5" w14:textId="77777777" w:rsidR="00A7108B" w:rsidRPr="00486BF2" w:rsidRDefault="00A7108B" w:rsidP="00583AB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10%</w:t>
            </w:r>
          </w:p>
        </w:tc>
      </w:tr>
      <w:tr w:rsidR="00A7108B" w:rsidRPr="00486BF2" w14:paraId="21BF4B59" w14:textId="77777777" w:rsidTr="5C86B5E7">
        <w:trPr>
          <w:trHeight w:val="624"/>
          <w:jc w:val="center"/>
        </w:trPr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2371A8" w14:textId="782F5D63" w:rsidR="00A7108B" w:rsidRPr="00486BF2" w:rsidRDefault="002C44EA" w:rsidP="00583AB8">
            <w:pPr>
              <w:pStyle w:val="Normalny1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7</w:t>
            </w:r>
            <w:r w:rsidR="00C502C8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.3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CC2A0C" w14:textId="7E937B26" w:rsidR="00A7108B" w:rsidRPr="00486BF2" w:rsidRDefault="00AF2A53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</w:t>
            </w:r>
            <w:r w:rsidR="537FF510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75FD68" w14:textId="77777777" w:rsidR="00A7108B" w:rsidRPr="00486BF2" w:rsidRDefault="00A7108B" w:rsidP="00583AB8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  <w:lang w:eastAsia="pl-PL"/>
              </w:rPr>
              <w:t>Efektywność wentylacji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A1173" w14:textId="17451AF5" w:rsidR="00A142DA" w:rsidRPr="00486BF2" w:rsidRDefault="6E2C8DDC" w:rsidP="376B50F3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Zamawiający wymaga, aby Efektywność wentylacji była jak największa, przy czym nie może być niższa niż </w:t>
            </w:r>
            <w:r w:rsidR="00E057D9" w:rsidRPr="00486BF2">
              <w:rPr>
                <w:rFonts w:asciiTheme="minorHAnsi" w:hAnsiTheme="minorHAnsi" w:cstheme="minorHAnsi"/>
                <w:lang w:eastAsia="pl-PL"/>
              </w:rPr>
              <w:t>0,5</w:t>
            </w:r>
            <w:r w:rsidR="68092D97" w:rsidRPr="00486BF2">
              <w:rPr>
                <w:rFonts w:asciiTheme="minorHAnsi" w:hAnsiTheme="minorHAnsi" w:cstheme="minorHAnsi"/>
                <w:lang w:eastAsia="pl-PL"/>
              </w:rPr>
              <w:t>, wyliczona zgodnie z metodyką wskazaną w kolejnej kolumnie.</w:t>
            </w:r>
          </w:p>
          <w:p w14:paraId="14BF52B8" w14:textId="0DD09BA9" w:rsidR="00A7108B" w:rsidRPr="00486BF2" w:rsidRDefault="3F489100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Wykonawca nie może zadeklarować Efektywności</w:t>
            </w:r>
            <w:r w:rsidR="3D7E25D1" w:rsidRPr="00486BF2">
              <w:rPr>
                <w:rFonts w:asciiTheme="minorHAnsi" w:hAnsiTheme="minorHAnsi" w:cstheme="minorHAnsi"/>
                <w:lang w:eastAsia="pl-PL"/>
              </w:rPr>
              <w:t xml:space="preserve"> wentylacji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niższej niż </w:t>
            </w:r>
            <w:r w:rsidRPr="00486BF2">
              <w:rPr>
                <w:rFonts w:asciiTheme="minorHAnsi" w:hAnsiTheme="minorHAnsi" w:cstheme="minorHAnsi"/>
                <w:lang w:eastAsia="pl-PL"/>
              </w:rPr>
              <w:lastRenderedPageBreak/>
              <w:t>wartość wskazana powyżej jako wartość</w:t>
            </w:r>
            <w:r w:rsidR="79CBE2C7" w:rsidRPr="00486BF2">
              <w:rPr>
                <w:rFonts w:asciiTheme="minorHAnsi" w:hAnsiTheme="minorHAnsi" w:cstheme="minorHAnsi"/>
                <w:lang w:eastAsia="pl-PL"/>
              </w:rPr>
              <w:t>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D519C4" w14:textId="40DD522B" w:rsidR="00A7108B" w:rsidRPr="00486BF2" w:rsidRDefault="2253919F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lastRenderedPageBreak/>
              <w:t xml:space="preserve">Całkowita efektywność wentylacji </w:t>
            </w:r>
            <w:r w:rsidR="31CB07A5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Sali lekcyjnej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rozumiana jako średnia efektywność wentylacji</w:t>
            </w:r>
            <w:r w:rsidR="50134C41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dla Programu Praca Profil</w:t>
            </w:r>
            <w:r w:rsidR="2FB1BF57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</w:t>
            </w:r>
            <w:r w:rsidR="58A84976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obliczona dla Lekcji L1 oraz Lekcji L2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, zgodnie z załącznikiem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Zał</w:t>
            </w:r>
            <w:r w:rsidR="11312FCF" w:rsidRPr="00486BF2">
              <w:rPr>
                <w:rFonts w:asciiTheme="minorHAnsi" w:hAnsiTheme="minorHAnsi" w:cstheme="minorHAnsi"/>
                <w:color w:val="000000" w:themeColor="text1"/>
              </w:rPr>
              <w:t>ącznik</w:t>
            </w:r>
            <w:r w:rsidR="31CB07A5" w:rsidRPr="00486BF2">
              <w:rPr>
                <w:rFonts w:asciiTheme="minorHAnsi" w:hAnsiTheme="minorHAnsi" w:cstheme="minorHAnsi"/>
                <w:color w:val="000000" w:themeColor="text1"/>
              </w:rPr>
              <w:t xml:space="preserve"> 3.1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do </w:t>
            </w:r>
            <w:r w:rsidR="0AB2446D" w:rsidRPr="00486BF2">
              <w:rPr>
                <w:rFonts w:asciiTheme="minorHAnsi" w:hAnsiTheme="minorHAnsi" w:cstheme="minorHAnsi"/>
                <w:color w:val="000000" w:themeColor="text1"/>
              </w:rPr>
              <w:t>Załącznika nr 3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</w:t>
            </w:r>
            <w:r w:rsidR="00B01F0E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31CB07A5" w:rsidRPr="00486BF2">
              <w:rPr>
                <w:rFonts w:asciiTheme="minorHAnsi" w:hAnsiTheme="minorHAnsi" w:cstheme="minorHAnsi"/>
                <w:color w:val="000000" w:themeColor="text1"/>
              </w:rPr>
              <w:t xml:space="preserve">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="31CB07A5"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2B02520C" w:rsidRPr="00486BF2">
              <w:rPr>
                <w:rFonts w:asciiTheme="minorHAnsi" w:hAnsiTheme="minorHAnsi" w:cstheme="minorHAnsi"/>
                <w:color w:val="000000" w:themeColor="text1"/>
              </w:rPr>
              <w:t>zakładka “</w:t>
            </w:r>
            <w:r w:rsidR="31CB07A5" w:rsidRPr="00486BF2">
              <w:rPr>
                <w:rFonts w:asciiTheme="minorHAnsi" w:hAnsiTheme="minorHAnsi" w:cstheme="minorHAnsi"/>
                <w:color w:val="000000" w:themeColor="text1"/>
              </w:rPr>
              <w:t xml:space="preserve">Program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Profil </w:t>
            </w:r>
            <w:r w:rsidR="31CB07A5" w:rsidRPr="00486BF2">
              <w:rPr>
                <w:rFonts w:asciiTheme="minorHAnsi" w:hAnsiTheme="minorHAnsi" w:cstheme="minorHAnsi"/>
                <w:color w:val="000000" w:themeColor="text1"/>
              </w:rPr>
              <w:t>Praca</w:t>
            </w:r>
            <w:r w:rsidR="701DCD2A" w:rsidRPr="00486BF2">
              <w:rPr>
                <w:rFonts w:asciiTheme="minorHAnsi" w:hAnsiTheme="minorHAnsi" w:cstheme="minorHAnsi"/>
                <w:color w:val="000000" w:themeColor="text1"/>
              </w:rPr>
              <w:t>”.</w:t>
            </w:r>
          </w:p>
          <w:p w14:paraId="2C4A1B2B" w14:textId="77777777" w:rsidR="00A7108B" w:rsidRPr="00486BF2" w:rsidRDefault="00A7108B" w:rsidP="376B50F3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Całkowitą efektywność wentylacji należy obliczyć ze wzoru:</w:t>
            </w:r>
          </w:p>
          <w:p w14:paraId="3201057B" w14:textId="77DFC97E" w:rsidR="00A7108B" w:rsidRPr="00486BF2" w:rsidRDefault="00857454" w:rsidP="376B50F3">
            <w:pPr>
              <w:rPr>
                <w:rFonts w:asciiTheme="minorHAnsi" w:eastAsia="Times New Roman" w:hAnsiTheme="minorHAnsi" w:cstheme="minorHAnsi"/>
                <w:color w:val="000000" w:themeColor="text1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ε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  <m:r>
                <w:rPr>
                  <w:rFonts w:ascii="Cambria Math" w:hAnsi="Cambria Math" w:cstheme="minorHAnsi"/>
                </w:rPr>
                <m:t>=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0,4∙ε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L1</m:t>
                  </m:r>
                </m:sub>
              </m:sSub>
              <m:r>
                <w:rPr>
                  <w:rFonts w:ascii="Cambria Math" w:hAnsi="Cambria Math" w:cstheme="minorHAnsi"/>
                </w:rPr>
                <m:t>+0,6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∙ε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L2</m:t>
                  </m:r>
                </m:sub>
              </m:sSub>
            </m:oMath>
            <w:r w:rsidR="00E057D9" w:rsidRPr="00486BF2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14:paraId="4A32F673" w14:textId="78EB30CA" w:rsidR="00A7108B" w:rsidRPr="00486BF2" w:rsidRDefault="00A7108B" w:rsidP="376B50F3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5841A023" w14:textId="77777777" w:rsidR="00A7108B" w:rsidRPr="00486BF2" w:rsidRDefault="00A7108B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3EB7B396" w14:textId="679DB479" w:rsidR="00A7108B" w:rsidRPr="00486BF2" w:rsidRDefault="00A7108B" w:rsidP="009958D0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ε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tot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całkowita skuteczność wentylacji,</w:t>
            </w:r>
          </w:p>
          <w:p w14:paraId="04EF6E03" w14:textId="2F851A87" w:rsidR="319788E5" w:rsidRPr="00486BF2" w:rsidRDefault="3866F0EB" w:rsidP="376B50F3">
            <w:pPr>
              <w:spacing w:after="160"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ε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L1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średnia efektywność wentylacji dla Lekcji 1, </w:t>
            </w:r>
          </w:p>
          <w:p w14:paraId="76D7E40F" w14:textId="18F5543C" w:rsidR="319788E5" w:rsidRPr="00486BF2" w:rsidRDefault="3866F0EB" w:rsidP="376B50F3">
            <w:pPr>
              <w:spacing w:after="160"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ε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L2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średnia efektywność wentylacji dla Lekcji 2, </w:t>
            </w:r>
          </w:p>
          <w:p w14:paraId="4635243D" w14:textId="77777777" w:rsidR="00200496" w:rsidRPr="00486BF2" w:rsidRDefault="117A48FE" w:rsidP="4530C8F7">
            <w:pPr>
              <w:jc w:val="both"/>
              <w:rPr>
                <w:rFonts w:asciiTheme="minorHAnsi" w:hAnsiTheme="minorHAnsi" w:cstheme="minorHAnsi"/>
                <w:color w:val="00B050"/>
              </w:rPr>
            </w:pPr>
            <w:r w:rsidRPr="00486BF2">
              <w:rPr>
                <w:rFonts w:asciiTheme="minorHAnsi" w:hAnsiTheme="minorHAnsi" w:cstheme="minorHAnsi"/>
              </w:rPr>
              <w:t xml:space="preserve">Obliczenia wykonać wg.: </w:t>
            </w:r>
          </w:p>
          <w:p w14:paraId="7FBC17EA" w14:textId="44F0AABC" w:rsidR="00200496" w:rsidRPr="00486BF2" w:rsidRDefault="117A48FE" w:rsidP="00AD735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Załącznika 3.1 do Załącznika nr 3 – 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6134D7D2" w:rsidRPr="00486BF2">
              <w:rPr>
                <w:rFonts w:asciiTheme="minorHAnsi" w:hAnsiTheme="minorHAnsi" w:cstheme="minorHAnsi"/>
                <w:color w:val="000000" w:themeColor="text1"/>
              </w:rPr>
              <w:t>Rozdział: “</w:t>
            </w:r>
            <w:r w:rsidR="3CC4A80D" w:rsidRPr="00486BF2">
              <w:rPr>
                <w:rFonts w:asciiTheme="minorHAnsi" w:hAnsiTheme="minorHAnsi" w:cstheme="minorHAnsi"/>
                <w:color w:val="000000" w:themeColor="text1"/>
              </w:rPr>
              <w:t>Efektywność wentylacji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 Metoda obliczeń.</w:t>
            </w:r>
            <w:r w:rsidR="35E6F2F7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</w:p>
          <w:p w14:paraId="662B7A83" w14:textId="0106E5EB" w:rsidR="00A7108B" w:rsidRPr="00486BF2" w:rsidRDefault="117A48FE" w:rsidP="4530C8F7">
            <w:pPr>
              <w:jc w:val="both"/>
              <w:rPr>
                <w:rFonts w:asciiTheme="minorHAnsi" w:eastAsia="Times New Roman" w:hAnsiTheme="minorHAnsi" w:cstheme="minorHAnsi"/>
                <w:color w:val="FF0000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Załącznika 3.2 do Załącznika nr 3 –</w:t>
            </w:r>
            <w:r w:rsidR="59193FB7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23950356" w:rsidRPr="00486BF2">
              <w:rPr>
                <w:rFonts w:asciiTheme="minorHAnsi" w:hAnsiTheme="minorHAnsi" w:cstheme="minorHAnsi"/>
                <w:color w:val="000000" w:themeColor="text1"/>
              </w:rPr>
              <w:t xml:space="preserve">zakładka </w:t>
            </w:r>
            <w:r w:rsidR="059002CF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7.</w:t>
            </w:r>
            <w:r w:rsidR="3CC4A80D" w:rsidRPr="00486BF2">
              <w:rPr>
                <w:rFonts w:asciiTheme="minorHAnsi" w:hAnsiTheme="minorHAnsi" w:cstheme="minorHAnsi"/>
                <w:color w:val="000000" w:themeColor="text1"/>
              </w:rPr>
              <w:t>3</w:t>
            </w:r>
            <w:r w:rsidR="17CA850C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7DD3D" w14:textId="77777777" w:rsidR="00A7108B" w:rsidRPr="00486BF2" w:rsidRDefault="00A7108B" w:rsidP="00583AB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lastRenderedPageBreak/>
              <w:t>10%</w:t>
            </w:r>
          </w:p>
        </w:tc>
      </w:tr>
      <w:tr w:rsidR="00A7108B" w:rsidRPr="00486BF2" w14:paraId="2C3A1FFE" w14:textId="77777777" w:rsidTr="5C86B5E7">
        <w:trPr>
          <w:trHeight w:val="624"/>
          <w:jc w:val="center"/>
        </w:trPr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BA552C" w14:textId="59E3357B" w:rsidR="00A7108B" w:rsidRPr="00486BF2" w:rsidRDefault="002C44EA" w:rsidP="00583AB8">
            <w:pPr>
              <w:pStyle w:val="Normalny1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7</w:t>
            </w:r>
            <w:r w:rsidR="00B520C4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.4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24989" w14:textId="02BCE187" w:rsidR="00A7108B" w:rsidRPr="00486BF2" w:rsidRDefault="27DFC3F2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</w:t>
            </w:r>
            <w:r w:rsidR="30ABA555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BCA5D" w14:textId="4442BF8D" w:rsidR="00A7108B" w:rsidRPr="00486BF2" w:rsidRDefault="00B01066" w:rsidP="00583AB8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  <w:lang w:eastAsia="pl-PL"/>
              </w:rPr>
              <w:t>Odzysk ciepła i chłodu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913286" w14:textId="5D0F5BA3" w:rsidR="00A142DA" w:rsidRPr="00486BF2" w:rsidRDefault="6E2C8DDC" w:rsidP="376B50F3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Zamawiający wymaga, aby Odzysk ciepła i chłodu był jak największy, przy czym nie może być niższy niż</w:t>
            </w:r>
            <w:r w:rsidR="008A265F" w:rsidRPr="00486BF2">
              <w:rPr>
                <w:rFonts w:asciiTheme="minorHAnsi" w:hAnsiTheme="minorHAnsi" w:cstheme="minorHAnsi"/>
                <w:lang w:eastAsia="pl-PL"/>
              </w:rPr>
              <w:t xml:space="preserve"> 0,5</w:t>
            </w:r>
            <w:r w:rsidR="44ED9FC2" w:rsidRPr="00486BF2">
              <w:rPr>
                <w:rFonts w:asciiTheme="minorHAnsi" w:hAnsiTheme="minorHAnsi" w:cstheme="minorHAnsi"/>
                <w:lang w:eastAsia="pl-PL"/>
              </w:rPr>
              <w:t xml:space="preserve"> wyliczon</w:t>
            </w:r>
            <w:r w:rsidR="00331097" w:rsidRPr="00486BF2">
              <w:rPr>
                <w:rFonts w:asciiTheme="minorHAnsi" w:hAnsiTheme="minorHAnsi" w:cstheme="minorHAnsi"/>
                <w:lang w:eastAsia="pl-PL"/>
              </w:rPr>
              <w:t>y</w:t>
            </w:r>
            <w:r w:rsidR="44ED9FC2" w:rsidRPr="00486BF2">
              <w:rPr>
                <w:rFonts w:asciiTheme="minorHAnsi" w:hAnsiTheme="minorHAnsi" w:cstheme="minorHAnsi"/>
                <w:lang w:eastAsia="pl-PL"/>
              </w:rPr>
              <w:t xml:space="preserve"> zgodnie z metodyką wskazaną w kolejnej kolumnie.</w:t>
            </w:r>
          </w:p>
          <w:p w14:paraId="3CBFE415" w14:textId="6EBAB617" w:rsidR="00A7108B" w:rsidRPr="00486BF2" w:rsidRDefault="7312617E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Wykonawca nie może zadeklarować Odzysku ciepła i chłodu </w:t>
            </w:r>
            <w:r w:rsidR="7E2DA2E3" w:rsidRPr="00486BF2">
              <w:rPr>
                <w:rFonts w:asciiTheme="minorHAnsi" w:hAnsiTheme="minorHAnsi" w:cstheme="minorHAnsi"/>
                <w:lang w:eastAsia="pl-PL"/>
              </w:rPr>
              <w:t>niższe</w:t>
            </w:r>
            <w:r w:rsidR="70759388" w:rsidRPr="00486BF2">
              <w:rPr>
                <w:rFonts w:asciiTheme="minorHAnsi" w:hAnsiTheme="minorHAnsi" w:cstheme="minorHAnsi"/>
                <w:lang w:eastAsia="pl-PL"/>
              </w:rPr>
              <w:t>go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niż wartość wskazana powyżej </w:t>
            </w:r>
            <w:r w:rsidR="28380FFB" w:rsidRPr="00486BF2">
              <w:rPr>
                <w:rFonts w:asciiTheme="minorHAnsi" w:hAnsiTheme="minorHAnsi" w:cstheme="minorHAnsi"/>
                <w:lang w:eastAsia="pl-PL"/>
              </w:rPr>
              <w:t>jako wartość minimalna.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9850BD" w14:textId="1898AA3F" w:rsidR="008A265F" w:rsidRPr="00486BF2" w:rsidRDefault="1B14DCD0" w:rsidP="376B50F3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Całkowity odzysk ciepła </w:t>
            </w:r>
            <w:r w:rsidR="00074C3A" w:rsidRPr="00486BF2">
              <w:rPr>
                <w:rFonts w:asciiTheme="minorHAnsi" w:hAnsiTheme="minorHAnsi" w:cstheme="minorHAnsi"/>
                <w:color w:val="000000" w:themeColor="text1"/>
              </w:rPr>
              <w:t>rozumiany jako suma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cząstkowych </w:t>
            </w:r>
            <w:r w:rsidR="00074C3A" w:rsidRPr="00486BF2">
              <w:rPr>
                <w:rFonts w:asciiTheme="minorHAnsi" w:hAnsiTheme="minorHAnsi" w:cstheme="minorHAnsi"/>
                <w:color w:val="000000" w:themeColor="text1"/>
              </w:rPr>
              <w:t>współczynników odzysku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ciepła i chłodu dla wybranych parametrów powietrza zewnętrznego tj. -15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-</w:t>
            </w:r>
            <w:r w:rsidR="008A265F" w:rsidRPr="00486BF2">
              <w:rPr>
                <w:rFonts w:asciiTheme="minorHAnsi" w:hAnsiTheme="minorHAnsi" w:cstheme="minorHAnsi"/>
                <w:color w:val="000000" w:themeColor="text1"/>
              </w:rPr>
              <w:t>7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C, </w:t>
            </w:r>
            <w:r w:rsidR="008A265F" w:rsidRPr="00486BF2">
              <w:rPr>
                <w:rFonts w:asciiTheme="minorHAnsi" w:hAnsiTheme="minorHAnsi" w:cstheme="minorHAnsi"/>
                <w:color w:val="000000" w:themeColor="text1"/>
              </w:rPr>
              <w:t>7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C, </w:t>
            </w:r>
            <w:r w:rsidR="008A265F" w:rsidRPr="00486BF2">
              <w:rPr>
                <w:rFonts w:asciiTheme="minorHAnsi" w:hAnsiTheme="minorHAnsi" w:cstheme="minorHAnsi"/>
                <w:color w:val="000000" w:themeColor="text1"/>
              </w:rPr>
              <w:t>24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2</w:t>
            </w:r>
            <w:r w:rsidR="008A265F" w:rsidRPr="00486BF2">
              <w:rPr>
                <w:rFonts w:asciiTheme="minorHAnsi" w:hAnsiTheme="minorHAnsi" w:cstheme="minorHAnsi"/>
                <w:color w:val="000000" w:themeColor="text1"/>
              </w:rPr>
              <w:t>8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C.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Strumień powietrza wentylacyjnego ustawiany </w:t>
            </w:r>
            <w:r w:rsidR="008A265F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ręcznie prze Zamawiającego w Programie Praca Manual, określony na podstawie wyników uzyskanych w trakcie realizacji badań Wymagania Konkursowego 7.1.</w:t>
            </w:r>
          </w:p>
          <w:p w14:paraId="6B4C0F79" w14:textId="4B04E2D2" w:rsidR="00B01066" w:rsidRPr="00486BF2" w:rsidRDefault="1B14DCD0" w:rsidP="376B50F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Całkowity odzysk ciepła</w:t>
            </w:r>
            <w:r w:rsidR="62A7BE23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i chłodu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należy obliczyć ze wzoru:</w:t>
            </w:r>
          </w:p>
          <w:p w14:paraId="5FFA8FD6" w14:textId="77777777" w:rsidR="00B01066" w:rsidRPr="00486BF2" w:rsidRDefault="00B01066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50767216" w14:textId="2617195A" w:rsidR="00B93C9A" w:rsidRPr="00486BF2" w:rsidRDefault="00857454" w:rsidP="376B50F3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</m:t>
                  </m:r>
                </m:sub>
              </m:sSub>
              <m:r>
                <w:rPr>
                  <w:rFonts w:ascii="Cambria Math" w:hAnsi="Cambria Math" w:cstheme="minorHAnsi"/>
                </w:rPr>
                <m:t>=0,3∙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t,-15</m:t>
                  </m:r>
                </m:sub>
              </m:sSub>
              <m:r>
                <w:rPr>
                  <w:rFonts w:ascii="Cambria Math" w:hAnsi="Cambria Math" w:cstheme="minorHAnsi"/>
                </w:rPr>
                <m:t>+0,25∙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t,-7</m:t>
                  </m:r>
                </m:sub>
              </m:sSub>
              <m:r>
                <w:rPr>
                  <w:rFonts w:ascii="Cambria Math" w:hAnsi="Cambria Math" w:cstheme="minorHAnsi"/>
                </w:rPr>
                <m:t>+0,1∙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t,7</m:t>
                  </m:r>
                </m:sub>
              </m:sSub>
              <m:r>
                <w:rPr>
                  <w:rFonts w:ascii="Cambria Math" w:hAnsi="Cambria Math" w:cstheme="minorHAnsi"/>
                </w:rPr>
                <m:t>+0,1∙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t,24</m:t>
                  </m:r>
                </m:sub>
              </m:sSub>
              <m:r>
                <w:rPr>
                  <w:rFonts w:ascii="Cambria Math" w:hAnsi="Cambria Math" w:cstheme="minorHAnsi"/>
                </w:rPr>
                <m:t>+0,25∙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t,28</m:t>
                  </m:r>
                </m:sub>
              </m:sSub>
            </m:oMath>
            <w:r w:rsidR="00B93C9A" w:rsidRPr="00486BF2">
              <w:rPr>
                <w:rFonts w:asciiTheme="minorHAnsi" w:hAnsiTheme="minorHAnsi" w:cstheme="minorHAnsi"/>
              </w:rPr>
              <w:t>,</w:t>
            </w:r>
          </w:p>
          <w:p w14:paraId="32C290D4" w14:textId="6F6E1A95" w:rsidR="00B01066" w:rsidRPr="00486BF2" w:rsidRDefault="1B14DCD0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6D3AEF01" w14:textId="48E79E65" w:rsidR="00B01066" w:rsidRPr="00486BF2" w:rsidRDefault="00B01066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08EFD8FA" w14:textId="33E99F96" w:rsidR="00B01066" w:rsidRPr="00486BF2" w:rsidRDefault="2438D3B3" w:rsidP="25BAA66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η</w:t>
            </w:r>
            <w:r w:rsidR="13548346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t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 </w:t>
            </w:r>
            <w:r w:rsidR="13548346" w:rsidRPr="00486BF2">
              <w:rPr>
                <w:rFonts w:asciiTheme="minorHAnsi" w:hAnsiTheme="minorHAnsi" w:cstheme="minorHAnsi"/>
                <w:color w:val="000000" w:themeColor="text1"/>
              </w:rPr>
              <w:t>– całkowity odzysku ciepła</w:t>
            </w:r>
            <w:r w:rsidR="126F677C" w:rsidRPr="00486BF2">
              <w:rPr>
                <w:rFonts w:asciiTheme="minorHAnsi" w:hAnsiTheme="minorHAnsi" w:cstheme="minorHAnsi"/>
                <w:color w:val="000000" w:themeColor="text1"/>
              </w:rPr>
              <w:t xml:space="preserve"> i chłodu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</w:p>
          <w:p w14:paraId="7CCFEEFB" w14:textId="5F345B20" w:rsidR="008A265F" w:rsidRPr="00486BF2" w:rsidRDefault="008A265F" w:rsidP="008A265F">
            <w:pPr>
              <w:jc w:val="both"/>
              <w:rPr>
                <w:rFonts w:asciiTheme="minorHAnsi" w:hAnsiTheme="minorHAnsi" w:cstheme="minorHAnsi"/>
                <w:vertAlign w:val="subscript"/>
              </w:rPr>
            </w:pPr>
            <w:r w:rsidRPr="00486BF2">
              <w:rPr>
                <w:rFonts w:asciiTheme="minorHAnsi" w:hAnsiTheme="minorHAnsi" w:cstheme="minorHAnsi"/>
              </w:rPr>
              <w:t>η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t,-15 </w:t>
            </w:r>
            <w:r w:rsidRPr="00486BF2">
              <w:rPr>
                <w:rFonts w:asciiTheme="minorHAnsi" w:hAnsiTheme="minorHAnsi" w:cstheme="minorHAnsi"/>
              </w:rPr>
              <w:t>– zmierzony w warunkach ustabilizowanych, średni współczynnik sprawności temperaturowej odzysku ciepła,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>=-15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 oraz rH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 xml:space="preserve"> typowej dla parametrów powietrza zewnętrznego</w:t>
            </w:r>
            <w:r w:rsidR="00B93C9A" w:rsidRPr="00486BF2">
              <w:rPr>
                <w:rFonts w:asciiTheme="minorHAnsi" w:hAnsiTheme="minorHAnsi" w:cstheme="minorHAnsi"/>
              </w:rPr>
              <w:t>, %.</w:t>
            </w:r>
          </w:p>
          <w:p w14:paraId="501020F2" w14:textId="4DB13C29" w:rsidR="008A265F" w:rsidRPr="00486BF2" w:rsidRDefault="454A3857" w:rsidP="55C69F1B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η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t,-7 </w:t>
            </w:r>
            <w:r w:rsidRPr="00486BF2">
              <w:rPr>
                <w:rFonts w:asciiTheme="minorHAnsi" w:hAnsiTheme="minorHAnsi" w:cstheme="minorHAnsi"/>
              </w:rPr>
              <w:t>– zmierzony w warunkach ustabilizowanych, średni współczynnik sprawności temperaturowej odzysku ciepła, dla temperatury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>=-7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oraz rH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 xml:space="preserve"> typowej dla parametrów powietrza zewnętrznego</w:t>
            </w:r>
            <w:r w:rsidR="737898AF" w:rsidRPr="00486BF2">
              <w:rPr>
                <w:rFonts w:asciiTheme="minorHAnsi" w:hAnsiTheme="minorHAnsi" w:cstheme="minorHAnsi"/>
              </w:rPr>
              <w:t>,</w:t>
            </w:r>
          </w:p>
          <w:p w14:paraId="15CCD73B" w14:textId="77777777" w:rsidR="008A265F" w:rsidRPr="00486BF2" w:rsidRDefault="008A265F" w:rsidP="008A265F">
            <w:pPr>
              <w:jc w:val="both"/>
              <w:rPr>
                <w:rFonts w:asciiTheme="minorHAnsi" w:hAnsiTheme="minorHAnsi" w:cstheme="minorHAnsi"/>
                <w:vertAlign w:val="subscript"/>
              </w:rPr>
            </w:pPr>
            <w:r w:rsidRPr="00486BF2">
              <w:rPr>
                <w:rFonts w:asciiTheme="minorHAnsi" w:hAnsiTheme="minorHAnsi" w:cstheme="minorHAnsi"/>
              </w:rPr>
              <w:t>η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t,7 </w:t>
            </w:r>
            <w:r w:rsidRPr="00486BF2">
              <w:rPr>
                <w:rFonts w:asciiTheme="minorHAnsi" w:hAnsiTheme="minorHAnsi" w:cstheme="minorHAnsi"/>
              </w:rPr>
              <w:t>– zmierzony w warunkach ustabilizowanych, średni współczynnik sprawności temperaturowej odzysku ciepła,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>=7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oraz rH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 xml:space="preserve"> typowej dla parametrów powietrza zewnętrznego;</w:t>
            </w:r>
          </w:p>
          <w:p w14:paraId="6E69BAD0" w14:textId="77777777" w:rsidR="008A265F" w:rsidRPr="00486BF2" w:rsidRDefault="008A265F" w:rsidP="008A265F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η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t,24 </w:t>
            </w:r>
            <w:r w:rsidRPr="00486BF2">
              <w:rPr>
                <w:rFonts w:asciiTheme="minorHAnsi" w:hAnsiTheme="minorHAnsi" w:cstheme="minorHAnsi"/>
              </w:rPr>
              <w:t>– zmierzony w warunkach ustabilizowanych, średni współczynnik sprawności temperaturowej odzysku ciepła,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>=24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oraz rH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 xml:space="preserve"> typowej dla parametrów powietrza zewnętrznego;</w:t>
            </w:r>
          </w:p>
          <w:p w14:paraId="6930A93B" w14:textId="7FC8485C" w:rsidR="008A265F" w:rsidRPr="00486BF2" w:rsidRDefault="6530C8CD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η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t,28 </w:t>
            </w:r>
            <w:r w:rsidRPr="00486BF2">
              <w:rPr>
                <w:rFonts w:asciiTheme="minorHAnsi" w:hAnsiTheme="minorHAnsi" w:cstheme="minorHAnsi"/>
              </w:rPr>
              <w:t>– zmierzony w warunkach ustabilizowanych, średni współczynnik sprawności temperaturowej odzysku ciepła,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>=28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oraz rH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 xml:space="preserve"> typowej dla pa</w:t>
            </w:r>
            <w:r w:rsidR="00461B38" w:rsidRPr="00486BF2">
              <w:rPr>
                <w:rFonts w:asciiTheme="minorHAnsi" w:hAnsiTheme="minorHAnsi" w:cstheme="minorHAnsi"/>
              </w:rPr>
              <w:t>rametrów powietrza zewnętrznego.</w:t>
            </w:r>
          </w:p>
          <w:p w14:paraId="4E1998E6" w14:textId="77777777" w:rsidR="008A265F" w:rsidRPr="00486BF2" w:rsidRDefault="72FDAEDB" w:rsidP="008A265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Obliczenia wykonać wg</w:t>
            </w:r>
            <w:r w:rsidR="207A2E11" w:rsidRPr="00486BF2">
              <w:rPr>
                <w:rFonts w:asciiTheme="minorHAnsi" w:hAnsiTheme="minorHAnsi" w:cstheme="minorHAnsi"/>
                <w:color w:val="000000" w:themeColor="text1"/>
              </w:rPr>
              <w:t>.: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170F0FBC" w14:textId="500C9682" w:rsidR="008A265F" w:rsidRPr="00486BF2" w:rsidRDefault="64E02280" w:rsidP="5BF9CA4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3.1 do Załącznika nr 3 – 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52C7AFCE" w:rsidRPr="00486BF2">
              <w:rPr>
                <w:rFonts w:asciiTheme="minorHAnsi" w:hAnsiTheme="minorHAnsi" w:cstheme="minorHAnsi"/>
                <w:color w:val="000000" w:themeColor="text1"/>
              </w:rPr>
              <w:t xml:space="preserve">Rozdział: </w:t>
            </w:r>
            <w:r w:rsidR="32894E0E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Odzysk ciepła i chłodu. Metoda obliczeń.</w:t>
            </w:r>
            <w:r w:rsidR="3B7E2999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  <w:p w14:paraId="4311A345" w14:textId="6E60EAEC" w:rsidR="00A7108B" w:rsidRPr="00486BF2" w:rsidRDefault="64E02280" w:rsidP="4530C8F7">
            <w:pPr>
              <w:jc w:val="both"/>
              <w:rPr>
                <w:rFonts w:asciiTheme="minorHAnsi" w:hAnsiTheme="minorHAnsi" w:cstheme="minorHAnsi"/>
                <w:color w:val="FF0000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3.2 do Załącznika nr 3 –Działanie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4ADFAC74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="34F6FE1F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16F8618D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="34F6FE1F" w:rsidRPr="00486BF2">
              <w:rPr>
                <w:rFonts w:asciiTheme="minorHAnsi" w:hAnsiTheme="minorHAnsi" w:cstheme="minorHAnsi"/>
                <w:color w:val="000000" w:themeColor="text1"/>
              </w:rPr>
              <w:t>7.4</w:t>
            </w:r>
            <w:r w:rsidR="44D4FB6E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="34F6FE1F"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B155ED" w14:textId="5FB94F84" w:rsidR="00A7108B" w:rsidRPr="00486BF2" w:rsidRDefault="0040308C" w:rsidP="00583AB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10%</w:t>
            </w:r>
          </w:p>
        </w:tc>
      </w:tr>
      <w:tr w:rsidR="00B01066" w:rsidRPr="00486BF2" w14:paraId="27E7796B" w14:textId="77777777" w:rsidTr="5C86B5E7">
        <w:trPr>
          <w:trHeight w:val="624"/>
          <w:jc w:val="center"/>
        </w:trPr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36191" w14:textId="19687935" w:rsidR="00B01066" w:rsidRPr="00486BF2" w:rsidRDefault="002C44EA" w:rsidP="00B01066">
            <w:pPr>
              <w:pStyle w:val="Normalny1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7</w:t>
            </w:r>
            <w:r w:rsidR="00B01066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.5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2F09D" w14:textId="3A57D09B" w:rsidR="00B01066" w:rsidRPr="00486BF2" w:rsidRDefault="27DFC3F2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</w:t>
            </w:r>
            <w:r w:rsidR="07AAF1C6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5711C" w14:textId="2A2B9808" w:rsidR="00B01066" w:rsidRPr="00486BF2" w:rsidRDefault="00B01066" w:rsidP="00857454">
            <w:pPr>
              <w:pStyle w:val="Normalny1"/>
              <w:jc w:val="left"/>
              <w:rPr>
                <w:color w:val="000000" w:themeColor="text1"/>
                <w:szCs w:val="20"/>
                <w:lang w:eastAsia="pl-PL"/>
              </w:rPr>
              <w:pPrChange w:id="29" w:author="Autor">
                <w:pPr>
                  <w:pStyle w:val="Normalny1"/>
                </w:pPr>
              </w:pPrChange>
            </w:pPr>
            <w:del w:id="30" w:author="Autor">
              <w:r w:rsidRPr="35EB4558" w:rsidDel="2F9296D2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delText>Odzysk wilgoci</w:delText>
              </w:r>
            </w:del>
            <w:ins w:id="31" w:author="Autor">
              <w:r w:rsidR="09439CD6" w:rsidRPr="35EB4558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t>Wilgotność powietrza nawiewanego</w:t>
              </w:r>
            </w:ins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27BE8" w14:textId="3FC53C42" w:rsidR="00A142DA" w:rsidRPr="00486BF2" w:rsidRDefault="79C94487" w:rsidP="35EB4558">
            <w:pPr>
              <w:pStyle w:val="Normalny1"/>
              <w:spacing w:line="240" w:lineRule="auto"/>
              <w:jc w:val="left"/>
              <w:rPr>
                <w:rFonts w:asciiTheme="minorHAnsi" w:hAnsiTheme="minorHAnsi" w:cstheme="minorBidi"/>
                <w:color w:val="000000" w:themeColor="text1"/>
                <w:lang w:eastAsia="pl-PL"/>
              </w:rPr>
            </w:pPr>
            <w:r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</w:t>
            </w:r>
            <w:del w:id="32" w:author="Autor">
              <w:r w:rsidR="21A12EC0" w:rsidRPr="35EB4558" w:rsidDel="79C94487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delText>Odzysk wilgoci</w:delText>
              </w:r>
            </w:del>
            <w:ins w:id="33" w:author="Autor">
              <w:r w:rsidR="518524CE" w:rsidRPr="35EB4558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t>Wilgotność powietrza nawiewanego</w:t>
              </w:r>
            </w:ins>
            <w:r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był</w:t>
            </w:r>
            <w:ins w:id="34" w:author="Autor">
              <w:r w:rsidR="3E821377" w:rsidRPr="35EB4558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t>a</w:t>
              </w:r>
            </w:ins>
            <w:r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jak największ</w:t>
            </w:r>
            <w:ins w:id="35" w:author="Autor">
              <w:r w:rsidR="6242EB59" w:rsidRPr="35EB4558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t>a</w:t>
              </w:r>
            </w:ins>
            <w:del w:id="36" w:author="Autor">
              <w:r w:rsidR="21A12EC0" w:rsidRPr="35EB4558" w:rsidDel="79C94487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delText>y</w:delText>
              </w:r>
            </w:del>
            <w:r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>, przy czym nie może być niższ</w:t>
            </w:r>
            <w:ins w:id="37" w:author="Autor">
              <w:r w:rsidR="2E1A8285" w:rsidRPr="35EB4558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t>a</w:t>
              </w:r>
            </w:ins>
            <w:del w:id="38" w:author="Autor">
              <w:r w:rsidR="21A12EC0" w:rsidRPr="35EB4558" w:rsidDel="79C94487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delText>y</w:delText>
              </w:r>
            </w:del>
            <w:r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niż</w:t>
            </w:r>
            <w:r w:rsidR="73B49F1B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0,5</w:t>
            </w:r>
            <w:r w:rsidR="721D079F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</w:t>
            </w:r>
            <w:r w:rsidR="73B49F1B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</w:t>
            </w:r>
            <w:r w:rsidR="44D4A801" w:rsidRPr="35EB4558">
              <w:rPr>
                <w:rFonts w:asciiTheme="minorHAnsi" w:hAnsiTheme="minorHAnsi" w:cstheme="minorBidi"/>
                <w:color w:val="000000" w:themeColor="text1"/>
                <w:highlight w:val="red"/>
                <w:lang w:eastAsia="pl-PL"/>
              </w:rPr>
              <w:t xml:space="preserve"> </w:t>
            </w:r>
            <w:r w:rsidR="44D4A801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>wyliczon</w:t>
            </w:r>
            <w:ins w:id="39" w:author="Autor">
              <w:r w:rsidR="5B48237A" w:rsidRPr="35EB4558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t>a</w:t>
              </w:r>
            </w:ins>
            <w:del w:id="40" w:author="Autor">
              <w:r w:rsidR="21A12EC0" w:rsidRPr="35EB4558" w:rsidDel="4846060F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delText>y</w:delText>
              </w:r>
            </w:del>
            <w:r w:rsidR="44D4A801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zgodnie z metodyką wskazaną w kolejnej kolumnie.</w:t>
            </w:r>
          </w:p>
          <w:p w14:paraId="28C0E9E2" w14:textId="7834806B" w:rsidR="00B01066" w:rsidRPr="00486BF2" w:rsidRDefault="00962560" w:rsidP="35EB4558">
            <w:pPr>
              <w:pStyle w:val="Normalny1"/>
              <w:spacing w:line="240" w:lineRule="auto"/>
              <w:jc w:val="left"/>
              <w:rPr>
                <w:rFonts w:asciiTheme="minorHAnsi" w:hAnsiTheme="minorHAnsi" w:cstheme="minorBidi"/>
                <w:color w:val="000000" w:themeColor="text1"/>
                <w:lang w:eastAsia="pl-PL"/>
              </w:rPr>
            </w:pPr>
            <w:r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Uczestnik Przedsięwzięcia </w:t>
            </w:r>
            <w:r w:rsidR="776D1130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nie może </w:t>
            </w:r>
            <w:r w:rsidR="7AB1DCC6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zadeklarować </w:t>
            </w:r>
            <w:del w:id="41" w:author="Autor">
              <w:r w:rsidRPr="35EB4558" w:rsidDel="7AB1DCC6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delText>Odzysku wilgoci</w:delText>
              </w:r>
            </w:del>
            <w:ins w:id="42" w:author="Autor">
              <w:r w:rsidR="4A2315FB" w:rsidRPr="35EB4558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t>Wilgotności powietrza nawiewanego</w:t>
              </w:r>
            </w:ins>
            <w:r w:rsidR="7AB1DCC6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</w:t>
            </w:r>
            <w:r w:rsidR="362FDD85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>niższe</w:t>
            </w:r>
            <w:ins w:id="43" w:author="Autor">
              <w:r w:rsidR="1F45FD24" w:rsidRPr="35EB4558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t>j</w:t>
              </w:r>
            </w:ins>
            <w:del w:id="44" w:author="Autor">
              <w:r w:rsidRPr="35EB4558" w:rsidDel="5226D7FD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delText>go</w:delText>
              </w:r>
            </w:del>
            <w:r w:rsidR="776D1130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niż wartość wskazana</w:t>
            </w:r>
            <w:r w:rsidR="7AB1DCC6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powyżej jako wartość minimalna.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F7A0B1" w14:textId="0C555DD4" w:rsidR="00B01066" w:rsidRPr="00486BF2" w:rsidRDefault="30C882D3" w:rsidP="35EB4558">
            <w:pPr>
              <w:jc w:val="both"/>
              <w:rPr>
                <w:rFonts w:asciiTheme="minorHAnsi" w:hAnsiTheme="minorHAnsi" w:cstheme="minorBidi"/>
                <w:color w:val="000000" w:themeColor="text1"/>
              </w:rPr>
            </w:pPr>
            <w:ins w:id="45" w:author="Autor">
              <w:r w:rsidRPr="5C86B5E7">
                <w:rPr>
                  <w:rFonts w:asciiTheme="minorHAnsi" w:hAnsiTheme="minorHAnsi" w:cstheme="minorBidi"/>
                  <w:color w:val="000000" w:themeColor="text1"/>
                </w:rPr>
                <w:t>Wilgotność powietrza nawiewanego</w:t>
              </w:r>
            </w:ins>
            <w:del w:id="46" w:author="Autor">
              <w:r w:rsidR="00B93C9A" w:rsidRPr="5C86B5E7" w:rsidDel="00B93C9A">
                <w:rPr>
                  <w:rFonts w:asciiTheme="minorHAnsi" w:hAnsiTheme="minorHAnsi" w:cstheme="minorBidi"/>
                  <w:color w:val="000000" w:themeColor="text1"/>
                </w:rPr>
                <w:delText>Całkowity odzysk ciepła</w:delText>
              </w:r>
            </w:del>
            <w:r w:rsidR="29CB031A" w:rsidRPr="5C86B5E7">
              <w:rPr>
                <w:rFonts w:asciiTheme="minorHAnsi" w:hAnsiTheme="minorHAnsi" w:cstheme="minorBidi"/>
                <w:color w:val="000000" w:themeColor="text1"/>
              </w:rPr>
              <w:t xml:space="preserve"> rozumian</w:t>
            </w:r>
            <w:ins w:id="47" w:author="Autor">
              <w:r w:rsidR="3016C8F4" w:rsidRPr="5C86B5E7">
                <w:rPr>
                  <w:rFonts w:asciiTheme="minorHAnsi" w:hAnsiTheme="minorHAnsi" w:cstheme="minorBidi"/>
                  <w:color w:val="000000" w:themeColor="text1"/>
                </w:rPr>
                <w:t>a</w:t>
              </w:r>
            </w:ins>
            <w:del w:id="48" w:author="Autor">
              <w:r w:rsidR="00B93C9A" w:rsidRPr="5C86B5E7" w:rsidDel="00B93C9A">
                <w:rPr>
                  <w:rFonts w:asciiTheme="minorHAnsi" w:hAnsiTheme="minorHAnsi" w:cstheme="minorBidi"/>
                  <w:color w:val="000000" w:themeColor="text1"/>
                </w:rPr>
                <w:delText>y</w:delText>
              </w:r>
            </w:del>
            <w:r w:rsidR="29CB031A" w:rsidRPr="5C86B5E7">
              <w:rPr>
                <w:rFonts w:asciiTheme="minorHAnsi" w:hAnsiTheme="minorHAnsi" w:cstheme="minorBidi"/>
                <w:color w:val="000000" w:themeColor="text1"/>
              </w:rPr>
              <w:t xml:space="preserve"> jako suma cząstkowych </w:t>
            </w:r>
            <w:del w:id="49" w:author="Autor">
              <w:r w:rsidR="00B93C9A" w:rsidRPr="5C86B5E7" w:rsidDel="00B93C9A">
                <w:rPr>
                  <w:rFonts w:asciiTheme="minorHAnsi" w:hAnsiTheme="minorHAnsi" w:cstheme="minorBidi"/>
                  <w:color w:val="000000" w:themeColor="text1"/>
                </w:rPr>
                <w:delText>współczynników</w:delText>
              </w:r>
            </w:del>
            <w:ins w:id="50" w:author="Autor">
              <w:r w:rsidR="09A5BF18" w:rsidRPr="5C86B5E7">
                <w:rPr>
                  <w:rFonts w:asciiTheme="minorHAnsi" w:hAnsiTheme="minorHAnsi" w:cstheme="minorBidi"/>
                  <w:color w:val="000000" w:themeColor="text1"/>
                </w:rPr>
                <w:t>zmian wilgotności powietrza nawiewanego</w:t>
              </w:r>
            </w:ins>
            <w:r w:rsidR="29CB031A" w:rsidRPr="5C86B5E7">
              <w:rPr>
                <w:rFonts w:asciiTheme="minorHAnsi" w:hAnsiTheme="minorHAnsi" w:cstheme="minorBidi"/>
                <w:color w:val="000000" w:themeColor="text1"/>
              </w:rPr>
              <w:t xml:space="preserve"> </w:t>
            </w:r>
            <w:del w:id="51" w:author="Autor">
              <w:r w:rsidR="00B93C9A" w:rsidRPr="5C86B5E7" w:rsidDel="00B93C9A">
                <w:rPr>
                  <w:rFonts w:asciiTheme="minorHAnsi" w:hAnsiTheme="minorHAnsi" w:cstheme="minorBidi"/>
                  <w:color w:val="000000" w:themeColor="text1"/>
                </w:rPr>
                <w:delText xml:space="preserve">odzysku ciepła i chłodu </w:delText>
              </w:r>
            </w:del>
            <w:r w:rsidR="29CB031A" w:rsidRPr="5C86B5E7">
              <w:rPr>
                <w:rFonts w:asciiTheme="minorHAnsi" w:hAnsiTheme="minorHAnsi" w:cstheme="minorBidi"/>
                <w:color w:val="000000" w:themeColor="text1"/>
              </w:rPr>
              <w:t>dla wybranych parametrów powietrza zewnętrznego tj. -15</w:t>
            </w:r>
            <w:r w:rsidR="29CB031A" w:rsidRPr="5C86B5E7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="29CB031A" w:rsidRPr="5C86B5E7">
              <w:rPr>
                <w:rFonts w:asciiTheme="minorHAnsi" w:hAnsiTheme="minorHAnsi" w:cstheme="minorBidi"/>
                <w:color w:val="000000" w:themeColor="text1"/>
              </w:rPr>
              <w:t>C, -7</w:t>
            </w:r>
            <w:r w:rsidR="29CB031A" w:rsidRPr="5C86B5E7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="29CB031A" w:rsidRPr="5C86B5E7">
              <w:rPr>
                <w:rFonts w:asciiTheme="minorHAnsi" w:hAnsiTheme="minorHAnsi" w:cstheme="minorBidi"/>
                <w:color w:val="000000" w:themeColor="text1"/>
              </w:rPr>
              <w:t>C</w:t>
            </w:r>
            <w:ins w:id="52" w:author="Autor">
              <w:r w:rsidR="565D873E" w:rsidRPr="5C86B5E7">
                <w:rPr>
                  <w:rFonts w:asciiTheme="minorHAnsi" w:hAnsiTheme="minorHAnsi" w:cstheme="minorBidi"/>
                  <w:color w:val="000000" w:themeColor="text1"/>
                </w:rPr>
                <w:t xml:space="preserve"> i</w:t>
              </w:r>
            </w:ins>
            <w:del w:id="53" w:author="Autor">
              <w:r w:rsidR="00B93C9A" w:rsidRPr="5C86B5E7" w:rsidDel="29CB031A">
                <w:rPr>
                  <w:rFonts w:asciiTheme="minorHAnsi" w:hAnsiTheme="minorHAnsi" w:cstheme="minorBidi"/>
                  <w:color w:val="000000" w:themeColor="text1"/>
                </w:rPr>
                <w:delText>,</w:delText>
              </w:r>
            </w:del>
            <w:r w:rsidR="29CB031A" w:rsidRPr="5C86B5E7">
              <w:rPr>
                <w:rFonts w:asciiTheme="minorHAnsi" w:hAnsiTheme="minorHAnsi" w:cstheme="minorBidi"/>
                <w:color w:val="000000" w:themeColor="text1"/>
              </w:rPr>
              <w:t xml:space="preserve"> 7</w:t>
            </w:r>
            <w:r w:rsidR="29CB031A" w:rsidRPr="5C86B5E7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="29CB031A" w:rsidRPr="5C86B5E7">
              <w:rPr>
                <w:rFonts w:asciiTheme="minorHAnsi" w:hAnsiTheme="minorHAnsi" w:cstheme="minorBidi"/>
                <w:color w:val="000000" w:themeColor="text1"/>
              </w:rPr>
              <w:t>C</w:t>
            </w:r>
            <w:ins w:id="54" w:author="Autor">
              <w:r w:rsidR="48741555" w:rsidRPr="5C86B5E7">
                <w:rPr>
                  <w:rFonts w:asciiTheme="minorHAnsi" w:hAnsiTheme="minorHAnsi" w:cstheme="minorBidi"/>
                  <w:color w:val="000000" w:themeColor="text1"/>
                </w:rPr>
                <w:t>.</w:t>
              </w:r>
            </w:ins>
            <w:del w:id="55" w:author="Autor">
              <w:r w:rsidR="00B93C9A" w:rsidRPr="5C86B5E7" w:rsidDel="00B93C9A">
                <w:rPr>
                  <w:rFonts w:asciiTheme="minorHAnsi" w:hAnsiTheme="minorHAnsi" w:cstheme="minorBidi"/>
                  <w:color w:val="000000" w:themeColor="text1"/>
                </w:rPr>
                <w:delText>, 24</w:delText>
              </w:r>
              <w:r w:rsidR="00B93C9A" w:rsidRPr="5C86B5E7" w:rsidDel="00B93C9A">
                <w:rPr>
                  <w:rFonts w:asciiTheme="minorHAnsi" w:hAnsiTheme="minorHAnsi" w:cstheme="minorBidi"/>
                  <w:color w:val="000000" w:themeColor="text1"/>
                  <w:vertAlign w:val="superscript"/>
                </w:rPr>
                <w:delText>o</w:delText>
              </w:r>
              <w:r w:rsidR="00B93C9A" w:rsidRPr="5C86B5E7" w:rsidDel="00B93C9A">
                <w:rPr>
                  <w:rFonts w:asciiTheme="minorHAnsi" w:hAnsiTheme="minorHAnsi" w:cstheme="minorBidi"/>
                  <w:color w:val="000000" w:themeColor="text1"/>
                </w:rPr>
                <w:delText>C i 28</w:delText>
              </w:r>
              <w:r w:rsidR="00B93C9A" w:rsidRPr="5C86B5E7" w:rsidDel="00B93C9A">
                <w:rPr>
                  <w:rFonts w:asciiTheme="minorHAnsi" w:hAnsiTheme="minorHAnsi" w:cstheme="minorBidi"/>
                  <w:color w:val="000000" w:themeColor="text1"/>
                  <w:vertAlign w:val="superscript"/>
                </w:rPr>
                <w:delText>o</w:delText>
              </w:r>
              <w:r w:rsidR="00B93C9A" w:rsidRPr="5C86B5E7" w:rsidDel="00B93C9A">
                <w:rPr>
                  <w:rFonts w:asciiTheme="minorHAnsi" w:hAnsiTheme="minorHAnsi" w:cstheme="minorBidi"/>
                  <w:color w:val="000000" w:themeColor="text1"/>
                </w:rPr>
                <w:delText>C.</w:delText>
              </w:r>
            </w:del>
            <w:r w:rsidR="29CB031A" w:rsidRPr="5C86B5E7">
              <w:rPr>
                <w:rFonts w:asciiTheme="minorHAnsi" w:hAnsiTheme="minorHAnsi" w:cstheme="minorBidi"/>
                <w:color w:val="000000" w:themeColor="text1"/>
              </w:rPr>
              <w:t xml:space="preserve"> </w:t>
            </w:r>
            <w:r w:rsidR="29CB031A" w:rsidRPr="5C86B5E7">
              <w:rPr>
                <w:rFonts w:asciiTheme="minorHAnsi" w:eastAsia="Times New Roman" w:hAnsiTheme="minorHAnsi" w:cstheme="minorBidi"/>
                <w:color w:val="000000" w:themeColor="text1"/>
              </w:rPr>
              <w:t>Strumień powietrza wentylacyjnego ustawiany ręcznie przez Zamawiającego w Programie Praca Manual, określony na podstawie wyników uzyskanych w trakcie realizacji badań Wymagania Konkursowego 7.1.</w:t>
            </w:r>
            <w:ins w:id="56" w:author="Autor">
              <w:r w:rsidR="00D92766">
                <w:rPr>
                  <w:rFonts w:asciiTheme="minorHAnsi" w:eastAsia="Times New Roman" w:hAnsiTheme="minorHAnsi" w:cstheme="minorBidi"/>
                  <w:color w:val="000000" w:themeColor="text1"/>
                </w:rPr>
                <w:t>Wilgotnośc powietrza nawiewanego</w:t>
              </w:r>
            </w:ins>
            <w:del w:id="57" w:author="Autor">
              <w:r w:rsidR="2F5190D3" w:rsidRPr="5C86B5E7" w:rsidDel="00D92766">
                <w:rPr>
                  <w:rFonts w:asciiTheme="minorHAnsi" w:eastAsia="Times New Roman" w:hAnsiTheme="minorHAnsi" w:cstheme="minorBidi"/>
                  <w:color w:val="000000" w:themeColor="text1"/>
                </w:rPr>
                <w:delText>Całkowity odzysk wilgoci</w:delText>
              </w:r>
            </w:del>
            <w:r w:rsidR="2F5190D3" w:rsidRPr="5C86B5E7">
              <w:rPr>
                <w:rFonts w:asciiTheme="minorHAnsi" w:eastAsia="Times New Roman" w:hAnsiTheme="minorHAnsi" w:cstheme="minorBidi"/>
                <w:color w:val="000000" w:themeColor="text1"/>
              </w:rPr>
              <w:t xml:space="preserve"> należy obliczyć ze wzoru:</w:t>
            </w:r>
          </w:p>
          <w:p w14:paraId="1DDC6FE2" w14:textId="77777777" w:rsidR="00B01066" w:rsidRPr="00486BF2" w:rsidRDefault="00B01066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4E2EBAC5" w14:textId="560F1574" w:rsidR="00BA6A1E" w:rsidRDefault="00857454" w:rsidP="376B50F3">
            <w:pPr>
              <w:rPr>
                <w:ins w:id="58" w:author="Autor"/>
                <w:rFonts w:asciiTheme="minorHAnsi" w:hAnsiTheme="minorHAnsi" w:cstheme="minorHAnsi"/>
                <w:color w:val="000000" w:themeColor="text1"/>
              </w:rPr>
            </w:pPr>
            <m:oMath>
              <m:sSub>
                <m:sSubPr>
                  <m:ctrlPr>
                    <w:del w:id="59" w:author="Autor">
                      <w:rPr>
                        <w:rFonts w:ascii="Cambria Math" w:hAnsi="Cambria Math" w:cstheme="minorHAnsi"/>
                        <w:i/>
                        <w:color w:val="000000" w:themeColor="text1"/>
                      </w:rPr>
                    </w:del>
                  </m:ctrlPr>
                </m:sSubPr>
                <m:e>
                  <m:r>
                    <w:del w:id="60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η</m:t>
                    </w:del>
                  </m:r>
                </m:e>
                <m:sub>
                  <m:r>
                    <w:del w:id="61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x</m:t>
                    </w:del>
                  </m:r>
                </m:sub>
              </m:sSub>
              <m:r>
                <w:del w:id="62" w:author="Autor">
                  <w:rPr>
                    <w:rFonts w:ascii="Cambria Math" w:hAnsi="Cambria Math" w:cstheme="minorHAnsi"/>
                    <w:color w:val="000000" w:themeColor="text1"/>
                  </w:rPr>
                  <m:t>=0,3∙</m:t>
                </w:del>
              </m:r>
              <m:sSub>
                <m:sSubPr>
                  <m:ctrlPr>
                    <w:del w:id="63" w:author="Autor">
                      <w:rPr>
                        <w:rFonts w:ascii="Cambria Math" w:hAnsi="Cambria Math" w:cstheme="minorHAnsi"/>
                        <w:i/>
                        <w:color w:val="000000" w:themeColor="text1"/>
                      </w:rPr>
                    </w:del>
                  </m:ctrlPr>
                </m:sSubPr>
                <m:e>
                  <m:r>
                    <w:del w:id="64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η</m:t>
                    </w:del>
                  </m:r>
                </m:e>
                <m:sub>
                  <m:r>
                    <w:del w:id="65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x,-15</m:t>
                    </w:del>
                  </m:r>
                </m:sub>
              </m:sSub>
              <m:r>
                <w:del w:id="66" w:author="Autor">
                  <w:rPr>
                    <w:rFonts w:ascii="Cambria Math" w:hAnsi="Cambria Math" w:cstheme="minorHAnsi"/>
                    <w:color w:val="000000" w:themeColor="text1"/>
                  </w:rPr>
                  <m:t>+0,25∙</m:t>
                </w:del>
              </m:r>
              <m:sSub>
                <m:sSubPr>
                  <m:ctrlPr>
                    <w:del w:id="67" w:author="Autor">
                      <w:rPr>
                        <w:rFonts w:ascii="Cambria Math" w:hAnsi="Cambria Math" w:cstheme="minorHAnsi"/>
                        <w:i/>
                        <w:color w:val="000000" w:themeColor="text1"/>
                      </w:rPr>
                    </w:del>
                  </m:ctrlPr>
                </m:sSubPr>
                <m:e>
                  <m:r>
                    <w:del w:id="68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η</m:t>
                    </w:del>
                  </m:r>
                </m:e>
                <m:sub>
                  <m:r>
                    <w:del w:id="69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x,-7</m:t>
                    </w:del>
                  </m:r>
                </m:sub>
              </m:sSub>
              <m:r>
                <w:del w:id="70" w:author="Autor">
                  <w:rPr>
                    <w:rFonts w:ascii="Cambria Math" w:hAnsi="Cambria Math" w:cstheme="minorHAnsi"/>
                    <w:color w:val="000000" w:themeColor="text1"/>
                  </w:rPr>
                  <m:t>+0,1∙</m:t>
                </w:del>
              </m:r>
              <m:sSub>
                <m:sSubPr>
                  <m:ctrlPr>
                    <w:del w:id="71" w:author="Autor">
                      <w:rPr>
                        <w:rFonts w:ascii="Cambria Math" w:hAnsi="Cambria Math" w:cstheme="minorHAnsi"/>
                        <w:i/>
                        <w:color w:val="000000" w:themeColor="text1"/>
                      </w:rPr>
                    </w:del>
                  </m:ctrlPr>
                </m:sSubPr>
                <m:e>
                  <m:r>
                    <w:del w:id="72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η</m:t>
                    </w:del>
                  </m:r>
                </m:e>
                <m:sub>
                  <m:r>
                    <w:del w:id="73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x,7</m:t>
                    </w:del>
                  </m:r>
                </m:sub>
              </m:sSub>
              <m:r>
                <w:del w:id="74" w:author="Autor">
                  <w:rPr>
                    <w:rFonts w:ascii="Cambria Math" w:hAnsi="Cambria Math" w:cstheme="minorHAnsi"/>
                    <w:color w:val="000000" w:themeColor="text1"/>
                  </w:rPr>
                  <m:t>+0,1∙</m:t>
                </w:del>
              </m:r>
              <m:sSub>
                <m:sSubPr>
                  <m:ctrlPr>
                    <w:del w:id="75" w:author="Autor">
                      <w:rPr>
                        <w:rFonts w:ascii="Cambria Math" w:hAnsi="Cambria Math" w:cstheme="minorHAnsi"/>
                        <w:i/>
                        <w:color w:val="000000" w:themeColor="text1"/>
                      </w:rPr>
                    </w:del>
                  </m:ctrlPr>
                </m:sSubPr>
                <m:e>
                  <m:r>
                    <w:del w:id="76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η</m:t>
                    </w:del>
                  </m:r>
                </m:e>
                <m:sub>
                  <m:r>
                    <w:del w:id="77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x,24</m:t>
                    </w:del>
                  </m:r>
                </m:sub>
              </m:sSub>
              <m:r>
                <w:del w:id="78" w:author="Autor">
                  <w:rPr>
                    <w:rFonts w:ascii="Cambria Math" w:hAnsi="Cambria Math" w:cstheme="minorHAnsi"/>
                    <w:color w:val="000000" w:themeColor="text1"/>
                  </w:rPr>
                  <m:t>+0,25∙</m:t>
                </w:del>
              </m:r>
              <m:sSub>
                <m:sSubPr>
                  <m:ctrlPr>
                    <w:del w:id="79" w:author="Autor">
                      <w:rPr>
                        <w:rFonts w:ascii="Cambria Math" w:hAnsi="Cambria Math" w:cstheme="minorHAnsi"/>
                        <w:i/>
                        <w:color w:val="000000" w:themeColor="text1"/>
                      </w:rPr>
                    </w:del>
                  </m:ctrlPr>
                </m:sSubPr>
                <m:e>
                  <m:r>
                    <w:del w:id="80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η</m:t>
                    </w:del>
                  </m:r>
                </m:e>
                <m:sub>
                  <m:r>
                    <w:del w:id="81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x,28</m:t>
                    </w:del>
                  </m:r>
                </m:sub>
              </m:sSub>
            </m:oMath>
            <w:del w:id="82" w:author="Autor">
              <w:r w:rsidR="00B93C9A" w:rsidRPr="00486BF2" w:rsidDel="00BA6A1E">
                <w:rPr>
                  <w:rFonts w:asciiTheme="minorHAnsi" w:hAnsiTheme="minorHAnsi" w:cstheme="minorHAnsi"/>
                  <w:color w:val="000000" w:themeColor="text1"/>
                </w:rPr>
                <w:delText xml:space="preserve"> </w:delText>
              </w:r>
            </w:del>
          </w:p>
          <w:p w14:paraId="453A4CE4" w14:textId="629C5F79" w:rsidR="00BA6A1E" w:rsidRDefault="00BA6A1E" w:rsidP="376B50F3">
            <w:pPr>
              <w:rPr>
                <w:ins w:id="83" w:author="Autor"/>
                <w:rFonts w:asciiTheme="minorHAnsi" w:hAnsiTheme="minorHAnsi" w:cstheme="minorHAnsi"/>
                <w:color w:val="000000" w:themeColor="text1"/>
              </w:rPr>
            </w:pPr>
            <m:oMathPara>
              <m:oMath>
                <m:r>
                  <w:ins w:id="84" w:author="Autor">
                    <w:rPr>
                      <w:rFonts w:ascii="Cambria Math" w:hAnsi="Cambria Math" w:cstheme="minorHAnsi"/>
                      <w:color w:val="000000" w:themeColor="text1"/>
                    </w:rPr>
                    <m:t>X=0,5∙</m:t>
                  </w:ins>
                </m:r>
                <m:sSub>
                  <m:sSubPr>
                    <m:ctrlPr>
                      <w:ins w:id="85" w:author="Autor"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w:ins>
                    </m:ctrlPr>
                  </m:sSubPr>
                  <m:e>
                    <m:r>
                      <w:ins w:id="86" w:author="Autor">
                        <w:rPr>
                          <w:rFonts w:ascii="Cambria Math" w:hAnsi="Cambria Math" w:cstheme="minorHAnsi"/>
                          <w:color w:val="000000" w:themeColor="text1"/>
                        </w:rPr>
                        <m:t>x</m:t>
                      </w:ins>
                    </m:r>
                  </m:e>
                  <m:sub>
                    <m:r>
                      <w:ins w:id="87" w:author="Autor">
                        <w:rPr>
                          <w:rFonts w:ascii="Cambria Math" w:hAnsi="Cambria Math" w:cstheme="minorHAnsi"/>
                          <w:color w:val="000000" w:themeColor="text1"/>
                        </w:rPr>
                        <m:t>-15</m:t>
                      </w:ins>
                    </m:r>
                  </m:sub>
                </m:sSub>
                <m:r>
                  <w:ins w:id="88" w:author="Autor">
                    <w:rPr>
                      <w:rFonts w:ascii="Cambria Math" w:hAnsi="Cambria Math" w:cstheme="minorHAnsi"/>
                      <w:color w:val="000000" w:themeColor="text1"/>
                    </w:rPr>
                    <m:t>+0,3∙</m:t>
                  </w:ins>
                </m:r>
                <m:sSub>
                  <m:sSubPr>
                    <m:ctrlPr>
                      <w:ins w:id="89" w:author="Autor"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w:ins>
                    </m:ctrlPr>
                  </m:sSubPr>
                  <m:e>
                    <m:r>
                      <w:ins w:id="90" w:author="Autor">
                        <w:rPr>
                          <w:rFonts w:ascii="Cambria Math" w:hAnsi="Cambria Math" w:cstheme="minorHAnsi"/>
                          <w:color w:val="000000" w:themeColor="text1"/>
                        </w:rPr>
                        <m:t>x</m:t>
                      </w:ins>
                    </m:r>
                  </m:e>
                  <m:sub>
                    <m:r>
                      <w:ins w:id="91" w:author="Autor">
                        <w:rPr>
                          <w:rFonts w:ascii="Cambria Math" w:hAnsi="Cambria Math" w:cstheme="minorHAnsi"/>
                          <w:color w:val="000000" w:themeColor="text1"/>
                        </w:rPr>
                        <m:t>-7</m:t>
                      </w:ins>
                    </m:r>
                  </m:sub>
                </m:sSub>
                <m:r>
                  <w:ins w:id="92" w:author="Autor">
                    <w:rPr>
                      <w:rFonts w:ascii="Cambria Math" w:hAnsi="Cambria Math" w:cstheme="minorHAnsi"/>
                      <w:color w:val="000000" w:themeColor="text1"/>
                    </w:rPr>
                    <m:t>+0,2∙</m:t>
                  </w:ins>
                </m:r>
                <m:sSub>
                  <m:sSubPr>
                    <m:ctrlPr>
                      <w:ins w:id="93" w:author="Autor"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w:ins>
                    </m:ctrlPr>
                  </m:sSubPr>
                  <m:e>
                    <m:r>
                      <w:ins w:id="94" w:author="Autor">
                        <w:rPr>
                          <w:rFonts w:ascii="Cambria Math" w:hAnsi="Cambria Math" w:cstheme="minorHAnsi"/>
                          <w:color w:val="000000" w:themeColor="text1"/>
                        </w:rPr>
                        <m:t>x</m:t>
                      </w:ins>
                    </m:r>
                  </m:e>
                  <m:sub>
                    <m:r>
                      <w:ins w:id="95" w:author="Autor">
                        <w:rPr>
                          <w:rFonts w:ascii="Cambria Math" w:hAnsi="Cambria Math" w:cstheme="minorHAnsi"/>
                          <w:color w:val="000000" w:themeColor="text1"/>
                        </w:rPr>
                        <m:t>7</m:t>
                      </w:ins>
                    </m:r>
                  </m:sub>
                </m:sSub>
              </m:oMath>
            </m:oMathPara>
          </w:p>
          <w:p w14:paraId="67BBFADD" w14:textId="2A742849" w:rsidR="00B01066" w:rsidRPr="00486BF2" w:rsidRDefault="1B14DCD0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3193E04E" w14:textId="77777777" w:rsidR="00B01066" w:rsidRPr="00486BF2" w:rsidRDefault="00B01066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70B84453" w14:textId="167765C0" w:rsidR="00B93C9A" w:rsidRPr="00BA6A1E" w:rsidRDefault="00BA6A1E" w:rsidP="35EB4558">
            <w:pPr>
              <w:rPr>
                <w:rFonts w:asciiTheme="minorHAnsi" w:hAnsiTheme="minorHAnsi" w:cstheme="minorBidi"/>
                <w:color w:val="000000" w:themeColor="text1"/>
              </w:rPr>
            </w:pPr>
            <w:ins w:id="96" w:author="Autor">
              <w:r w:rsidRPr="00857454">
                <w:rPr>
                  <w:rFonts w:asciiTheme="minorHAnsi" w:hAnsiTheme="minorHAnsi" w:cstheme="minorBidi"/>
                  <w:color w:val="000000" w:themeColor="text1"/>
                  <w:rPrChange w:id="97" w:author="Autor">
                    <w:rPr>
                      <w:rFonts w:asciiTheme="minorHAnsi" w:hAnsiTheme="minorHAnsi" w:cstheme="minorBidi"/>
                      <w:color w:val="000000" w:themeColor="text1"/>
                      <w:vertAlign w:val="subscript"/>
                    </w:rPr>
                  </w:rPrChange>
                </w:rPr>
                <w:t>X</w:t>
              </w:r>
            </w:ins>
            <w:del w:id="98" w:author="Autor">
              <w:r w:rsidR="29CB031A" w:rsidRPr="00BA6A1E" w:rsidDel="00BA6A1E">
                <w:rPr>
                  <w:rFonts w:asciiTheme="minorHAnsi" w:hAnsiTheme="minorHAnsi" w:cstheme="minorBidi"/>
                  <w:color w:val="000000" w:themeColor="text1"/>
                </w:rPr>
                <w:delText>η</w:delText>
              </w:r>
              <w:r w:rsidR="29CB031A" w:rsidRPr="00BA6A1E" w:rsidDel="00BA6A1E">
                <w:rPr>
                  <w:rFonts w:asciiTheme="minorHAnsi" w:hAnsiTheme="minorHAnsi" w:cstheme="minorBidi"/>
                  <w:color w:val="000000" w:themeColor="text1"/>
                  <w:vertAlign w:val="subscript"/>
                </w:rPr>
                <w:delText>x</w:delText>
              </w:r>
            </w:del>
            <w:r w:rsidR="29CB031A" w:rsidRPr="00BA6A1E">
              <w:rPr>
                <w:rFonts w:asciiTheme="minorHAnsi" w:hAnsiTheme="minorHAnsi" w:cstheme="minorBidi"/>
                <w:color w:val="000000" w:themeColor="text1"/>
                <w:vertAlign w:val="subscript"/>
              </w:rPr>
              <w:t xml:space="preserve"> </w:t>
            </w:r>
            <w:r w:rsidR="29CB031A" w:rsidRPr="00BA6A1E">
              <w:rPr>
                <w:rFonts w:asciiTheme="minorHAnsi" w:hAnsiTheme="minorHAnsi" w:cstheme="minorBidi"/>
                <w:color w:val="000000" w:themeColor="text1"/>
              </w:rPr>
              <w:t xml:space="preserve">– </w:t>
            </w:r>
            <w:del w:id="99" w:author="Autor">
              <w:r w:rsidR="29CB031A" w:rsidRPr="00BA6A1E" w:rsidDel="00BA6A1E">
                <w:rPr>
                  <w:rFonts w:asciiTheme="minorHAnsi" w:hAnsiTheme="minorHAnsi" w:cstheme="minorBidi"/>
                  <w:color w:val="000000" w:themeColor="text1"/>
                </w:rPr>
                <w:delText>całkowity odzysku wilgoci</w:delText>
              </w:r>
            </w:del>
            <w:ins w:id="100" w:author="Autor">
              <w:r>
                <w:rPr>
                  <w:rFonts w:asciiTheme="minorHAnsi" w:hAnsiTheme="minorHAnsi" w:cstheme="minorBidi"/>
                  <w:color w:val="000000" w:themeColor="text1"/>
                </w:rPr>
                <w:t>wilgotność powietrza nawiewanego</w:t>
              </w:r>
            </w:ins>
            <w:r w:rsidR="29CB031A" w:rsidRPr="00BA6A1E">
              <w:rPr>
                <w:rFonts w:asciiTheme="minorHAnsi" w:hAnsiTheme="minorHAnsi" w:cstheme="minorBidi"/>
                <w:color w:val="000000" w:themeColor="text1"/>
              </w:rPr>
              <w:t xml:space="preserve">, %, </w:t>
            </w:r>
          </w:p>
          <w:p w14:paraId="682224E1" w14:textId="7149E9C1" w:rsidR="00B93C9A" w:rsidRPr="00BA6A1E" w:rsidRDefault="29CB031A" w:rsidP="35EB4558">
            <w:pPr>
              <w:jc w:val="both"/>
              <w:rPr>
                <w:rFonts w:asciiTheme="minorHAnsi" w:hAnsiTheme="minorHAnsi" w:cstheme="minorBidi"/>
                <w:color w:val="000000" w:themeColor="text1"/>
                <w:vertAlign w:val="subscript"/>
              </w:rPr>
            </w:pPr>
            <w:del w:id="101" w:author="Autor">
              <w:r w:rsidRPr="00BA6A1E" w:rsidDel="00BA6A1E">
                <w:rPr>
                  <w:rFonts w:asciiTheme="minorHAnsi" w:hAnsiTheme="minorHAnsi" w:cstheme="minorBidi"/>
                  <w:color w:val="000000" w:themeColor="text1"/>
                </w:rPr>
                <w:delText>η</w:delText>
              </w:r>
            </w:del>
            <w:r w:rsidRPr="00857454">
              <w:rPr>
                <w:rFonts w:asciiTheme="minorHAnsi" w:hAnsiTheme="minorHAnsi" w:cstheme="minorBidi"/>
                <w:color w:val="000000" w:themeColor="text1"/>
                <w:rPrChange w:id="102" w:author="Autor">
                  <w:rPr>
                    <w:rFonts w:asciiTheme="minorHAnsi" w:hAnsiTheme="minorHAnsi" w:cstheme="minorBidi"/>
                    <w:color w:val="000000" w:themeColor="text1"/>
                    <w:vertAlign w:val="subscript"/>
                  </w:rPr>
                </w:rPrChange>
              </w:rPr>
              <w:t>x</w:t>
            </w:r>
            <w:del w:id="103" w:author="Autor">
              <w:r w:rsidRPr="00BA6A1E" w:rsidDel="00BA6A1E">
                <w:rPr>
                  <w:rFonts w:asciiTheme="minorHAnsi" w:hAnsiTheme="minorHAnsi" w:cstheme="minorBidi"/>
                  <w:color w:val="000000" w:themeColor="text1"/>
                  <w:vertAlign w:val="subscript"/>
                </w:rPr>
                <w:delText>,</w:delText>
              </w:r>
            </w:del>
            <w:r w:rsidRPr="00BA6A1E">
              <w:rPr>
                <w:rFonts w:asciiTheme="minorHAnsi" w:hAnsiTheme="minorHAnsi" w:cstheme="minorBidi"/>
                <w:color w:val="000000" w:themeColor="text1"/>
                <w:vertAlign w:val="subscript"/>
              </w:rPr>
              <w:t xml:space="preserve">-15 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>– zmierzon</w:t>
            </w:r>
            <w:ins w:id="104" w:author="Autor">
              <w:r w:rsidR="006D3032">
                <w:rPr>
                  <w:rFonts w:asciiTheme="minorHAnsi" w:hAnsiTheme="minorHAnsi" w:cstheme="minorBidi"/>
                  <w:color w:val="000000" w:themeColor="text1"/>
                </w:rPr>
                <w:t>a</w:t>
              </w:r>
            </w:ins>
            <w:del w:id="105" w:author="Autor">
              <w:r w:rsidRPr="00BA6A1E" w:rsidDel="006D3032">
                <w:rPr>
                  <w:rFonts w:asciiTheme="minorHAnsi" w:hAnsiTheme="minorHAnsi" w:cstheme="minorBidi"/>
                  <w:color w:val="000000" w:themeColor="text1"/>
                </w:rPr>
                <w:delText>y</w:delText>
              </w:r>
            </w:del>
            <w:r w:rsidRPr="00BA6A1E">
              <w:rPr>
                <w:rFonts w:asciiTheme="minorHAnsi" w:hAnsiTheme="minorHAnsi" w:cstheme="minorBidi"/>
                <w:color w:val="000000" w:themeColor="text1"/>
              </w:rPr>
              <w:t xml:space="preserve"> w warunkach ustabilizowanych, średni</w:t>
            </w:r>
            <w:ins w:id="106" w:author="Autor">
              <w:r w:rsidR="006D3032">
                <w:rPr>
                  <w:rFonts w:asciiTheme="minorHAnsi" w:hAnsiTheme="minorHAnsi" w:cstheme="minorBidi"/>
                  <w:color w:val="000000" w:themeColor="text1"/>
                </w:rPr>
                <w:t xml:space="preserve">a zmiana zawartości wilgoci w powietrzu nawiewanym względem zawartości wilgoci w powietrzu usuwanym </w:t>
              </w:r>
            </w:ins>
            <w:del w:id="107" w:author="Autor">
              <w:r w:rsidRPr="00BA6A1E" w:rsidDel="006D3032">
                <w:rPr>
                  <w:rFonts w:asciiTheme="minorHAnsi" w:hAnsiTheme="minorHAnsi" w:cstheme="minorBidi"/>
                  <w:color w:val="000000" w:themeColor="text1"/>
                </w:rPr>
                <w:delText xml:space="preserve"> </w:delText>
              </w:r>
              <w:r w:rsidRPr="00BA6A1E" w:rsidDel="00BA6A1E">
                <w:rPr>
                  <w:rFonts w:asciiTheme="minorHAnsi" w:hAnsiTheme="minorHAnsi" w:cstheme="minorBidi"/>
                  <w:color w:val="000000" w:themeColor="text1"/>
                </w:rPr>
                <w:delText xml:space="preserve">współczynnik </w:delText>
              </w:r>
            </w:del>
            <w:ins w:id="108" w:author="Autor">
              <w:r w:rsidR="00BA6A1E">
                <w:rPr>
                  <w:rFonts w:asciiTheme="minorHAnsi" w:hAnsiTheme="minorHAnsi" w:cstheme="minorBidi"/>
                  <w:color w:val="000000" w:themeColor="text1"/>
                </w:rPr>
                <w:t xml:space="preserve"> </w:t>
              </w:r>
            </w:ins>
            <w:del w:id="109" w:author="Autor">
              <w:r w:rsidRPr="00BA6A1E" w:rsidDel="00BA6A1E">
                <w:rPr>
                  <w:rFonts w:asciiTheme="minorHAnsi" w:hAnsiTheme="minorHAnsi" w:cstheme="minorBidi"/>
                  <w:color w:val="000000" w:themeColor="text1"/>
                </w:rPr>
                <w:delText>sprawności entalpicznej</w:delText>
              </w:r>
              <w:r w:rsidRPr="00BA6A1E" w:rsidDel="006D3032">
                <w:rPr>
                  <w:rFonts w:asciiTheme="minorHAnsi" w:hAnsiTheme="minorHAnsi" w:cstheme="minorBidi"/>
                  <w:color w:val="000000" w:themeColor="text1"/>
                </w:rPr>
                <w:delText>,</w:delText>
              </w:r>
            </w:del>
            <w:r w:rsidRPr="00BA6A1E">
              <w:rPr>
                <w:rFonts w:asciiTheme="minorHAnsi" w:hAnsiTheme="minorHAnsi" w:cstheme="minorBidi"/>
                <w:color w:val="000000" w:themeColor="text1"/>
              </w:rPr>
              <w:t xml:space="preserve"> dla temperatury powietrza zewnętrznego θ</w:t>
            </w:r>
            <w:r w:rsidRPr="00BA6A1E">
              <w:rPr>
                <w:rFonts w:asciiTheme="minorHAnsi" w:hAnsiTheme="minorHAnsi" w:cstheme="minorBidi"/>
                <w:color w:val="000000" w:themeColor="text1"/>
                <w:vertAlign w:val="subscript"/>
              </w:rPr>
              <w:t>21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>=-15</w:t>
            </w:r>
            <w:r w:rsidRPr="00BA6A1E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>C oraz rH</w:t>
            </w:r>
            <w:r w:rsidRPr="00BA6A1E">
              <w:rPr>
                <w:rFonts w:asciiTheme="minorHAnsi" w:hAnsiTheme="minorHAnsi" w:cstheme="minorBidi"/>
                <w:color w:val="000000" w:themeColor="text1"/>
                <w:vertAlign w:val="subscript"/>
              </w:rPr>
              <w:t>21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 xml:space="preserve"> typowej dla parametrów powietrza zewnętrznego.</w:t>
            </w:r>
          </w:p>
          <w:p w14:paraId="00EDA7FB" w14:textId="0F87B171" w:rsidR="00B93C9A" w:rsidRPr="00BA6A1E" w:rsidRDefault="29CB031A" w:rsidP="35EB4558">
            <w:pPr>
              <w:jc w:val="both"/>
              <w:rPr>
                <w:rFonts w:asciiTheme="minorHAnsi" w:hAnsiTheme="minorHAnsi" w:cstheme="minorBidi"/>
                <w:color w:val="000000" w:themeColor="text1"/>
              </w:rPr>
            </w:pPr>
            <w:del w:id="110" w:author="Autor">
              <w:r w:rsidRPr="00BA6A1E" w:rsidDel="00BA6A1E">
                <w:rPr>
                  <w:rFonts w:asciiTheme="minorHAnsi" w:hAnsiTheme="minorHAnsi" w:cstheme="minorBidi"/>
                  <w:color w:val="000000" w:themeColor="text1"/>
                </w:rPr>
                <w:delText>η</w:delText>
              </w:r>
            </w:del>
            <w:r w:rsidRPr="00857454">
              <w:rPr>
                <w:rFonts w:asciiTheme="minorHAnsi" w:hAnsiTheme="minorHAnsi" w:cstheme="minorBidi"/>
                <w:color w:val="000000" w:themeColor="text1"/>
                <w:rPrChange w:id="111" w:author="Autor">
                  <w:rPr>
                    <w:rFonts w:asciiTheme="minorHAnsi" w:hAnsiTheme="minorHAnsi" w:cstheme="minorBidi"/>
                    <w:color w:val="000000" w:themeColor="text1"/>
                    <w:vertAlign w:val="subscript"/>
                  </w:rPr>
                </w:rPrChange>
              </w:rPr>
              <w:t>x</w:t>
            </w:r>
            <w:del w:id="112" w:author="Autor">
              <w:r w:rsidRPr="00BA6A1E" w:rsidDel="00BA6A1E">
                <w:rPr>
                  <w:rFonts w:asciiTheme="minorHAnsi" w:hAnsiTheme="minorHAnsi" w:cstheme="minorBidi"/>
                  <w:color w:val="000000" w:themeColor="text1"/>
                  <w:vertAlign w:val="subscript"/>
                </w:rPr>
                <w:delText>,</w:delText>
              </w:r>
            </w:del>
            <w:r w:rsidRPr="00BA6A1E">
              <w:rPr>
                <w:rFonts w:asciiTheme="minorHAnsi" w:hAnsiTheme="minorHAnsi" w:cstheme="minorBidi"/>
                <w:color w:val="000000" w:themeColor="text1"/>
                <w:vertAlign w:val="subscript"/>
              </w:rPr>
              <w:t xml:space="preserve">-7 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>– zmierzon</w:t>
            </w:r>
            <w:ins w:id="113" w:author="Autor">
              <w:r w:rsidR="006D3032">
                <w:rPr>
                  <w:rFonts w:asciiTheme="minorHAnsi" w:hAnsiTheme="minorHAnsi" w:cstheme="minorBidi"/>
                  <w:color w:val="000000" w:themeColor="text1"/>
                </w:rPr>
                <w:t>a</w:t>
              </w:r>
            </w:ins>
            <w:del w:id="114" w:author="Autor">
              <w:r w:rsidRPr="00BA6A1E" w:rsidDel="006D3032">
                <w:rPr>
                  <w:rFonts w:asciiTheme="minorHAnsi" w:hAnsiTheme="minorHAnsi" w:cstheme="minorBidi"/>
                  <w:color w:val="000000" w:themeColor="text1"/>
                </w:rPr>
                <w:delText>y</w:delText>
              </w:r>
            </w:del>
            <w:r w:rsidRPr="00BA6A1E">
              <w:rPr>
                <w:rFonts w:asciiTheme="minorHAnsi" w:hAnsiTheme="minorHAnsi" w:cstheme="minorBidi"/>
                <w:color w:val="000000" w:themeColor="text1"/>
              </w:rPr>
              <w:t xml:space="preserve"> w warunkach ustabilizowanych, średni</w:t>
            </w:r>
            <w:ins w:id="115" w:author="Autor">
              <w:r w:rsidR="006D3032">
                <w:rPr>
                  <w:rFonts w:asciiTheme="minorHAnsi" w:hAnsiTheme="minorHAnsi" w:cstheme="minorBidi"/>
                  <w:color w:val="000000" w:themeColor="text1"/>
                </w:rPr>
                <w:t>a</w:t>
              </w:r>
            </w:ins>
            <w:r w:rsidRPr="00BA6A1E">
              <w:rPr>
                <w:rFonts w:asciiTheme="minorHAnsi" w:hAnsiTheme="minorHAnsi" w:cstheme="minorBidi"/>
                <w:color w:val="000000" w:themeColor="text1"/>
              </w:rPr>
              <w:t xml:space="preserve"> </w:t>
            </w:r>
            <w:ins w:id="116" w:author="Autor">
              <w:r w:rsidR="006D3032">
                <w:rPr>
                  <w:rFonts w:asciiTheme="minorHAnsi" w:hAnsiTheme="minorHAnsi" w:cstheme="minorBidi"/>
                  <w:color w:val="000000" w:themeColor="text1"/>
                </w:rPr>
                <w:t xml:space="preserve">zmiana zawartości wilgoci w powietrzu nawiewanym względem zawartości wilgoci w powietrzu usuwanym </w:t>
              </w:r>
            </w:ins>
            <w:del w:id="117" w:author="Autor">
              <w:r w:rsidRPr="00BA6A1E" w:rsidDel="006D3032">
                <w:rPr>
                  <w:rFonts w:asciiTheme="minorHAnsi" w:hAnsiTheme="minorHAnsi" w:cstheme="minorBidi"/>
                  <w:color w:val="000000" w:themeColor="text1"/>
                </w:rPr>
                <w:delText xml:space="preserve">współczynnik sprawności entalpicznej, </w:delText>
              </w:r>
            </w:del>
            <w:r w:rsidRPr="00BA6A1E">
              <w:rPr>
                <w:rFonts w:asciiTheme="minorHAnsi" w:hAnsiTheme="minorHAnsi" w:cstheme="minorBidi"/>
                <w:color w:val="000000" w:themeColor="text1"/>
              </w:rPr>
              <w:t xml:space="preserve">dla temperatury </w:t>
            </w:r>
            <w:ins w:id="118" w:author="Autor">
              <w:r w:rsidR="006D3032">
                <w:rPr>
                  <w:rFonts w:asciiTheme="minorHAnsi" w:hAnsiTheme="minorHAnsi" w:cstheme="minorBidi"/>
                  <w:color w:val="000000" w:themeColor="text1"/>
                </w:rPr>
                <w:t xml:space="preserve">powietrza </w:t>
              </w:r>
            </w:ins>
            <w:r w:rsidRPr="00BA6A1E">
              <w:rPr>
                <w:rFonts w:asciiTheme="minorHAnsi" w:hAnsiTheme="minorHAnsi" w:cstheme="minorBidi"/>
                <w:color w:val="000000" w:themeColor="text1"/>
              </w:rPr>
              <w:t>zewnętrznego θ</w:t>
            </w:r>
            <w:r w:rsidRPr="00BA6A1E">
              <w:rPr>
                <w:rFonts w:asciiTheme="minorHAnsi" w:hAnsiTheme="minorHAnsi" w:cstheme="minorBidi"/>
                <w:color w:val="000000" w:themeColor="text1"/>
                <w:vertAlign w:val="subscript"/>
              </w:rPr>
              <w:t>21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>=-7</w:t>
            </w:r>
            <w:r w:rsidRPr="00BA6A1E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>C</w:t>
            </w:r>
            <w:del w:id="119" w:author="Autor">
              <w:r w:rsidRPr="00BA6A1E" w:rsidDel="006D3032">
                <w:rPr>
                  <w:rFonts w:asciiTheme="minorHAnsi" w:hAnsiTheme="minorHAnsi" w:cstheme="minorBidi"/>
                  <w:color w:val="000000" w:themeColor="text1"/>
                </w:rPr>
                <w:delText>, 15</w:delText>
              </w:r>
              <w:r w:rsidRPr="00BA6A1E" w:rsidDel="006D3032">
                <w:rPr>
                  <w:rFonts w:asciiTheme="minorHAnsi" w:hAnsiTheme="minorHAnsi" w:cstheme="minorBidi"/>
                  <w:color w:val="000000" w:themeColor="text1"/>
                  <w:vertAlign w:val="superscript"/>
                </w:rPr>
                <w:delText>o</w:delText>
              </w:r>
              <w:r w:rsidRPr="00BA6A1E" w:rsidDel="006D3032">
                <w:rPr>
                  <w:rFonts w:asciiTheme="minorHAnsi" w:hAnsiTheme="minorHAnsi" w:cstheme="minorBidi"/>
                  <w:color w:val="000000" w:themeColor="text1"/>
                </w:rPr>
                <w:delText xml:space="preserve">C </w:delText>
              </w:r>
            </w:del>
            <w:r w:rsidRPr="00BA6A1E">
              <w:rPr>
                <w:rFonts w:asciiTheme="minorHAnsi" w:hAnsiTheme="minorHAnsi" w:cstheme="minorBidi"/>
                <w:color w:val="000000" w:themeColor="text1"/>
              </w:rPr>
              <w:t>oraz rH</w:t>
            </w:r>
            <w:r w:rsidRPr="00BA6A1E">
              <w:rPr>
                <w:rFonts w:asciiTheme="minorHAnsi" w:hAnsiTheme="minorHAnsi" w:cstheme="minorBidi"/>
                <w:color w:val="000000" w:themeColor="text1"/>
                <w:vertAlign w:val="subscript"/>
              </w:rPr>
              <w:t>21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 xml:space="preserve"> typowej dla parametrów powietrza zewnętrznego.</w:t>
            </w:r>
          </w:p>
          <w:p w14:paraId="3851EC4D" w14:textId="0B4C0870" w:rsidR="00B93C9A" w:rsidRPr="00BA6A1E" w:rsidRDefault="29CB031A" w:rsidP="35EB4558">
            <w:pPr>
              <w:jc w:val="both"/>
              <w:rPr>
                <w:rFonts w:asciiTheme="minorHAnsi" w:hAnsiTheme="minorHAnsi" w:cstheme="minorBidi"/>
                <w:color w:val="000000" w:themeColor="text1"/>
                <w:vertAlign w:val="subscript"/>
              </w:rPr>
            </w:pPr>
            <w:del w:id="120" w:author="Autor">
              <w:r w:rsidRPr="00BA6A1E" w:rsidDel="00BA6A1E">
                <w:rPr>
                  <w:rFonts w:asciiTheme="minorHAnsi" w:hAnsiTheme="minorHAnsi" w:cstheme="minorBidi"/>
                  <w:color w:val="000000" w:themeColor="text1"/>
                </w:rPr>
                <w:delText>η</w:delText>
              </w:r>
            </w:del>
            <w:r w:rsidRPr="00857454">
              <w:rPr>
                <w:rFonts w:asciiTheme="minorHAnsi" w:hAnsiTheme="minorHAnsi" w:cstheme="minorBidi"/>
                <w:color w:val="000000" w:themeColor="text1"/>
                <w:rPrChange w:id="121" w:author="Autor">
                  <w:rPr>
                    <w:rFonts w:asciiTheme="minorHAnsi" w:hAnsiTheme="minorHAnsi" w:cstheme="minorBidi"/>
                    <w:color w:val="000000" w:themeColor="text1"/>
                    <w:vertAlign w:val="subscript"/>
                  </w:rPr>
                </w:rPrChange>
              </w:rPr>
              <w:t>x</w:t>
            </w:r>
            <w:del w:id="122" w:author="Autor">
              <w:r w:rsidRPr="00BA6A1E" w:rsidDel="00BA6A1E">
                <w:rPr>
                  <w:rFonts w:asciiTheme="minorHAnsi" w:hAnsiTheme="minorHAnsi" w:cstheme="minorBidi"/>
                  <w:color w:val="000000" w:themeColor="text1"/>
                  <w:vertAlign w:val="subscript"/>
                </w:rPr>
                <w:delText>,</w:delText>
              </w:r>
            </w:del>
            <w:r w:rsidRPr="00BA6A1E">
              <w:rPr>
                <w:rFonts w:asciiTheme="minorHAnsi" w:hAnsiTheme="minorHAnsi" w:cstheme="minorBidi"/>
                <w:color w:val="000000" w:themeColor="text1"/>
                <w:vertAlign w:val="subscript"/>
              </w:rPr>
              <w:t xml:space="preserve">7 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>– zmierzon</w:t>
            </w:r>
            <w:ins w:id="123" w:author="Autor">
              <w:r w:rsidR="006D3032">
                <w:rPr>
                  <w:rFonts w:asciiTheme="minorHAnsi" w:hAnsiTheme="minorHAnsi" w:cstheme="minorBidi"/>
                  <w:color w:val="000000" w:themeColor="text1"/>
                </w:rPr>
                <w:t>a</w:t>
              </w:r>
            </w:ins>
            <w:del w:id="124" w:author="Autor">
              <w:r w:rsidRPr="00BA6A1E" w:rsidDel="006D3032">
                <w:rPr>
                  <w:rFonts w:asciiTheme="minorHAnsi" w:hAnsiTheme="minorHAnsi" w:cstheme="minorBidi"/>
                  <w:color w:val="000000" w:themeColor="text1"/>
                </w:rPr>
                <w:delText>y</w:delText>
              </w:r>
            </w:del>
            <w:r w:rsidRPr="00BA6A1E">
              <w:rPr>
                <w:rFonts w:asciiTheme="minorHAnsi" w:hAnsiTheme="minorHAnsi" w:cstheme="minorBidi"/>
                <w:color w:val="000000" w:themeColor="text1"/>
              </w:rPr>
              <w:t xml:space="preserve"> w warunkach ustabilizowanych, średni</w:t>
            </w:r>
            <w:ins w:id="125" w:author="Autor">
              <w:r w:rsidR="006D3032">
                <w:rPr>
                  <w:rFonts w:asciiTheme="minorHAnsi" w:hAnsiTheme="minorHAnsi" w:cstheme="minorBidi"/>
                  <w:color w:val="000000" w:themeColor="text1"/>
                </w:rPr>
                <w:t>a</w:t>
              </w:r>
            </w:ins>
            <w:r w:rsidRPr="00BA6A1E">
              <w:rPr>
                <w:rFonts w:asciiTheme="minorHAnsi" w:hAnsiTheme="minorHAnsi" w:cstheme="minorBidi"/>
                <w:color w:val="000000" w:themeColor="text1"/>
              </w:rPr>
              <w:t xml:space="preserve"> </w:t>
            </w:r>
            <w:ins w:id="126" w:author="Autor">
              <w:r w:rsidR="006D3032">
                <w:rPr>
                  <w:rFonts w:asciiTheme="minorHAnsi" w:hAnsiTheme="minorHAnsi" w:cstheme="minorBidi"/>
                  <w:color w:val="000000" w:themeColor="text1"/>
                </w:rPr>
                <w:t xml:space="preserve">zmiana zawartości wilgoci w powietrzu nawiewanym względem zawartości wilgoci w powietrzu usuwanym </w:t>
              </w:r>
            </w:ins>
            <w:del w:id="127" w:author="Autor">
              <w:r w:rsidRPr="00BA6A1E" w:rsidDel="006D3032">
                <w:rPr>
                  <w:rFonts w:asciiTheme="minorHAnsi" w:hAnsiTheme="minorHAnsi" w:cstheme="minorBidi"/>
                  <w:color w:val="000000" w:themeColor="text1"/>
                </w:rPr>
                <w:delText>współczynnik sprawności entalpicznej,</w:delText>
              </w:r>
            </w:del>
            <w:r w:rsidRPr="00BA6A1E">
              <w:rPr>
                <w:rFonts w:asciiTheme="minorHAnsi" w:hAnsiTheme="minorHAnsi" w:cstheme="minorBidi"/>
                <w:color w:val="000000" w:themeColor="text1"/>
              </w:rPr>
              <w:t xml:space="preserve"> dla temperatury powietrza zewnętrznego θ</w:t>
            </w:r>
            <w:r w:rsidRPr="00BA6A1E">
              <w:rPr>
                <w:rFonts w:asciiTheme="minorHAnsi" w:hAnsiTheme="minorHAnsi" w:cstheme="minorBidi"/>
                <w:color w:val="000000" w:themeColor="text1"/>
                <w:vertAlign w:val="subscript"/>
              </w:rPr>
              <w:t>21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>=7</w:t>
            </w:r>
            <w:r w:rsidRPr="00BA6A1E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>C, oraz rH</w:t>
            </w:r>
            <w:r w:rsidRPr="00BA6A1E">
              <w:rPr>
                <w:rFonts w:asciiTheme="minorHAnsi" w:hAnsiTheme="minorHAnsi" w:cstheme="minorBidi"/>
                <w:color w:val="000000" w:themeColor="text1"/>
                <w:vertAlign w:val="subscript"/>
              </w:rPr>
              <w:t>21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 xml:space="preserve"> typowej dla parametrów powietrza zewnętrznego.</w:t>
            </w:r>
          </w:p>
          <w:p w14:paraId="39E30E94" w14:textId="2518130F" w:rsidR="00B93C9A" w:rsidRPr="00BA6A1E" w:rsidDel="00BA6A1E" w:rsidRDefault="29CB031A" w:rsidP="35EB4558">
            <w:pPr>
              <w:jc w:val="both"/>
              <w:rPr>
                <w:del w:id="128" w:author="Autor"/>
                <w:rFonts w:asciiTheme="minorHAnsi" w:hAnsiTheme="minorHAnsi" w:cstheme="minorBidi"/>
                <w:color w:val="000000" w:themeColor="text1"/>
              </w:rPr>
            </w:pPr>
            <w:del w:id="129" w:author="Autor">
              <w:r w:rsidRPr="00BA6A1E" w:rsidDel="00BA6A1E">
                <w:rPr>
                  <w:rFonts w:asciiTheme="minorHAnsi" w:hAnsiTheme="minorHAnsi" w:cstheme="minorBidi"/>
                  <w:color w:val="000000" w:themeColor="text1"/>
                </w:rPr>
                <w:delText>η</w:delText>
              </w:r>
              <w:r w:rsidRPr="00BA6A1E" w:rsidDel="00BA6A1E">
                <w:rPr>
                  <w:rFonts w:asciiTheme="minorHAnsi" w:hAnsiTheme="minorHAnsi" w:cstheme="minorBidi"/>
                  <w:color w:val="000000" w:themeColor="text1"/>
                  <w:vertAlign w:val="subscript"/>
                </w:rPr>
                <w:delText xml:space="preserve">x,24 </w:delText>
              </w:r>
              <w:r w:rsidRPr="00BA6A1E" w:rsidDel="00BA6A1E">
                <w:rPr>
                  <w:rFonts w:asciiTheme="minorHAnsi" w:hAnsiTheme="minorHAnsi" w:cstheme="minorBidi"/>
                  <w:color w:val="000000" w:themeColor="text1"/>
                </w:rPr>
                <w:delText>– zmierzony w warunkach ustabilizowanych, średni współczynnik sprawności entalpicznej, dla temperatury powietrza zewnętrznego θ</w:delText>
              </w:r>
              <w:r w:rsidRPr="00BA6A1E" w:rsidDel="00BA6A1E">
                <w:rPr>
                  <w:rFonts w:asciiTheme="minorHAnsi" w:hAnsiTheme="minorHAnsi" w:cstheme="minorBidi"/>
                  <w:color w:val="000000" w:themeColor="text1"/>
                  <w:vertAlign w:val="subscript"/>
                </w:rPr>
                <w:delText>21</w:delText>
              </w:r>
              <w:r w:rsidRPr="00BA6A1E" w:rsidDel="00BA6A1E">
                <w:rPr>
                  <w:rFonts w:asciiTheme="minorHAnsi" w:hAnsiTheme="minorHAnsi" w:cstheme="minorBidi"/>
                  <w:color w:val="000000" w:themeColor="text1"/>
                </w:rPr>
                <w:delText>=24</w:delText>
              </w:r>
              <w:r w:rsidRPr="00BA6A1E" w:rsidDel="00BA6A1E">
                <w:rPr>
                  <w:rFonts w:asciiTheme="minorHAnsi" w:hAnsiTheme="minorHAnsi" w:cstheme="minorBidi"/>
                  <w:color w:val="000000" w:themeColor="text1"/>
                  <w:vertAlign w:val="superscript"/>
                </w:rPr>
                <w:delText>o</w:delText>
              </w:r>
              <w:r w:rsidRPr="00BA6A1E" w:rsidDel="00BA6A1E">
                <w:rPr>
                  <w:rFonts w:asciiTheme="minorHAnsi" w:hAnsiTheme="minorHAnsi" w:cstheme="minorBidi"/>
                  <w:color w:val="000000" w:themeColor="text1"/>
                </w:rPr>
                <w:delText>C, oraz rH</w:delText>
              </w:r>
              <w:r w:rsidRPr="00BA6A1E" w:rsidDel="00BA6A1E">
                <w:rPr>
                  <w:rFonts w:asciiTheme="minorHAnsi" w:hAnsiTheme="minorHAnsi" w:cstheme="minorBidi"/>
                  <w:color w:val="000000" w:themeColor="text1"/>
                  <w:vertAlign w:val="subscript"/>
                </w:rPr>
                <w:delText>21</w:delText>
              </w:r>
              <w:r w:rsidRPr="00BA6A1E" w:rsidDel="00BA6A1E">
                <w:rPr>
                  <w:rFonts w:asciiTheme="minorHAnsi" w:hAnsiTheme="minorHAnsi" w:cstheme="minorBidi"/>
                  <w:color w:val="000000" w:themeColor="text1"/>
                </w:rPr>
                <w:delText xml:space="preserve"> typowej dla parametrów powietrza zewnętrznego.</w:delText>
              </w:r>
            </w:del>
          </w:p>
          <w:p w14:paraId="56B32971" w14:textId="2EFF1D24" w:rsidR="00B93C9A" w:rsidRPr="00BA6A1E" w:rsidRDefault="29CB031A" w:rsidP="35EB4558">
            <w:pPr>
              <w:jc w:val="both"/>
              <w:rPr>
                <w:rFonts w:asciiTheme="minorHAnsi" w:hAnsiTheme="minorHAnsi" w:cstheme="minorBidi"/>
                <w:color w:val="000000" w:themeColor="text1"/>
              </w:rPr>
            </w:pPr>
            <w:del w:id="130" w:author="Autor">
              <w:r w:rsidRPr="00BA6A1E" w:rsidDel="00BA6A1E">
                <w:rPr>
                  <w:rFonts w:asciiTheme="minorHAnsi" w:hAnsiTheme="minorHAnsi" w:cstheme="minorBidi"/>
                  <w:color w:val="000000" w:themeColor="text1"/>
                </w:rPr>
                <w:delText>η</w:delText>
              </w:r>
              <w:r w:rsidRPr="00BA6A1E" w:rsidDel="00BA6A1E">
                <w:rPr>
                  <w:rFonts w:asciiTheme="minorHAnsi" w:hAnsiTheme="minorHAnsi" w:cstheme="minorBidi"/>
                  <w:color w:val="000000" w:themeColor="text1"/>
                  <w:vertAlign w:val="subscript"/>
                </w:rPr>
                <w:delText xml:space="preserve">x,28 </w:delText>
              </w:r>
              <w:r w:rsidRPr="00BA6A1E" w:rsidDel="00BA6A1E">
                <w:rPr>
                  <w:rFonts w:asciiTheme="minorHAnsi" w:hAnsiTheme="minorHAnsi" w:cstheme="minorBidi"/>
                  <w:color w:val="000000" w:themeColor="text1"/>
                </w:rPr>
                <w:delText>– zmierzony w warunkach ustabilizowanych, średni współczynnik sprawności entalpicznej, dla temperatury powietrza zewnętrznego θ</w:delText>
              </w:r>
              <w:r w:rsidRPr="00BA6A1E" w:rsidDel="00BA6A1E">
                <w:rPr>
                  <w:rFonts w:asciiTheme="minorHAnsi" w:hAnsiTheme="minorHAnsi" w:cstheme="minorBidi"/>
                  <w:color w:val="000000" w:themeColor="text1"/>
                  <w:vertAlign w:val="subscript"/>
                </w:rPr>
                <w:delText>21</w:delText>
              </w:r>
              <w:r w:rsidRPr="00BA6A1E" w:rsidDel="00BA6A1E">
                <w:rPr>
                  <w:rFonts w:asciiTheme="minorHAnsi" w:hAnsiTheme="minorHAnsi" w:cstheme="minorBidi"/>
                  <w:color w:val="000000" w:themeColor="text1"/>
                </w:rPr>
                <w:delText>=28</w:delText>
              </w:r>
              <w:r w:rsidRPr="00BA6A1E" w:rsidDel="00BA6A1E">
                <w:rPr>
                  <w:rFonts w:asciiTheme="minorHAnsi" w:hAnsiTheme="minorHAnsi" w:cstheme="minorBidi"/>
                  <w:color w:val="000000" w:themeColor="text1"/>
                  <w:vertAlign w:val="superscript"/>
                </w:rPr>
                <w:delText>o</w:delText>
              </w:r>
              <w:r w:rsidRPr="00BA6A1E" w:rsidDel="00BA6A1E">
                <w:rPr>
                  <w:rFonts w:asciiTheme="minorHAnsi" w:hAnsiTheme="minorHAnsi" w:cstheme="minorBidi"/>
                  <w:color w:val="000000" w:themeColor="text1"/>
                </w:rPr>
                <w:delText>C, oraz rH</w:delText>
              </w:r>
              <w:r w:rsidRPr="00BA6A1E" w:rsidDel="00BA6A1E">
                <w:rPr>
                  <w:rFonts w:asciiTheme="minorHAnsi" w:hAnsiTheme="minorHAnsi" w:cstheme="minorBidi"/>
                  <w:color w:val="000000" w:themeColor="text1"/>
                  <w:vertAlign w:val="subscript"/>
                </w:rPr>
                <w:delText>21</w:delText>
              </w:r>
              <w:r w:rsidRPr="00BA6A1E" w:rsidDel="00BA6A1E">
                <w:rPr>
                  <w:rFonts w:asciiTheme="minorHAnsi" w:hAnsiTheme="minorHAnsi" w:cstheme="minorBidi"/>
                  <w:color w:val="000000" w:themeColor="text1"/>
                </w:rPr>
                <w:delText xml:space="preserve"> typowej dla parametrów powietrza zewnętrznego</w:delText>
              </w:r>
            </w:del>
            <w:r w:rsidRPr="00BA6A1E">
              <w:rPr>
                <w:rFonts w:asciiTheme="minorHAnsi" w:hAnsiTheme="minorHAnsi" w:cstheme="minorBidi"/>
                <w:color w:val="000000" w:themeColor="text1"/>
              </w:rPr>
              <w:t>.</w:t>
            </w:r>
          </w:p>
          <w:p w14:paraId="2AB3E133" w14:textId="1FCD028E" w:rsidR="00CB5CE6" w:rsidRPr="00486BF2" w:rsidRDefault="00B93C9A" w:rsidP="447EFDA5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 w:rsidDel="00B93C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27DFC3F2" w:rsidRPr="00486BF2">
              <w:rPr>
                <w:rFonts w:asciiTheme="minorHAnsi" w:hAnsiTheme="minorHAnsi" w:cstheme="minorHAnsi"/>
                <w:color w:val="000000" w:themeColor="text1"/>
              </w:rPr>
              <w:t>Obliczenia wykonać wg</w:t>
            </w:r>
            <w:r w:rsidR="7F190727" w:rsidRPr="00486BF2">
              <w:rPr>
                <w:rFonts w:asciiTheme="minorHAnsi" w:hAnsiTheme="minorHAnsi" w:cstheme="minorHAnsi"/>
                <w:color w:val="000000" w:themeColor="text1"/>
              </w:rPr>
              <w:t>.:</w:t>
            </w:r>
            <w:r w:rsidR="27DFC3F2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51CE429A" w14:textId="0D88673E" w:rsidR="00CB5CE6" w:rsidRPr="00486BF2" w:rsidRDefault="56442285" w:rsidP="00AD735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3.1 do Załącznika nr 3 – 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 Tok obliczeniowy,</w:t>
            </w:r>
            <w:r w:rsidR="69472DDD" w:rsidRPr="00486BF2">
              <w:rPr>
                <w:rFonts w:asciiTheme="minorHAnsi" w:hAnsiTheme="minorHAnsi" w:cstheme="minorHAnsi"/>
                <w:color w:val="000000" w:themeColor="text1"/>
              </w:rPr>
              <w:t xml:space="preserve"> Rozdział: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19443EA6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del w:id="131" w:author="Autor">
              <w:r w:rsidRPr="00486BF2" w:rsidDel="00BA6A1E">
                <w:rPr>
                  <w:rFonts w:asciiTheme="minorHAnsi" w:hAnsiTheme="minorHAnsi" w:cstheme="minorHAnsi"/>
                  <w:color w:val="000000" w:themeColor="text1"/>
                </w:rPr>
                <w:delText>Odzysk wilgoci</w:delText>
              </w:r>
            </w:del>
            <w:ins w:id="132" w:author="Autor">
              <w:r w:rsidR="00BA6A1E">
                <w:rPr>
                  <w:rFonts w:asciiTheme="minorHAnsi" w:hAnsiTheme="minorHAnsi" w:cstheme="minorHAnsi"/>
                  <w:color w:val="000000" w:themeColor="text1"/>
                </w:rPr>
                <w:t>Wilgotność powietrza nawiewanego</w:t>
              </w:r>
            </w:ins>
            <w:r w:rsidRPr="00486BF2">
              <w:rPr>
                <w:rFonts w:asciiTheme="minorHAnsi" w:hAnsiTheme="minorHAnsi" w:cstheme="minorHAnsi"/>
                <w:color w:val="000000" w:themeColor="text1"/>
              </w:rPr>
              <w:t>. Metoda obliczeń.</w:t>
            </w:r>
            <w:r w:rsidR="7DBF276C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  <w:p w14:paraId="0BD94B1D" w14:textId="0A3E4F8E" w:rsidR="00B01066" w:rsidRPr="00486BF2" w:rsidRDefault="56442285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Załącznika 3.2 do Załącznika nr 3 –</w:t>
            </w:r>
            <w:r w:rsidR="0F96F0CD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43A95DFE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="12B582E8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67071A48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="12B582E8" w:rsidRPr="00486BF2">
              <w:rPr>
                <w:rFonts w:asciiTheme="minorHAnsi" w:hAnsiTheme="minorHAnsi" w:cstheme="minorHAnsi"/>
                <w:color w:val="000000" w:themeColor="text1"/>
              </w:rPr>
              <w:t>7.5</w:t>
            </w:r>
            <w:r w:rsidR="6C40C14B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="12B582E8"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35102" w14:textId="00CF7307" w:rsidR="00B01066" w:rsidRPr="00486BF2" w:rsidRDefault="00B01066" w:rsidP="00B01066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10%</w:t>
            </w:r>
          </w:p>
        </w:tc>
      </w:tr>
      <w:tr w:rsidR="00B01066" w:rsidRPr="00486BF2" w14:paraId="6BFFC9D0" w14:textId="77777777" w:rsidTr="5C86B5E7">
        <w:trPr>
          <w:trHeight w:val="624"/>
          <w:jc w:val="center"/>
        </w:trPr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EA2445" w14:textId="1B1A04C2" w:rsidR="00B01066" w:rsidRPr="00486BF2" w:rsidRDefault="002C44EA" w:rsidP="00B01066">
            <w:pPr>
              <w:pStyle w:val="Normalny1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7</w:t>
            </w:r>
            <w:r w:rsidR="00B01066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.6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7E5278" w14:textId="37334CAC" w:rsidR="00B01066" w:rsidRPr="00486BF2" w:rsidRDefault="27DFC3F2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</w:t>
            </w:r>
            <w:r w:rsidR="46C2E29D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E928D" w14:textId="77777777" w:rsidR="00B01066" w:rsidRPr="00486BF2" w:rsidRDefault="00B01066" w:rsidP="00B01066">
            <w:pPr>
              <w:pStyle w:val="Normalny1"/>
              <w:jc w:val="left"/>
              <w:rPr>
                <w:rFonts w:asciiTheme="minorHAnsi" w:hAnsiTheme="minorHAnsi" w:cstheme="minorHAnsi"/>
                <w:color w:val="000000" w:themeColor="text1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Cs w:val="20"/>
                <w:lang w:eastAsia="pl-PL"/>
              </w:rPr>
              <w:t>Zużycie energii elektrycznej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35C741" w14:textId="419617A2" w:rsidR="00A142DA" w:rsidRPr="00486BF2" w:rsidRDefault="6E2C8DDC" w:rsidP="376B50F3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Zamawiający wymaga, aby Zużycie energii elektrycznej było jak najmniejsze, przy czym nie może być wyższe niż</w:t>
            </w:r>
            <w:r w:rsidR="00696D9C" w:rsidRPr="00486BF2">
              <w:rPr>
                <w:rFonts w:asciiTheme="minorHAnsi" w:hAnsiTheme="minorHAnsi" w:cstheme="minorHAnsi"/>
                <w:lang w:eastAsia="pl-PL"/>
              </w:rPr>
              <w:t xml:space="preserve"> 3680 Wh</w:t>
            </w:r>
            <w:r w:rsidR="05BD4F43" w:rsidRPr="00486BF2">
              <w:rPr>
                <w:rFonts w:asciiTheme="minorHAnsi" w:hAnsiTheme="minorHAnsi" w:cstheme="minorHAnsi"/>
                <w:lang w:eastAsia="pl-PL"/>
              </w:rPr>
              <w:t>,  wyliczon</w:t>
            </w:r>
            <w:r w:rsidR="00331097" w:rsidRPr="00486BF2">
              <w:rPr>
                <w:rFonts w:asciiTheme="minorHAnsi" w:hAnsiTheme="minorHAnsi" w:cstheme="minorHAnsi"/>
                <w:lang w:eastAsia="pl-PL"/>
              </w:rPr>
              <w:t>e</w:t>
            </w:r>
            <w:r w:rsidR="05BD4F43" w:rsidRPr="00486BF2">
              <w:rPr>
                <w:rFonts w:asciiTheme="minorHAnsi" w:hAnsiTheme="minorHAnsi" w:cstheme="minorHAnsi"/>
                <w:lang w:eastAsia="pl-PL"/>
              </w:rPr>
              <w:t xml:space="preserve"> zgodnie z metodyką wskazaną w kolejnej kolumnie.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</w:t>
            </w:r>
          </w:p>
          <w:p w14:paraId="7FA688D5" w14:textId="3D61EF15" w:rsidR="00B01066" w:rsidRPr="00486BF2" w:rsidRDefault="59C7FB1B" w:rsidP="376B50F3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lastRenderedPageBreak/>
              <w:t xml:space="preserve">Wykonawca nie może zadeklarować Zużycia energii </w:t>
            </w:r>
            <w:r w:rsidR="675D303B" w:rsidRPr="00486BF2">
              <w:rPr>
                <w:rFonts w:asciiTheme="minorHAnsi" w:hAnsiTheme="minorHAnsi" w:cstheme="minorHAnsi"/>
                <w:lang w:eastAsia="pl-PL"/>
              </w:rPr>
              <w:t xml:space="preserve">elektrycznej 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wyższej niż wartość wskazana </w:t>
            </w:r>
            <w:r w:rsidR="62E8E305" w:rsidRPr="00486BF2">
              <w:rPr>
                <w:rFonts w:asciiTheme="minorHAnsi" w:hAnsiTheme="minorHAnsi" w:cstheme="minorHAnsi"/>
                <w:lang w:eastAsia="pl-PL"/>
              </w:rPr>
              <w:t>powyżej jako wartość maksymalna.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C44E5" w14:textId="60107FDA" w:rsidR="00B01066" w:rsidRPr="00486BF2" w:rsidRDefault="7CF763E8" w:rsidP="01F7078C">
            <w:pPr>
              <w:jc w:val="both"/>
              <w:rPr>
                <w:rFonts w:asciiTheme="minorHAnsi" w:eastAsia="Times New Roman" w:hAnsiTheme="minorHAnsi" w:cstheme="minorBidi"/>
                <w:color w:val="000000" w:themeColor="text1"/>
              </w:rPr>
            </w:pPr>
            <w:r w:rsidRPr="5C86B5E7">
              <w:rPr>
                <w:rFonts w:asciiTheme="minorHAnsi" w:eastAsia="Times New Roman" w:hAnsiTheme="minorHAnsi" w:cstheme="minorBidi"/>
                <w:color w:val="000000" w:themeColor="text1"/>
              </w:rPr>
              <w:lastRenderedPageBreak/>
              <w:t>Całkowite zużycie energii e</w:t>
            </w:r>
            <w:r w:rsidR="2FB1BF57" w:rsidRPr="5C86B5E7">
              <w:rPr>
                <w:rFonts w:asciiTheme="minorHAnsi" w:eastAsia="Times New Roman" w:hAnsiTheme="minorHAnsi" w:cstheme="minorBidi"/>
                <w:color w:val="000000" w:themeColor="text1"/>
              </w:rPr>
              <w:t>lektrycznej, rozumiane jako suma cząstkowego zużycia</w:t>
            </w:r>
            <w:r w:rsidRPr="5C86B5E7">
              <w:rPr>
                <w:rFonts w:asciiTheme="minorHAnsi" w:eastAsia="Times New Roman" w:hAnsiTheme="minorHAnsi" w:cstheme="minorBidi"/>
                <w:color w:val="000000" w:themeColor="text1"/>
              </w:rPr>
              <w:t xml:space="preserve"> energii elektrycznej </w:t>
            </w:r>
            <w:r w:rsidRPr="5C86B5E7">
              <w:rPr>
                <w:rFonts w:asciiTheme="minorHAnsi" w:hAnsiTheme="minorHAnsi" w:cstheme="minorBidi"/>
                <w:color w:val="000000" w:themeColor="text1"/>
              </w:rPr>
              <w:t>dla wybranych parametrów powietrza zewnętrznego tj. -15</w:t>
            </w:r>
            <w:r w:rsidRPr="5C86B5E7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Pr="5C86B5E7">
              <w:rPr>
                <w:rFonts w:asciiTheme="minorHAnsi" w:hAnsiTheme="minorHAnsi" w:cstheme="minorBidi"/>
                <w:color w:val="000000" w:themeColor="text1"/>
              </w:rPr>
              <w:t>C, -</w:t>
            </w:r>
            <w:r w:rsidR="0A3670D8" w:rsidRPr="5C86B5E7">
              <w:rPr>
                <w:rFonts w:asciiTheme="minorHAnsi" w:hAnsiTheme="minorHAnsi" w:cstheme="minorBidi"/>
                <w:color w:val="000000" w:themeColor="text1"/>
              </w:rPr>
              <w:t>7</w:t>
            </w:r>
            <w:r w:rsidRPr="5C86B5E7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Pr="5C86B5E7">
              <w:rPr>
                <w:rFonts w:asciiTheme="minorHAnsi" w:hAnsiTheme="minorHAnsi" w:cstheme="minorBidi"/>
                <w:color w:val="000000" w:themeColor="text1"/>
              </w:rPr>
              <w:t xml:space="preserve">C, </w:t>
            </w:r>
            <w:r w:rsidR="0A3670D8" w:rsidRPr="5C86B5E7">
              <w:rPr>
                <w:rFonts w:asciiTheme="minorHAnsi" w:hAnsiTheme="minorHAnsi" w:cstheme="minorBidi"/>
                <w:color w:val="000000" w:themeColor="text1"/>
              </w:rPr>
              <w:t>7</w:t>
            </w:r>
            <w:r w:rsidRPr="5C86B5E7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Pr="5C86B5E7">
              <w:rPr>
                <w:rFonts w:asciiTheme="minorHAnsi" w:hAnsiTheme="minorHAnsi" w:cstheme="minorBidi"/>
                <w:color w:val="000000" w:themeColor="text1"/>
              </w:rPr>
              <w:t xml:space="preserve">C, </w:t>
            </w:r>
            <w:r w:rsidR="0A3670D8" w:rsidRPr="5C86B5E7">
              <w:rPr>
                <w:rFonts w:asciiTheme="minorHAnsi" w:hAnsiTheme="minorHAnsi" w:cstheme="minorBidi"/>
                <w:color w:val="000000" w:themeColor="text1"/>
              </w:rPr>
              <w:t>24</w:t>
            </w:r>
            <w:r w:rsidRPr="5C86B5E7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Pr="5C86B5E7">
              <w:rPr>
                <w:rFonts w:asciiTheme="minorHAnsi" w:hAnsiTheme="minorHAnsi" w:cstheme="minorBidi"/>
                <w:color w:val="000000" w:themeColor="text1"/>
              </w:rPr>
              <w:t xml:space="preserve">C, </w:t>
            </w:r>
            <w:r w:rsidR="0A3670D8" w:rsidRPr="5C86B5E7">
              <w:rPr>
                <w:rFonts w:asciiTheme="minorHAnsi" w:hAnsiTheme="minorHAnsi" w:cstheme="minorBidi"/>
                <w:color w:val="000000" w:themeColor="text1"/>
              </w:rPr>
              <w:t>28</w:t>
            </w:r>
            <w:r w:rsidRPr="5C86B5E7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Pr="5C86B5E7">
              <w:rPr>
                <w:rFonts w:asciiTheme="minorHAnsi" w:hAnsiTheme="minorHAnsi" w:cstheme="minorBidi"/>
                <w:color w:val="000000" w:themeColor="text1"/>
              </w:rPr>
              <w:t xml:space="preserve">C </w:t>
            </w:r>
            <w:r w:rsidR="0F96F0CD" w:rsidRPr="5C86B5E7">
              <w:rPr>
                <w:rFonts w:asciiTheme="minorHAnsi" w:hAnsiTheme="minorHAnsi" w:cstheme="minorBidi"/>
                <w:color w:val="000000" w:themeColor="text1"/>
              </w:rPr>
              <w:t>przeprowadzone w trybie serwisowym Program Praca Manual</w:t>
            </w:r>
            <w:r w:rsidRPr="5C86B5E7">
              <w:rPr>
                <w:rFonts w:asciiTheme="minorHAnsi" w:hAnsiTheme="minorHAnsi" w:cstheme="minorBidi"/>
                <w:color w:val="000000" w:themeColor="text1"/>
              </w:rPr>
              <w:t xml:space="preserve"> </w:t>
            </w:r>
            <w:r w:rsidR="0F96F0CD" w:rsidRPr="5C86B5E7">
              <w:rPr>
                <w:rFonts w:asciiTheme="minorHAnsi" w:hAnsiTheme="minorHAnsi" w:cstheme="minorBidi"/>
              </w:rPr>
              <w:t xml:space="preserve">Jako nastawa do pomiaru zużycia energii elektrycznej zostanie przyjęta większa wartość strumienia powietrza wentylacyjnego </w:t>
            </w:r>
            <w:r w:rsidR="00D512F4" w:rsidRPr="00857454">
              <w:rPr>
                <w:rFonts w:asciiTheme="minorHAnsi" w:hAnsiTheme="minorHAnsi" w:cstheme="minorBidi"/>
                <w:rPrChange w:id="133" w:author="Autor">
                  <w:rPr>
                    <w:rFonts w:asciiTheme="minorHAnsi" w:hAnsiTheme="minorHAnsi" w:cstheme="minorBidi"/>
                    <w:highlight w:val="yellow"/>
                  </w:rPr>
                </w:rPrChange>
              </w:rPr>
              <w:t>q</w:t>
            </w:r>
            <w:r w:rsidR="00D512F4" w:rsidRPr="00857454">
              <w:rPr>
                <w:rFonts w:asciiTheme="minorHAnsi" w:hAnsiTheme="minorHAnsi" w:cstheme="minorBidi"/>
                <w:vertAlign w:val="subscript"/>
                <w:rPrChange w:id="134" w:author="Autor">
                  <w:rPr>
                    <w:rFonts w:asciiTheme="minorHAnsi" w:hAnsiTheme="minorHAnsi" w:cstheme="minorBidi"/>
                    <w:highlight w:val="yellow"/>
                    <w:vertAlign w:val="subscript"/>
                  </w:rPr>
                </w:rPrChange>
              </w:rPr>
              <w:t>m22</w:t>
            </w:r>
            <w:r w:rsidR="00D512F4" w:rsidRPr="00857454">
              <w:rPr>
                <w:rFonts w:asciiTheme="minorHAnsi" w:hAnsiTheme="minorHAnsi" w:cstheme="minorBidi"/>
                <w:rPrChange w:id="135" w:author="Autor">
                  <w:rPr>
                    <w:rFonts w:asciiTheme="minorHAnsi" w:hAnsiTheme="minorHAnsi" w:cstheme="minorBidi"/>
                    <w:highlight w:val="yellow"/>
                  </w:rPr>
                </w:rPrChange>
              </w:rPr>
              <w:t xml:space="preserve"> </w:t>
            </w:r>
            <w:r w:rsidR="0F96F0CD" w:rsidRPr="00857454">
              <w:rPr>
                <w:rFonts w:asciiTheme="minorHAnsi" w:hAnsiTheme="minorHAnsi" w:cstheme="minorBidi"/>
                <w:rPrChange w:id="136" w:author="Autor">
                  <w:rPr>
                    <w:rFonts w:asciiTheme="minorHAnsi" w:hAnsiTheme="minorHAnsi" w:cstheme="minorBidi"/>
                    <w:highlight w:val="yellow"/>
                  </w:rPr>
                </w:rPrChange>
              </w:rPr>
              <w:t xml:space="preserve">lub </w:t>
            </w:r>
            <w:r w:rsidR="4B0F438F" w:rsidRPr="00857454">
              <w:rPr>
                <w:rFonts w:asciiTheme="minorHAnsi" w:hAnsiTheme="minorHAnsi" w:cstheme="minorBidi"/>
                <w:rPrChange w:id="137" w:author="Autor">
                  <w:rPr>
                    <w:rFonts w:asciiTheme="minorHAnsi" w:hAnsiTheme="minorHAnsi" w:cstheme="minorBidi"/>
                    <w:highlight w:val="yellow"/>
                  </w:rPr>
                </w:rPrChange>
              </w:rPr>
              <w:t>q</w:t>
            </w:r>
            <w:r w:rsidR="4B0F438F" w:rsidRPr="00857454">
              <w:rPr>
                <w:rFonts w:asciiTheme="minorHAnsi" w:hAnsiTheme="minorHAnsi" w:cstheme="minorBidi"/>
                <w:vertAlign w:val="subscript"/>
                <w:rPrChange w:id="138" w:author="Autor">
                  <w:rPr>
                    <w:rFonts w:asciiTheme="minorHAnsi" w:hAnsiTheme="minorHAnsi" w:cstheme="minorBidi"/>
                    <w:highlight w:val="yellow"/>
                    <w:vertAlign w:val="subscript"/>
                  </w:rPr>
                </w:rPrChange>
              </w:rPr>
              <w:t>m11</w:t>
            </w:r>
            <w:r w:rsidRPr="5C86B5E7">
              <w:rPr>
                <w:rFonts w:asciiTheme="minorHAnsi" w:eastAsia="Times New Roman" w:hAnsiTheme="minorHAnsi" w:cstheme="minorBidi"/>
                <w:color w:val="000000" w:themeColor="text1"/>
              </w:rPr>
              <w:t xml:space="preserve">.  </w:t>
            </w:r>
          </w:p>
          <w:p w14:paraId="474BE639" w14:textId="77777777" w:rsidR="00B01066" w:rsidRPr="00486BF2" w:rsidRDefault="1B14DCD0" w:rsidP="376B50F3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Całkowite zużycie energii elektrycznej należy obliczyć ze wzoru:</w:t>
            </w:r>
          </w:p>
          <w:p w14:paraId="45CBFB2A" w14:textId="77777777" w:rsidR="00B01066" w:rsidRPr="00486BF2" w:rsidRDefault="00B01066" w:rsidP="00B01066">
            <w:pPr>
              <w:rPr>
                <w:rFonts w:asciiTheme="minorHAnsi" w:eastAsia="Times New Roman" w:hAnsiTheme="minorHAnsi" w:cstheme="minorHAnsi"/>
                <w:color w:val="000000" w:themeColor="text1"/>
              </w:rPr>
            </w:pPr>
          </w:p>
          <w:p w14:paraId="711CEA38" w14:textId="36632B09" w:rsidR="00B01066" w:rsidRPr="00486BF2" w:rsidRDefault="00857454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  <m:r>
                <w:rPr>
                  <w:rFonts w:ascii="Cambria Math" w:hAnsi="Cambria Math" w:cstheme="minorHAnsi"/>
                </w:rPr>
                <m:t>=0,15∙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-15</m:t>
                  </m:r>
                </m:sub>
              </m:sSub>
              <m:r>
                <w:rPr>
                  <w:rFonts w:ascii="Cambria Math" w:hAnsi="Cambria Math" w:cstheme="minorHAnsi"/>
                </w:rPr>
                <m:t>+0,1∙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-7</m:t>
                  </m:r>
                </m:sub>
              </m:sSub>
              <m:r>
                <w:rPr>
                  <w:rFonts w:ascii="Cambria Math" w:hAnsi="Cambria Math" w:cstheme="minorHAnsi"/>
                </w:rPr>
                <m:t>+0,05∙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7</m:t>
                  </m:r>
                </m:sub>
              </m:sSub>
              <m:r>
                <w:rPr>
                  <w:rFonts w:ascii="Cambria Math" w:hAnsi="Cambria Math" w:cstheme="minorHAnsi"/>
                </w:rPr>
                <m:t>+0,05∙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15</m:t>
                  </m:r>
                </m:sub>
              </m:sSub>
              <m:r>
                <w:rPr>
                  <w:rFonts w:ascii="Cambria Math" w:hAnsi="Cambria Math" w:cstheme="minorHAnsi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0,1∙P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28</m:t>
                  </m:r>
                </m:sub>
              </m:sSub>
              <m:r>
                <w:rPr>
                  <w:rFonts w:ascii="Cambria Math" w:hAnsi="Cambria Math" w:cstheme="minorHAnsi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0,1∙P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-15,18,21</m:t>
                  </m:r>
                </m:sub>
              </m:sSub>
              <m:r>
                <w:rPr>
                  <w:rFonts w:ascii="Cambria Math" w:hAnsi="Cambria Math" w:cstheme="minorHAnsi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0,1∙P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-7,18,21</m:t>
                  </m:r>
                </m:sub>
              </m:sSub>
              <m:r>
                <w:rPr>
                  <w:rFonts w:ascii="Cambria Math" w:hAnsi="Cambria Math" w:cstheme="minorHAnsi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0,15∙P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28,24,16</m:t>
                  </m:r>
                </m:sub>
              </m:sSub>
              <m:r>
                <w:rPr>
                  <w:rFonts w:ascii="Cambria Math" w:hAnsi="Cambria Math" w:cstheme="minorHAnsi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0,2∙P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28,28,16</m:t>
                  </m:r>
                </m:sub>
              </m:sSub>
            </m:oMath>
            <w:r w:rsidR="008F59AE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, Wh</w:t>
            </w:r>
            <w:r w:rsidR="1B14DCD0"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7D525FA6" w14:textId="77777777" w:rsidR="00B01066" w:rsidRPr="00486BF2" w:rsidRDefault="00B01066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23E8E2F8" w14:textId="77777777" w:rsidR="008F59AE" w:rsidRPr="00486BF2" w:rsidRDefault="008F59AE" w:rsidP="008F59AE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tot</w:t>
            </w:r>
            <w:r w:rsidRPr="00486BF2">
              <w:rPr>
                <w:rFonts w:asciiTheme="minorHAnsi" w:hAnsiTheme="minorHAnsi" w:cstheme="minorHAnsi"/>
              </w:rPr>
              <w:t xml:space="preserve"> – całkowite zużycie energii elektrycznej, Wh, </w:t>
            </w:r>
          </w:p>
          <w:p w14:paraId="3857F758" w14:textId="77777777" w:rsidR="008F59AE" w:rsidRPr="00486BF2" w:rsidRDefault="008F59AE" w:rsidP="008F59AE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lastRenderedPageBreak/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-15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21,-15</w:t>
            </w:r>
            <w:r w:rsidRPr="00486BF2">
              <w:rPr>
                <w:rFonts w:asciiTheme="minorHAnsi" w:hAnsiTheme="minorHAnsi" w:cstheme="minorHAnsi"/>
              </w:rPr>
              <w:t>=-15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Wh;</w:t>
            </w:r>
          </w:p>
          <w:p w14:paraId="21B8CE1A" w14:textId="77777777" w:rsidR="008F59AE" w:rsidRPr="00486BF2" w:rsidRDefault="008F59AE" w:rsidP="008F59AE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-7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21,-7</w:t>
            </w:r>
            <w:r w:rsidRPr="00486BF2">
              <w:rPr>
                <w:rFonts w:asciiTheme="minorHAnsi" w:hAnsiTheme="minorHAnsi" w:cstheme="minorHAnsi"/>
              </w:rPr>
              <w:t>=-7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Wh;</w:t>
            </w:r>
          </w:p>
          <w:p w14:paraId="49C77AD6" w14:textId="77777777" w:rsidR="008F59AE" w:rsidRPr="00486BF2" w:rsidRDefault="008F59AE" w:rsidP="008F59AE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7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21,7</w:t>
            </w:r>
            <w:r w:rsidRPr="00486BF2">
              <w:rPr>
                <w:rFonts w:asciiTheme="minorHAnsi" w:hAnsiTheme="minorHAnsi" w:cstheme="minorHAnsi"/>
              </w:rPr>
              <w:t>=7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Wh;</w:t>
            </w:r>
          </w:p>
          <w:p w14:paraId="04C030D9" w14:textId="77777777" w:rsidR="008F59AE" w:rsidRPr="00486BF2" w:rsidRDefault="008F59AE" w:rsidP="008F59AE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24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21,24</w:t>
            </w:r>
            <w:r w:rsidRPr="00486BF2">
              <w:rPr>
                <w:rFonts w:asciiTheme="minorHAnsi" w:hAnsiTheme="minorHAnsi" w:cstheme="minorHAnsi"/>
              </w:rPr>
              <w:t>=24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Wh;</w:t>
            </w:r>
          </w:p>
          <w:p w14:paraId="5C1EA4C9" w14:textId="77777777" w:rsidR="008F59AE" w:rsidRPr="00486BF2" w:rsidRDefault="008F59AE" w:rsidP="008F59AE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28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21,28</w:t>
            </w:r>
            <w:r w:rsidRPr="00486BF2">
              <w:rPr>
                <w:rFonts w:asciiTheme="minorHAnsi" w:hAnsiTheme="minorHAnsi" w:cstheme="minorHAnsi"/>
              </w:rPr>
              <w:t>=28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Wh;</w:t>
            </w:r>
          </w:p>
          <w:p w14:paraId="1EA49674" w14:textId="2FF8FAD6" w:rsidR="008F59AE" w:rsidRPr="00486BF2" w:rsidRDefault="15AC494F" w:rsidP="55C69F1B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-15,18,21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21,-15,18,21</w:t>
            </w:r>
            <w:r w:rsidRPr="00486BF2">
              <w:rPr>
                <w:rFonts w:asciiTheme="minorHAnsi" w:hAnsiTheme="minorHAnsi" w:cstheme="minorHAnsi"/>
              </w:rPr>
              <w:t>=-15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usuwanego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11,-15,18,21</w:t>
            </w:r>
            <w:r w:rsidRPr="00486BF2">
              <w:rPr>
                <w:rFonts w:asciiTheme="minorHAnsi" w:hAnsiTheme="minorHAnsi" w:cstheme="minorHAnsi"/>
              </w:rPr>
              <w:t>=18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nawiewanego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22,-15,18,21</w:t>
            </w:r>
            <w:r w:rsidRPr="00486BF2">
              <w:rPr>
                <w:rFonts w:asciiTheme="minorHAnsi" w:hAnsiTheme="minorHAnsi" w:cstheme="minorHAnsi"/>
              </w:rPr>
              <w:t>= 21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 Wh;</w:t>
            </w:r>
          </w:p>
          <w:p w14:paraId="2B2C950B" w14:textId="7ECA2BC9" w:rsidR="008F59AE" w:rsidRPr="00486BF2" w:rsidRDefault="15AC494F" w:rsidP="55C69F1B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-7,18,21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21,-7,18,21</w:t>
            </w:r>
            <w:r w:rsidRPr="00486BF2">
              <w:rPr>
                <w:rFonts w:asciiTheme="minorHAnsi" w:hAnsiTheme="minorHAnsi" w:cstheme="minorHAnsi"/>
              </w:rPr>
              <w:t>=-7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usuwanego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11,-7,18,21</w:t>
            </w:r>
            <w:r w:rsidRPr="00486BF2">
              <w:rPr>
                <w:rFonts w:asciiTheme="minorHAnsi" w:hAnsiTheme="minorHAnsi" w:cstheme="minorHAnsi"/>
              </w:rPr>
              <w:t>=18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nawiewanego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22,-7,18,21</w:t>
            </w:r>
            <w:r w:rsidRPr="00486BF2">
              <w:rPr>
                <w:rFonts w:asciiTheme="minorHAnsi" w:hAnsiTheme="minorHAnsi" w:cstheme="minorHAnsi"/>
              </w:rPr>
              <w:t>= 21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 Wh;</w:t>
            </w:r>
          </w:p>
          <w:p w14:paraId="685E839C" w14:textId="0A1A8F5D" w:rsidR="008F59AE" w:rsidRPr="00486BF2" w:rsidRDefault="15AC494F" w:rsidP="55C69F1B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28,24,16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21,28,24,16</w:t>
            </w:r>
            <w:r w:rsidRPr="00486BF2">
              <w:rPr>
                <w:rFonts w:asciiTheme="minorHAnsi" w:hAnsiTheme="minorHAnsi" w:cstheme="minorHAnsi"/>
              </w:rPr>
              <w:t>=28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usuwanego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11,28,24,16</w:t>
            </w:r>
            <w:r w:rsidRPr="00486BF2">
              <w:rPr>
                <w:rFonts w:asciiTheme="minorHAnsi" w:hAnsiTheme="minorHAnsi" w:cstheme="minorHAnsi"/>
              </w:rPr>
              <w:t xml:space="preserve"> =24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nawiewanego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22,28,24,16</w:t>
            </w:r>
            <w:r w:rsidRPr="00486BF2">
              <w:rPr>
                <w:rFonts w:asciiTheme="minorHAnsi" w:hAnsiTheme="minorHAnsi" w:cstheme="minorHAnsi"/>
              </w:rPr>
              <w:t xml:space="preserve"> = 16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 Wh;</w:t>
            </w:r>
          </w:p>
          <w:p w14:paraId="0CEBF5DB" w14:textId="1F9709C4" w:rsidR="008F59AE" w:rsidRPr="00486BF2" w:rsidRDefault="15AC494F" w:rsidP="55C69F1B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28,28,16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21,28,28,16</w:t>
            </w:r>
            <w:r w:rsidRPr="00486BF2">
              <w:rPr>
                <w:rFonts w:asciiTheme="minorHAnsi" w:hAnsiTheme="minorHAnsi" w:cstheme="minorHAnsi"/>
              </w:rPr>
              <w:t>=28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usuwanego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11,28,28,16</w:t>
            </w:r>
            <w:r w:rsidRPr="00486BF2">
              <w:rPr>
                <w:rFonts w:asciiTheme="minorHAnsi" w:hAnsiTheme="minorHAnsi" w:cstheme="minorHAnsi"/>
              </w:rPr>
              <w:t xml:space="preserve"> =28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nawiewanego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22,28,28,16</w:t>
            </w:r>
            <w:r w:rsidRPr="00486BF2">
              <w:rPr>
                <w:rFonts w:asciiTheme="minorHAnsi" w:hAnsiTheme="minorHAnsi" w:cstheme="minorHAnsi"/>
              </w:rPr>
              <w:t xml:space="preserve"> = 16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 Wh.</w:t>
            </w:r>
          </w:p>
          <w:p w14:paraId="25E570D1" w14:textId="77777777" w:rsidR="00DB2B60" w:rsidRPr="00486BF2" w:rsidRDefault="00DB2B60" w:rsidP="00B01066">
            <w:pPr>
              <w:jc w:val="both"/>
              <w:rPr>
                <w:rFonts w:asciiTheme="minorHAnsi" w:hAnsiTheme="minorHAnsi" w:cstheme="minorHAnsi"/>
              </w:rPr>
            </w:pPr>
          </w:p>
          <w:p w14:paraId="2D325019" w14:textId="77777777" w:rsidR="008F59AE" w:rsidRPr="00486BF2" w:rsidRDefault="00B01066" w:rsidP="00B01066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Obliczenia wykonać wg</w:t>
            </w:r>
            <w:r w:rsidR="008F59AE" w:rsidRPr="00486BF2">
              <w:rPr>
                <w:rFonts w:asciiTheme="minorHAnsi" w:hAnsiTheme="minorHAnsi" w:cstheme="minorHAnsi"/>
              </w:rPr>
              <w:t>.:</w:t>
            </w:r>
          </w:p>
          <w:p w14:paraId="061DEDB1" w14:textId="3681E183" w:rsidR="008F59AE" w:rsidRPr="00486BF2" w:rsidRDefault="4E25CCF0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3.1 do Załącznika nr 3 – 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06BA5386" w:rsidRPr="00486BF2">
              <w:rPr>
                <w:rFonts w:asciiTheme="minorHAnsi" w:hAnsiTheme="minorHAnsi" w:cstheme="minorHAnsi"/>
                <w:color w:val="000000" w:themeColor="text1"/>
              </w:rPr>
              <w:t>Rozdział: 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Zużycie energii elektrycznej. Metoda obliczeń.</w:t>
            </w:r>
            <w:r w:rsidR="52CBBECB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  <w:p w14:paraId="50517589" w14:textId="16CC7BEC" w:rsidR="00B01066" w:rsidRPr="00486BF2" w:rsidRDefault="0F96F0CD" w:rsidP="4530C8F7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3.2 do Załącznika nr 3 – 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26BEF9A2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="466DDAEB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74246922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="466DDAEB" w:rsidRPr="00486BF2">
              <w:rPr>
                <w:rFonts w:asciiTheme="minorHAnsi" w:hAnsiTheme="minorHAnsi" w:cstheme="minorHAnsi"/>
                <w:color w:val="000000" w:themeColor="text1"/>
              </w:rPr>
              <w:t>7.6</w:t>
            </w:r>
            <w:r w:rsidR="00A77F14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="6857BB68" w:rsidRPr="00486BF2">
              <w:rPr>
                <w:rFonts w:asciiTheme="minorHAnsi" w:hAnsiTheme="minorHAnsi" w:cstheme="minorHAnsi"/>
                <w:color w:val="00B050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6F69D" w14:textId="77777777" w:rsidR="00B01066" w:rsidRPr="00486BF2" w:rsidRDefault="00B01066" w:rsidP="00B01066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lastRenderedPageBreak/>
              <w:t>10%</w:t>
            </w:r>
          </w:p>
        </w:tc>
      </w:tr>
      <w:tr w:rsidR="00B01066" w:rsidRPr="00486BF2" w14:paraId="7C84652B" w14:textId="77777777" w:rsidTr="5C86B5E7">
        <w:trPr>
          <w:trHeight w:val="624"/>
          <w:jc w:val="center"/>
        </w:trPr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EE162A" w14:textId="05D8C4EE" w:rsidR="00B01066" w:rsidRPr="00486BF2" w:rsidRDefault="002C44EA" w:rsidP="00B01066">
            <w:pPr>
              <w:pStyle w:val="Normalny1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7</w:t>
            </w:r>
            <w:r w:rsidR="00B01066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.7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D52ECA" w14:textId="0245C26C" w:rsidR="00B01066" w:rsidRPr="00486BF2" w:rsidRDefault="27DFC3F2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</w:t>
            </w:r>
            <w:r w:rsidR="70B7C936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70B394" w14:textId="77777777" w:rsidR="00B01066" w:rsidRPr="00486BF2" w:rsidRDefault="00B01066" w:rsidP="00B01066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  <w:lang w:eastAsia="pl-PL"/>
              </w:rPr>
              <w:t>Hałas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4D63CE" w14:textId="6A62EB7F" w:rsidR="00A142DA" w:rsidRPr="00486BF2" w:rsidRDefault="7305D903" w:rsidP="35EB4558">
            <w:pPr>
              <w:pStyle w:val="Normalny1"/>
              <w:jc w:val="left"/>
              <w:rPr>
                <w:rFonts w:asciiTheme="minorHAnsi" w:hAnsiTheme="minorHAnsi" w:cstheme="minorBidi"/>
                <w:lang w:eastAsia="pl-PL"/>
              </w:rPr>
            </w:pPr>
            <w:r w:rsidRPr="35EB4558">
              <w:rPr>
                <w:rFonts w:asciiTheme="minorHAnsi" w:hAnsiTheme="minorHAnsi" w:cstheme="minorBidi"/>
                <w:lang w:eastAsia="pl-PL"/>
              </w:rPr>
              <w:t>Zamawiający wymaga, aby Hałas w Sali lekcyjnej był jak najmniejszy, przy czym nie może być wyższy niż</w:t>
            </w:r>
            <w:r w:rsidR="7D76E3CB" w:rsidRPr="35EB4558">
              <w:rPr>
                <w:rFonts w:asciiTheme="minorHAnsi" w:hAnsiTheme="minorHAnsi" w:cstheme="minorBidi"/>
                <w:lang w:eastAsia="pl-PL"/>
              </w:rPr>
              <w:t xml:space="preserve"> </w:t>
            </w:r>
            <w:ins w:id="139" w:author="Autor">
              <w:r w:rsidR="4645CE98" w:rsidRPr="35EB4558">
                <w:rPr>
                  <w:rFonts w:asciiTheme="minorHAnsi" w:hAnsiTheme="minorHAnsi" w:cstheme="minorBidi"/>
                  <w:lang w:eastAsia="pl-PL"/>
                </w:rPr>
                <w:t>40</w:t>
              </w:r>
            </w:ins>
            <w:del w:id="140" w:author="Autor">
              <w:r w:rsidR="6E2C8DDC" w:rsidRPr="35EB4558" w:rsidDel="7D76E3CB">
                <w:rPr>
                  <w:rFonts w:asciiTheme="minorHAnsi" w:hAnsiTheme="minorHAnsi" w:cstheme="minorBidi"/>
                  <w:lang w:eastAsia="pl-PL"/>
                </w:rPr>
                <w:delText>35</w:delText>
              </w:r>
            </w:del>
            <w:r w:rsidR="7D76E3CB" w:rsidRPr="35EB4558">
              <w:rPr>
                <w:rFonts w:asciiTheme="minorHAnsi" w:hAnsiTheme="minorHAnsi" w:cstheme="minorBidi"/>
                <w:lang w:eastAsia="pl-PL"/>
              </w:rPr>
              <w:t xml:space="preserve"> dB</w:t>
            </w:r>
            <w:r w:rsidR="4BA06CEC" w:rsidRPr="35EB4558">
              <w:rPr>
                <w:rFonts w:asciiTheme="minorHAnsi" w:hAnsiTheme="minorHAnsi" w:cstheme="minorBidi"/>
                <w:lang w:eastAsia="pl-PL"/>
              </w:rPr>
              <w:t>, wyliczon</w:t>
            </w:r>
            <w:r w:rsidR="1B215D10" w:rsidRPr="35EB4558">
              <w:rPr>
                <w:rFonts w:asciiTheme="minorHAnsi" w:hAnsiTheme="minorHAnsi" w:cstheme="minorBidi"/>
                <w:lang w:eastAsia="pl-PL"/>
              </w:rPr>
              <w:t>y</w:t>
            </w:r>
            <w:r w:rsidR="4BA06CEC" w:rsidRPr="35EB4558">
              <w:rPr>
                <w:rFonts w:asciiTheme="minorHAnsi" w:hAnsiTheme="minorHAnsi" w:cstheme="minorBidi"/>
                <w:lang w:eastAsia="pl-PL"/>
              </w:rPr>
              <w:t xml:space="preserve"> zgodnie z metodyką wskazaną w kolejnej kolumnie.</w:t>
            </w:r>
          </w:p>
          <w:p w14:paraId="0FDE52CC" w14:textId="1576BA22" w:rsidR="00B01066" w:rsidRPr="00486BF2" w:rsidRDefault="7312617E" w:rsidP="4530C8F7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Wykonawca nie może zadeklarować Hałasu w Sali lekcyjnej wyższe</w:t>
            </w:r>
            <w:r w:rsidR="28889A80" w:rsidRPr="00486BF2">
              <w:rPr>
                <w:rFonts w:asciiTheme="minorHAnsi" w:hAnsiTheme="minorHAnsi" w:cstheme="minorHAnsi"/>
                <w:lang w:eastAsia="pl-PL"/>
              </w:rPr>
              <w:t>go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niż wartość wskazana powyżej jako wartość maksymalna</w:t>
            </w:r>
            <w:r w:rsidR="28380FFB" w:rsidRPr="00486BF2">
              <w:rPr>
                <w:rFonts w:asciiTheme="minorHAnsi" w:hAnsiTheme="minorHAnsi" w:cstheme="minorHAnsi"/>
                <w:lang w:eastAsia="pl-PL"/>
              </w:rPr>
              <w:t>.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B228A" w14:textId="57656F44" w:rsidR="00B01066" w:rsidRPr="00486BF2" w:rsidRDefault="7CF763E8" w:rsidP="4530C8F7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Całkowity poziom dźwięku w Sali lekcyjnej należy rozumieć jako sumę cząstkowych poziomów dźwięku zmierzony w </w:t>
            </w:r>
            <w:r w:rsidR="0A2FC9A4" w:rsidRPr="00486BF2">
              <w:rPr>
                <w:rFonts w:asciiTheme="minorHAnsi" w:hAnsiTheme="minorHAnsi" w:cstheme="minorHAnsi"/>
                <w:color w:val="000000" w:themeColor="text1"/>
              </w:rPr>
              <w:t>6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punktach pomiarowych w Sali lekcyjnej, dla temperatury powietrza zewnętrznego </w:t>
            </w:r>
            <w:r w:rsidR="7B3F6367" w:rsidRPr="00486BF2">
              <w:rPr>
                <w:rFonts w:asciiTheme="minorHAnsi" w:hAnsiTheme="minorHAnsi" w:cstheme="minorHAnsi"/>
                <w:color w:val="000000" w:themeColor="text1"/>
              </w:rPr>
              <w:t>28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C oraz poszczególnych interwałów </w:t>
            </w:r>
            <w:r w:rsidR="16B4E72E" w:rsidRPr="00486BF2">
              <w:rPr>
                <w:rFonts w:asciiTheme="minorHAnsi" w:hAnsiTheme="minorHAnsi" w:cstheme="minorHAnsi"/>
                <w:color w:val="000000" w:themeColor="text1"/>
              </w:rPr>
              <w:t>zapotrzebowania na wentylację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Sali lekcyjnej.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Strumień powietrza wentylacyjnego ustawiany manualnie dla każdego interwału </w:t>
            </w:r>
            <w:r w:rsidR="16B4E72E" w:rsidRPr="00486BF2">
              <w:rPr>
                <w:rFonts w:asciiTheme="minorHAnsi" w:hAnsiTheme="minorHAnsi" w:cstheme="minorHAnsi"/>
                <w:color w:val="000000" w:themeColor="text1"/>
              </w:rPr>
              <w:t>zapotrzebowania na wentylację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Sali lekcyjnej, określony na podstawie wyników uzyskanych w trakcie realizacji badań wymagania </w:t>
            </w:r>
            <w:r w:rsidR="034F7717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go </w:t>
            </w:r>
            <w:r w:rsidR="16B4E72E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7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.1.  </w:t>
            </w:r>
          </w:p>
          <w:p w14:paraId="2F08FE72" w14:textId="4968DAD4" w:rsidR="00B01066" w:rsidRPr="00486BF2" w:rsidRDefault="1B14DCD0" w:rsidP="376B50F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Całkowity poziom dźwięku w Sali lekcyjnej należy obliczyć ze wzoru:</w:t>
            </w:r>
          </w:p>
          <w:p w14:paraId="07162DFD" w14:textId="77777777" w:rsidR="00B01066" w:rsidRPr="00486BF2" w:rsidRDefault="00B01066" w:rsidP="00B0106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1AE0CB84" w14:textId="77777777" w:rsidR="00C02D4C" w:rsidRPr="00486BF2" w:rsidRDefault="00857454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LA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eq</m:t>
                  </m:r>
                </m:sub>
              </m:sSub>
              <m:r>
                <w:rPr>
                  <w:rFonts w:ascii="Cambria Math" w:hAnsi="Cambria Math" w:cstheme="minorHAnsi"/>
                </w:rPr>
                <m:t>=10∙lg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</w:rPr>
                        <m:t>6</m:t>
                      </m:r>
                    </m:den>
                  </m:f>
                  <m:r>
                    <w:rPr>
                      <w:rFonts w:ascii="Cambria Math" w:hAnsi="Cambria Math" w:cstheme="minorHAnsi"/>
                    </w:rPr>
                    <m:t>∙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 w:cstheme="minorHAnsi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 w:cstheme="minorHAnsi"/>
                        </w:rPr>
                        <m:t>6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</w:rPr>
                            <m:t>0,1∙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</w:rPr>
                                <m:t xml:space="preserve">AE,n </m:t>
                              </m:r>
                            </m:sub>
                          </m:sSub>
                        </m:sup>
                      </m:sSup>
                    </m:e>
                  </m:nary>
                </m:e>
              </m:d>
            </m:oMath>
            <w:r w:rsidR="00331097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0E0032" w:rsidRPr="00486BF2">
              <w:rPr>
                <w:rFonts w:asciiTheme="minorHAnsi" w:hAnsiTheme="minorHAnsi" w:cstheme="minorHAnsi"/>
                <w:color w:val="000000" w:themeColor="text1"/>
              </w:rPr>
              <w:t>, dB</w:t>
            </w:r>
          </w:p>
          <w:p w14:paraId="03663A85" w14:textId="0024B282" w:rsidR="00B01066" w:rsidRPr="00486BF2" w:rsidRDefault="1B14DCD0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03DFAA35" w14:textId="13C0492F" w:rsidR="00B01066" w:rsidRPr="00486BF2" w:rsidRDefault="00320B85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n – punkt pomiarowy, n=1…6,</w:t>
            </w:r>
          </w:p>
          <w:p w14:paraId="369154F9" w14:textId="796EC651" w:rsidR="00B01066" w:rsidRPr="00486BF2" w:rsidRDefault="1B14DCD0" w:rsidP="376B50F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LA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eq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całkowity poziom dźwięku LAeq w </w:t>
            </w:r>
            <w:r w:rsidR="4158E838" w:rsidRPr="00486BF2">
              <w:rPr>
                <w:rFonts w:asciiTheme="minorHAnsi" w:hAnsiTheme="minorHAnsi" w:cstheme="minorHAnsi"/>
                <w:color w:val="000000" w:themeColor="text1"/>
              </w:rPr>
              <w:t>Sali lekcyjnej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, dB,</w:t>
            </w:r>
          </w:p>
          <w:p w14:paraId="3C2B3C9D" w14:textId="11F825D3" w:rsidR="00B01066" w:rsidRPr="00486BF2" w:rsidRDefault="1B14DCD0" w:rsidP="00320B85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L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AE</w:t>
            </w:r>
            <w:r w:rsidR="00320B85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,n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– średni poziom dźwięku, z poszczególnych </w:t>
            </w:r>
            <w:r w:rsidR="00320B85" w:rsidRPr="00486BF2">
              <w:rPr>
                <w:rFonts w:asciiTheme="minorHAnsi" w:hAnsiTheme="minorHAnsi" w:cstheme="minorHAnsi"/>
                <w:color w:val="000000" w:themeColor="text1"/>
              </w:rPr>
              <w:t>punktów pomiarowych P1-P6 w Sali lekcyjnej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, dB. </w:t>
            </w:r>
          </w:p>
          <w:p w14:paraId="61C11532" w14:textId="77777777" w:rsidR="00B01066" w:rsidRPr="00486BF2" w:rsidRDefault="00B01066" w:rsidP="00B01066">
            <w:pPr>
              <w:rPr>
                <w:rFonts w:asciiTheme="minorHAnsi" w:hAnsiTheme="minorHAnsi" w:cstheme="minorHAnsi"/>
                <w:b/>
                <w:color w:val="000000" w:themeColor="text1"/>
                <w:vertAlign w:val="subscript"/>
              </w:rPr>
            </w:pPr>
          </w:p>
          <w:p w14:paraId="294B4194" w14:textId="77777777" w:rsidR="000E0032" w:rsidRPr="00486BF2" w:rsidRDefault="27DFC3F2" w:rsidP="447EFDA5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Obliczenia wykonać wg</w:t>
            </w:r>
            <w:r w:rsidR="000E0032" w:rsidRPr="00486BF2">
              <w:rPr>
                <w:rFonts w:asciiTheme="minorHAnsi" w:hAnsiTheme="minorHAnsi" w:cstheme="minorHAnsi"/>
                <w:color w:val="000000" w:themeColor="text1"/>
              </w:rPr>
              <w:t>.:</w:t>
            </w:r>
          </w:p>
          <w:p w14:paraId="183260EC" w14:textId="5658A3B9" w:rsidR="000E0032" w:rsidRPr="00486BF2" w:rsidRDefault="4F743917" w:rsidP="4530C8F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3.1 do Załącznika nr 3 – 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63CDEAE8" w:rsidRPr="00486BF2">
              <w:rPr>
                <w:rFonts w:asciiTheme="minorHAnsi" w:hAnsiTheme="minorHAnsi" w:cstheme="minorHAnsi"/>
                <w:color w:val="000000" w:themeColor="text1"/>
              </w:rPr>
              <w:t>Rozdział: 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Hałas. Metoda obliczeń.</w:t>
            </w:r>
            <w:r w:rsidR="6AFA5936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  <w:p w14:paraId="47571361" w14:textId="1D51E57B" w:rsidR="00B01066" w:rsidRPr="00486BF2" w:rsidRDefault="4F743917" w:rsidP="4530C8F7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3.2 do Załącznika nr 3 – 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285474C6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6AEF332A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7.7</w:t>
            </w:r>
            <w:r w:rsidR="68D0FC80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B050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8F3F82" w14:textId="77777777" w:rsidR="00B01066" w:rsidRPr="00486BF2" w:rsidRDefault="00B01066" w:rsidP="00B01066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10%</w:t>
            </w:r>
          </w:p>
        </w:tc>
      </w:tr>
      <w:tr w:rsidR="00B01066" w:rsidRPr="00486BF2" w14:paraId="2498A3CB" w14:textId="77777777" w:rsidTr="5C86B5E7">
        <w:trPr>
          <w:trHeight w:val="624"/>
          <w:jc w:val="center"/>
        </w:trPr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A2811" w14:textId="154521A5" w:rsidR="00B01066" w:rsidRPr="00486BF2" w:rsidRDefault="002C44EA" w:rsidP="00B01066">
            <w:pPr>
              <w:pStyle w:val="Normalny1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7</w:t>
            </w:r>
            <w:r w:rsidR="00B01066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.8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500159" w14:textId="03B78158" w:rsidR="00B01066" w:rsidRPr="00486BF2" w:rsidRDefault="27DFC3F2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</w:t>
            </w:r>
            <w:r w:rsidR="3B887D7F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07FD6" w14:textId="77777777" w:rsidR="00B01066" w:rsidRPr="00486BF2" w:rsidRDefault="00B01066" w:rsidP="00B01066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  <w:lang w:eastAsia="pl-PL"/>
              </w:rPr>
              <w:t>Ryzyko przeciągu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15501" w14:textId="0C5D400B" w:rsidR="00A142DA" w:rsidRPr="00486BF2" w:rsidRDefault="59C7FB1B" w:rsidP="376B50F3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Zamawiający wymaga, aby Ryzyko przeciągu było jak najmniejsze, przy czym nie może być wyższe niż</w:t>
            </w:r>
            <w:r w:rsidR="003423B2" w:rsidRPr="00486BF2">
              <w:rPr>
                <w:rFonts w:asciiTheme="minorHAnsi" w:hAnsiTheme="minorHAnsi" w:cstheme="minorHAnsi"/>
                <w:lang w:eastAsia="pl-PL"/>
              </w:rPr>
              <w:t xml:space="preserve"> 30%, </w:t>
            </w:r>
            <w:r w:rsidR="650FC1DB" w:rsidRPr="00486BF2">
              <w:rPr>
                <w:rFonts w:asciiTheme="minorHAnsi" w:hAnsiTheme="minorHAnsi" w:cstheme="minorHAnsi"/>
                <w:lang w:eastAsia="pl-PL"/>
              </w:rPr>
              <w:t>wyliczona zgodnie z metodyką wskazaną w kolejnej kolumnie.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, </w:t>
            </w:r>
          </w:p>
          <w:p w14:paraId="622B3FE2" w14:textId="43227876" w:rsidR="00B01066" w:rsidRPr="00486BF2" w:rsidRDefault="7312617E" w:rsidP="4530C8F7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Wykonawca nie może zadeklarować </w:t>
            </w:r>
            <w:r w:rsidR="52DA759E" w:rsidRPr="00486BF2">
              <w:rPr>
                <w:rFonts w:asciiTheme="minorHAnsi" w:hAnsiTheme="minorHAnsi" w:cstheme="minorHAnsi"/>
                <w:lang w:eastAsia="pl-PL"/>
              </w:rPr>
              <w:t xml:space="preserve">Ryzyka </w:t>
            </w:r>
            <w:r w:rsidR="457B84FF" w:rsidRPr="00486BF2">
              <w:rPr>
                <w:rFonts w:asciiTheme="minorHAnsi" w:hAnsiTheme="minorHAnsi" w:cstheme="minorHAnsi"/>
                <w:lang w:eastAsia="pl-PL"/>
              </w:rPr>
              <w:t>p</w:t>
            </w:r>
            <w:r w:rsidR="1DB1F6B0" w:rsidRPr="00486BF2">
              <w:rPr>
                <w:rFonts w:asciiTheme="minorHAnsi" w:hAnsiTheme="minorHAnsi" w:cstheme="minorHAnsi"/>
                <w:lang w:eastAsia="pl-PL"/>
              </w:rPr>
              <w:t>rzeciągu</w:t>
            </w:r>
            <w:r w:rsidR="7E2DA2E3" w:rsidRPr="00486BF2">
              <w:rPr>
                <w:rFonts w:asciiTheme="minorHAnsi" w:hAnsiTheme="minorHAnsi" w:cstheme="minorHAnsi"/>
                <w:lang w:eastAsia="pl-PL"/>
              </w:rPr>
              <w:t xml:space="preserve"> wyższe</w:t>
            </w:r>
            <w:r w:rsidR="06C8AAF0" w:rsidRPr="00486BF2">
              <w:rPr>
                <w:rFonts w:asciiTheme="minorHAnsi" w:hAnsiTheme="minorHAnsi" w:cstheme="minorHAnsi"/>
                <w:lang w:eastAsia="pl-PL"/>
              </w:rPr>
              <w:t>go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niż wartość wskazana </w:t>
            </w:r>
            <w:r w:rsidR="28380FFB" w:rsidRPr="00486BF2">
              <w:rPr>
                <w:rFonts w:asciiTheme="minorHAnsi" w:hAnsiTheme="minorHAnsi" w:cstheme="minorHAnsi"/>
                <w:lang w:eastAsia="pl-PL"/>
              </w:rPr>
              <w:t>powyżej jako wartość maksymalna.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A0B629" w14:textId="7F772262" w:rsidR="003423B2" w:rsidRPr="00486BF2" w:rsidRDefault="7CF763E8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Ryzyko przeciągu w Sali lekcyjnej rozumiane jako wskaźnik odsetka osób niezadowolonych z przeciągu </w:t>
            </w:r>
            <w:r w:rsidR="6988E370" w:rsidRPr="00486BF2">
              <w:rPr>
                <w:rFonts w:asciiTheme="minorHAnsi" w:hAnsiTheme="minorHAnsi" w:cstheme="minorHAnsi"/>
                <w:color w:val="000000" w:themeColor="text1"/>
              </w:rPr>
              <w:t>obliczony dla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</w:rPr>
              <w:t xml:space="preserve"> średni</w:t>
            </w:r>
            <w:r w:rsidR="6988E370" w:rsidRPr="00486BF2">
              <w:rPr>
                <w:rFonts w:asciiTheme="minorHAnsi" w:hAnsiTheme="minorHAnsi" w:cstheme="minorHAnsi"/>
                <w:color w:val="000000" w:themeColor="text1"/>
              </w:rPr>
              <w:t>ego strumienia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</w:rPr>
              <w:t xml:space="preserve"> powietrza wentylacyjnego dla Lekcji </w:t>
            </w:r>
            <w:r w:rsidR="32176ACA" w:rsidRPr="00486BF2">
              <w:rPr>
                <w:rFonts w:asciiTheme="minorHAnsi" w:hAnsiTheme="minorHAnsi" w:cstheme="minorHAnsi"/>
                <w:color w:val="000000" w:themeColor="text1"/>
              </w:rPr>
              <w:t>L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</w:rPr>
              <w:t>1: V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L1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</w:rPr>
              <w:t xml:space="preserve"> i Lekcji </w:t>
            </w:r>
            <w:r w:rsidR="305F2EF5" w:rsidRPr="00486BF2">
              <w:rPr>
                <w:rFonts w:asciiTheme="minorHAnsi" w:hAnsiTheme="minorHAnsi" w:cstheme="minorHAnsi"/>
                <w:color w:val="000000" w:themeColor="text1"/>
              </w:rPr>
              <w:t>L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</w:rPr>
              <w:t>2: V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L2</w:t>
            </w:r>
            <w:r w:rsidR="6988E370" w:rsidRPr="00486BF2">
              <w:rPr>
                <w:rFonts w:asciiTheme="minorHAnsi" w:hAnsiTheme="minorHAnsi" w:cstheme="minorHAnsi"/>
                <w:color w:val="000000" w:themeColor="text1"/>
              </w:rPr>
              <w:t xml:space="preserve">, dla których 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</w:rPr>
              <w:t>zostanie przeprowadzony pomiar w 9 punktach pomiarowych P1-P6 i M1-M3 oraz na 3 wysokościach: 0,1m; 0,6m i 1,1m</w:t>
            </w:r>
            <w:r w:rsidR="6988E370"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6C8E83F0" w14:textId="77777777" w:rsidR="00B01066" w:rsidRPr="00486BF2" w:rsidRDefault="1B14DCD0" w:rsidP="376B50F3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Ryzyko przeciągu należy obliczyć ze wzoru:</w:t>
            </w:r>
          </w:p>
          <w:p w14:paraId="32687165" w14:textId="77777777" w:rsidR="00B01066" w:rsidRPr="00486BF2" w:rsidRDefault="00B01066" w:rsidP="00B0106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173619B5" w14:textId="41FBAB88" w:rsidR="00B01066" w:rsidRPr="00486BF2" w:rsidRDefault="00857454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DR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min</m:t>
                  </m:r>
                </m:sub>
              </m:sSub>
              <m:r>
                <w:rPr>
                  <w:rFonts w:ascii="Cambria Math" w:hAnsi="Cambria Math" w:cstheme="minorHAnsi"/>
                </w:rPr>
                <m:t>=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MIN(DR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L1</m:t>
                  </m:r>
                </m:sub>
              </m:sSub>
              <m:r>
                <w:rPr>
                  <w:rFonts w:ascii="Cambria Math" w:hAnsi="Cambria Math" w:cstheme="minorHAnsi"/>
                </w:rPr>
                <m:t>;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DR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L2</m:t>
                  </m:r>
                </m:sub>
              </m:sSub>
              <m:r>
                <w:rPr>
                  <w:rFonts w:ascii="Cambria Math" w:hAnsi="Cambria Math" w:cstheme="minorHAnsi"/>
                </w:rPr>
                <m:t>), %</m:t>
              </m:r>
            </m:oMath>
            <w:r w:rsidR="1B14DCD0"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1184E53C" w14:textId="77777777" w:rsidR="00B01066" w:rsidRPr="00486BF2" w:rsidRDefault="00B01066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443BBF2A" w14:textId="179FCCD8" w:rsidR="003423B2" w:rsidRPr="00486BF2" w:rsidRDefault="003423B2" w:rsidP="003423B2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DR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min</w:t>
            </w:r>
            <w:r w:rsidRPr="00486BF2">
              <w:rPr>
                <w:rFonts w:asciiTheme="minorHAnsi" w:hAnsiTheme="minorHAnsi" w:cstheme="minorHAnsi"/>
              </w:rPr>
              <w:t xml:space="preserve"> – całkowity wskaźnik odsetka osób niezadowolonych z przeciągu,</w:t>
            </w:r>
            <w:r w:rsidR="00C9575E" w:rsidRPr="00486BF2">
              <w:rPr>
                <w:rFonts w:asciiTheme="minorHAnsi" w:hAnsiTheme="minorHAnsi" w:cstheme="minorHAnsi"/>
              </w:rPr>
              <w:t xml:space="preserve"> %,</w:t>
            </w:r>
          </w:p>
          <w:p w14:paraId="43219463" w14:textId="387DBA8D" w:rsidR="003423B2" w:rsidRPr="00486BF2" w:rsidRDefault="68AFD3B8" w:rsidP="4530C8F7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DR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L1</w:t>
            </w:r>
            <w:r w:rsidRPr="00486BF2">
              <w:rPr>
                <w:rFonts w:asciiTheme="minorHAnsi" w:hAnsiTheme="minorHAnsi" w:cstheme="minorHAnsi"/>
              </w:rPr>
              <w:t xml:space="preserve"> – średni wskaźnik ryzyka przeciągu dla Lekcji </w:t>
            </w:r>
            <w:r w:rsidR="5268E3E0" w:rsidRPr="00486BF2">
              <w:rPr>
                <w:rFonts w:asciiTheme="minorHAnsi" w:hAnsiTheme="minorHAnsi" w:cstheme="minorHAnsi"/>
              </w:rPr>
              <w:t>L</w:t>
            </w:r>
            <w:r w:rsidRPr="00486BF2">
              <w:rPr>
                <w:rFonts w:asciiTheme="minorHAnsi" w:hAnsiTheme="minorHAnsi" w:cstheme="minorHAnsi"/>
              </w:rPr>
              <w:t>1,</w:t>
            </w:r>
            <w:r w:rsidR="6988E370" w:rsidRPr="00486BF2">
              <w:rPr>
                <w:rFonts w:asciiTheme="minorHAnsi" w:hAnsiTheme="minorHAnsi" w:cstheme="minorHAnsi"/>
              </w:rPr>
              <w:t xml:space="preserve"> %,</w:t>
            </w:r>
          </w:p>
          <w:p w14:paraId="7A46638B" w14:textId="2AEBC55E" w:rsidR="003423B2" w:rsidRPr="00486BF2" w:rsidRDefault="68AFD3B8" w:rsidP="4530C8F7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DR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L2</w:t>
            </w:r>
            <w:r w:rsidRPr="00486BF2">
              <w:rPr>
                <w:rFonts w:asciiTheme="minorHAnsi" w:hAnsiTheme="minorHAnsi" w:cstheme="minorHAnsi"/>
              </w:rPr>
              <w:t xml:space="preserve"> – średni wskaźnik ryzyka przeciągu dla Lekcji </w:t>
            </w:r>
            <w:r w:rsidR="677D1AB9" w:rsidRPr="00486BF2">
              <w:rPr>
                <w:rFonts w:asciiTheme="minorHAnsi" w:hAnsiTheme="minorHAnsi" w:cstheme="minorHAnsi"/>
              </w:rPr>
              <w:t>L</w:t>
            </w:r>
            <w:r w:rsidRPr="00486BF2">
              <w:rPr>
                <w:rFonts w:asciiTheme="minorHAnsi" w:hAnsiTheme="minorHAnsi" w:cstheme="minorHAnsi"/>
              </w:rPr>
              <w:t>2.</w:t>
            </w:r>
            <w:r w:rsidR="6988E370" w:rsidRPr="00486BF2">
              <w:rPr>
                <w:rFonts w:asciiTheme="minorHAnsi" w:hAnsiTheme="minorHAnsi" w:cstheme="minorHAnsi"/>
              </w:rPr>
              <w:t xml:space="preserve"> %.</w:t>
            </w:r>
          </w:p>
          <w:p w14:paraId="238E6A53" w14:textId="77777777" w:rsidR="00B01066" w:rsidRPr="00486BF2" w:rsidRDefault="00B01066" w:rsidP="00B0106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0408F058" w14:textId="77777777" w:rsidR="003423B2" w:rsidRPr="00486BF2" w:rsidRDefault="27DFC3F2" w:rsidP="447EFDA5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Obliczenia wykonać wg</w:t>
            </w:r>
            <w:r w:rsidR="0D8CFC8D" w:rsidRPr="00486BF2">
              <w:rPr>
                <w:rFonts w:asciiTheme="minorHAnsi" w:hAnsiTheme="minorHAnsi" w:cstheme="minorHAnsi"/>
                <w:color w:val="000000" w:themeColor="text1"/>
              </w:rPr>
              <w:t>.:</w:t>
            </w:r>
          </w:p>
          <w:p w14:paraId="204BA56A" w14:textId="038FCF13" w:rsidR="003423B2" w:rsidRPr="00486BF2" w:rsidRDefault="65719733" w:rsidP="4530C8F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3.1 do Załącznika nr 3 – 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16392220" w:rsidRPr="00486BF2">
              <w:rPr>
                <w:rFonts w:asciiTheme="minorHAnsi" w:hAnsiTheme="minorHAnsi" w:cstheme="minorHAnsi"/>
                <w:color w:val="000000" w:themeColor="text1"/>
              </w:rPr>
              <w:t>Rozdział: “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</w:rPr>
              <w:t>Ryzyko przeciągu. Metoda obliczeń.</w:t>
            </w:r>
            <w:r w:rsidR="5D40E336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  <w:p w14:paraId="2991B19E" w14:textId="031DAE83" w:rsidR="00B01066" w:rsidRPr="00486BF2" w:rsidRDefault="40BF3C49" w:rsidP="486C5CE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3.2 do Załącznika nr 3 – Działanie 1. Wymagania </w:t>
            </w:r>
            <w:r w:rsidR="29C324F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280E110B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42912E93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7.8</w:t>
            </w:r>
            <w:r w:rsidR="6AC82C70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B050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7CE78" w14:textId="77777777" w:rsidR="00B01066" w:rsidRPr="00486BF2" w:rsidRDefault="00B01066" w:rsidP="00B01066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10%</w:t>
            </w:r>
          </w:p>
        </w:tc>
      </w:tr>
      <w:tr w:rsidR="00B01066" w:rsidRPr="00486BF2" w14:paraId="53810C5E" w14:textId="77777777" w:rsidTr="5C86B5E7">
        <w:trPr>
          <w:trHeight w:val="624"/>
          <w:jc w:val="center"/>
        </w:trPr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D06031" w14:textId="71D556AA" w:rsidR="00B01066" w:rsidRPr="00486BF2" w:rsidRDefault="002C44EA" w:rsidP="00B01066">
            <w:pPr>
              <w:pStyle w:val="Normalny1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7</w:t>
            </w:r>
            <w:r w:rsidR="00B01066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.9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06E92D" w14:textId="4958BEE9" w:rsidR="00B01066" w:rsidRPr="00486BF2" w:rsidRDefault="27DFC3F2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Demonstrator</w:t>
            </w:r>
            <w:r w:rsidR="432B83C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2C5817" w14:textId="414DD099" w:rsidR="00B01066" w:rsidRPr="00486BF2" w:rsidRDefault="27DFC3F2" w:rsidP="447EFDA5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Koszty</w:t>
            </w:r>
            <w:r w:rsidR="188E6E65" w:rsidRPr="00486BF2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7ECA8B8C" w:rsidRPr="00486BF2">
              <w:rPr>
                <w:rFonts w:asciiTheme="minorHAnsi" w:hAnsiTheme="minorHAnsi" w:cstheme="minorHAnsi"/>
                <w:lang w:eastAsia="pl-PL"/>
              </w:rPr>
              <w:t xml:space="preserve">całkowite </w:t>
            </w:r>
            <w:r w:rsidR="188E6E65" w:rsidRPr="00486BF2">
              <w:rPr>
                <w:rFonts w:asciiTheme="minorHAnsi" w:hAnsiTheme="minorHAnsi" w:cstheme="minorHAnsi"/>
                <w:lang w:eastAsia="pl-PL"/>
              </w:rPr>
              <w:t>A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E38DCE" w14:textId="302F5F3D" w:rsidR="007C180F" w:rsidRPr="00486BF2" w:rsidRDefault="268C431F" w:rsidP="4530C8F7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Zamawiający wymaga, aby </w:t>
            </w:r>
            <w:r w:rsidR="60CA44D3" w:rsidRPr="00486BF2">
              <w:rPr>
                <w:rFonts w:asciiTheme="minorHAnsi" w:hAnsiTheme="minorHAnsi" w:cstheme="minorHAnsi"/>
                <w:lang w:eastAsia="pl-PL"/>
              </w:rPr>
              <w:t>K</w:t>
            </w:r>
            <w:r w:rsidR="20F6408D" w:rsidRPr="00486BF2">
              <w:rPr>
                <w:rFonts w:asciiTheme="minorHAnsi" w:hAnsiTheme="minorHAnsi" w:cstheme="minorHAnsi"/>
                <w:lang w:eastAsia="pl-PL"/>
              </w:rPr>
              <w:t>oszty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55D00301" w:rsidRPr="00486BF2">
              <w:rPr>
                <w:rFonts w:asciiTheme="minorHAnsi" w:hAnsiTheme="minorHAnsi" w:cstheme="minorHAnsi"/>
                <w:lang w:eastAsia="pl-PL"/>
              </w:rPr>
              <w:t>całkowite A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Systemu wentylacji</w:t>
            </w:r>
            <w:r w:rsidR="16D6FB06" w:rsidRPr="00486BF2">
              <w:rPr>
                <w:rFonts w:asciiTheme="minorHAnsi" w:hAnsiTheme="minorHAnsi" w:cstheme="minorHAnsi"/>
                <w:lang w:eastAsia="pl-PL"/>
              </w:rPr>
              <w:t xml:space="preserve"> A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wraz </w:t>
            </w:r>
            <w:r w:rsidR="5C83CE71" w:rsidRPr="00486BF2">
              <w:rPr>
                <w:rFonts w:asciiTheme="minorHAnsi" w:hAnsiTheme="minorHAnsi" w:cstheme="minorHAnsi"/>
                <w:lang w:eastAsia="pl-PL"/>
              </w:rPr>
              <w:t xml:space="preserve">z </w:t>
            </w:r>
            <w:r w:rsidR="732901D0" w:rsidRPr="00486BF2">
              <w:rPr>
                <w:rFonts w:asciiTheme="minorHAnsi" w:hAnsiTheme="minorHAnsi" w:cstheme="minorHAnsi"/>
                <w:lang w:eastAsia="pl-PL"/>
              </w:rPr>
              <w:t>Szkolnym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systemem zarządzającym były jak najniższe.</w:t>
            </w:r>
          </w:p>
          <w:p w14:paraId="2D24B889" w14:textId="77777777" w:rsidR="007C180F" w:rsidRPr="00486BF2" w:rsidRDefault="007C180F" w:rsidP="007C180F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</w:p>
          <w:p w14:paraId="573C1DD5" w14:textId="3544F54D" w:rsidR="00B01066" w:rsidRPr="00486BF2" w:rsidRDefault="00B01066" w:rsidP="007C180F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6C4C7" w14:textId="77777777" w:rsidR="002B77F4" w:rsidRPr="00486BF2" w:rsidRDefault="5F507125" w:rsidP="43CA628D">
            <w:pPr>
              <w:pStyle w:val="paragraph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Koszty całkowite A należy obliczyć jako sumę kosztów inwestycyjnych związanych z budową Systemu oraz kosztów jego eksploatacji, przyjmując okres eksploatacji 15 lat oraz dla reprezentatywnej Sali lekcyjnej.</w:t>
            </w:r>
            <w:r w:rsidRPr="00486BF2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  <w:t> 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 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> </w:t>
            </w:r>
          </w:p>
          <w:p w14:paraId="4A17E8AC" w14:textId="77777777" w:rsidR="002B77F4" w:rsidRPr="00486BF2" w:rsidRDefault="5F507125" w:rsidP="486C5CEF">
            <w:pPr>
              <w:pStyle w:val="paragraph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Koszty całkowite A należy obliczyć zgodnie ze wzorem: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> </w:t>
            </w:r>
          </w:p>
          <w:p w14:paraId="1245FB49" w14:textId="77777777" w:rsidR="002B77F4" w:rsidRPr="00486BF2" w:rsidRDefault="002B77F4" w:rsidP="002B77F4">
            <w:pPr>
              <w:pStyle w:val="Normalny1"/>
              <w:spacing w:before="0"/>
              <w:rPr>
                <w:rStyle w:val="Domylnaczcionkaakapitu10"/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21C5C91B" w14:textId="40DB4F8E" w:rsidR="002B77F4" w:rsidRPr="00486BF2" w:rsidRDefault="00857454" w:rsidP="002B77F4">
            <w:pPr>
              <w:pStyle w:val="Normalny1"/>
              <w:spacing w:before="0"/>
              <w:rPr>
                <w:rStyle w:val="Domylnaczcionkaakapitu10"/>
                <w:rFonts w:asciiTheme="minorHAnsi" w:hAnsiTheme="minorHAnsi" w:cstheme="minorHAnsi"/>
                <w:sz w:val="22"/>
                <w:szCs w:val="22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C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theme="minorHAnsi"/>
                    <w:szCs w:val="16"/>
                  </w:rPr>
                  <m:t>=CAPEX+OPEX</m:t>
                </m:r>
              </m:oMath>
            </m:oMathPara>
          </w:p>
          <w:p w14:paraId="3BC0E361" w14:textId="77777777" w:rsidR="002B77F4" w:rsidRPr="00486BF2" w:rsidRDefault="00857454" w:rsidP="002B77F4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sz w:val="18"/>
                <w:szCs w:val="22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C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theme="minorHAnsi"/>
                    <w:szCs w:val="16"/>
                  </w:rPr>
                  <m:t>=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D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theme="minorHAnsi"/>
                    <w:szCs w:val="16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theme="minorHAnsi"/>
                    <w:szCs w:val="16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S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000000"/>
                    <w:sz w:val="18"/>
                    <w:szCs w:val="22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ME</m:t>
                    </m:r>
                  </m:sub>
                </m:sSub>
                <m:r>
                  <w:rPr>
                    <w:rFonts w:ascii="Cambria Math" w:hAnsi="Cambria Math" w:cstheme="minorHAnsi"/>
                    <w:color w:val="000000"/>
                    <w:sz w:val="18"/>
                    <w:szCs w:val="22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A</m:t>
                    </m:r>
                  </m:sub>
                </m:sSub>
              </m:oMath>
            </m:oMathPara>
          </w:p>
          <w:p w14:paraId="71DFE085" w14:textId="77777777" w:rsidR="002B77F4" w:rsidRPr="00486BF2" w:rsidRDefault="002B77F4" w:rsidP="002B77F4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sz w:val="18"/>
                <w:szCs w:val="22"/>
                <w:lang w:eastAsia="pl-PL"/>
              </w:rPr>
            </w:pPr>
          </w:p>
          <w:p w14:paraId="34B537D1" w14:textId="77777777" w:rsidR="002B77F4" w:rsidRPr="00486BF2" w:rsidRDefault="002B77F4" w:rsidP="002B77F4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>gdzie:</w:t>
            </w:r>
          </w:p>
          <w:p w14:paraId="272B1D2D" w14:textId="6EF05705" w:rsidR="002B77F4" w:rsidRPr="00486BF2" w:rsidRDefault="002B77F4" w:rsidP="002B77F4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vertAlign w:val="subscript"/>
                <w:lang w:eastAsia="pl-PL"/>
              </w:rPr>
              <w:t>C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– Koszty całkowite Systemu wentylacji A wraz z Szkolnym systemem zarządzającym </w:t>
            </w:r>
            <w:r w:rsidR="00011E82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oraz 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użytkowaniem przez 15 lat, zł,</w:t>
            </w:r>
          </w:p>
          <w:p w14:paraId="3C0B0F6E" w14:textId="561F06D8" w:rsidR="002B77F4" w:rsidRPr="00486BF2" w:rsidRDefault="002B77F4" w:rsidP="002B77F4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vertAlign w:val="subscript"/>
                <w:lang w:eastAsia="pl-PL"/>
              </w:rPr>
              <w:t>D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 – Koszty</w:t>
            </w:r>
            <w:r w:rsidR="00011E82"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 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>Systemu wentylacji A wraz z Szkolnym systemem zarządzającym, deklarowany przez Wnioskodawcę / Uczestnika Przedsięwzięcia, zł,</w:t>
            </w:r>
          </w:p>
          <w:p w14:paraId="0F5BBEC3" w14:textId="72824782" w:rsidR="002B77F4" w:rsidRPr="00486BF2" w:rsidRDefault="002B77F4" w:rsidP="002B77F4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vertAlign w:val="subscript"/>
                <w:lang w:eastAsia="pl-PL"/>
              </w:rPr>
              <w:t>M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 – Koszty</w:t>
            </w:r>
            <w:r w:rsidR="00011E82"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 m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ontażu Systemu wentylacji A wraz z Szkolnym systemem zarządzającym, deklarowany przez Wnioskodawcę / Uczestnika Przedsięwzięcia, zł, </w:t>
            </w:r>
          </w:p>
          <w:p w14:paraId="4DB20379" w14:textId="40FEEE74" w:rsidR="002B77F4" w:rsidRPr="00486BF2" w:rsidRDefault="002B77F4" w:rsidP="002B77F4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lastRenderedPageBreak/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vertAlign w:val="subscript"/>
                <w:lang w:eastAsia="pl-PL"/>
              </w:rPr>
              <w:t>S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 – Koszty</w:t>
            </w:r>
            <w:r w:rsidR="00011E82"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 s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erwisu Systemu wentylacji A wraz z Szkolnym systemem zarządzającym przez 15 lat, deklarowany przez Wnioskodawcę / Uczestnika Przedsięwzięcia, zł, </w:t>
            </w:r>
          </w:p>
          <w:p w14:paraId="413C217B" w14:textId="43EFD0A9" w:rsidR="002B77F4" w:rsidRPr="00486BF2" w:rsidRDefault="002B77F4" w:rsidP="002B77F4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vertAlign w:val="subscript"/>
                <w:lang w:eastAsia="pl-PL"/>
              </w:rPr>
              <w:t>ME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 – Koszty</w:t>
            </w:r>
            <w:r w:rsidR="00011E82"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 materiałów e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ksploatacyjnych niezbędnych do prawidłowej pracy Systemu wentylacji A wraz z Szkolnym systemem zarządzającym przez 15 lat, deklarowany przez Wnioskodawcę / Uczestnika Przedsięwzięcia, zł. </w:t>
            </w:r>
          </w:p>
          <w:p w14:paraId="3ADD546F" w14:textId="140CDD01" w:rsidR="002B77F4" w:rsidRPr="00486BF2" w:rsidRDefault="002B77F4" w:rsidP="002B77F4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vertAlign w:val="subscript"/>
                <w:lang w:eastAsia="pl-PL"/>
              </w:rPr>
              <w:t>A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 – Koszty</w:t>
            </w:r>
            <w:r w:rsidR="00011E82"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dministracji Szkolnego Systemu zarządzania przez 15 lat, deklarowane przez Wnioskodawcę / Uczestnika Przedsięwzięcia, zł. </w:t>
            </w:r>
          </w:p>
          <w:p w14:paraId="57FCFD9D" w14:textId="77777777" w:rsidR="002B77F4" w:rsidRPr="00486BF2" w:rsidRDefault="002B77F4" w:rsidP="002B77F4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</w:pPr>
          </w:p>
          <w:p w14:paraId="1F9A6154" w14:textId="77777777" w:rsidR="002B77F4" w:rsidRPr="00486BF2" w:rsidRDefault="002B77F4" w:rsidP="002B77F4">
            <w:pPr>
              <w:pStyle w:val="Normalny1"/>
              <w:spacing w:before="0"/>
              <w:rPr>
                <w:rFonts w:asciiTheme="minorHAnsi" w:hAnsiTheme="minorHAnsi" w:cstheme="minorHAnsi"/>
                <w:szCs w:val="18"/>
              </w:rPr>
            </w:pPr>
            <w:r w:rsidRPr="00486BF2">
              <w:rPr>
                <w:rFonts w:asciiTheme="minorHAnsi" w:hAnsiTheme="minorHAnsi" w:cstheme="minorHAnsi"/>
                <w:szCs w:val="18"/>
              </w:rPr>
              <w:t xml:space="preserve">Wnioskodawca / Uczestnik Przedsięwzięcia do Obliczeń Kosztów całkowitych A wraz z użytkowaniem prze okres 15 lat przyjmuje wszystkie elementy składowe, prace oraz materiały eksploatacyjne potrzebne do prawidłowego działania Systemu A w okresie 15 lat. </w:t>
            </w:r>
          </w:p>
          <w:p w14:paraId="00949F92" w14:textId="77777777" w:rsidR="002B77F4" w:rsidRPr="00486BF2" w:rsidRDefault="002B77F4" w:rsidP="002B77F4">
            <w:pPr>
              <w:pStyle w:val="Normalny1"/>
              <w:spacing w:before="0"/>
              <w:rPr>
                <w:rFonts w:asciiTheme="minorHAnsi" w:hAnsiTheme="minorHAnsi" w:cstheme="minorHAnsi"/>
                <w:szCs w:val="18"/>
              </w:rPr>
            </w:pPr>
          </w:p>
          <w:p w14:paraId="60BA6586" w14:textId="0CE164FF" w:rsidR="002B77F4" w:rsidRPr="00486BF2" w:rsidRDefault="002B77F4" w:rsidP="002B77F4">
            <w:pPr>
              <w:pStyle w:val="Normalny1"/>
              <w:spacing w:before="0"/>
              <w:rPr>
                <w:rFonts w:asciiTheme="minorHAnsi" w:hAnsiTheme="minorHAnsi" w:cstheme="minorHAnsi"/>
                <w:szCs w:val="18"/>
              </w:rPr>
            </w:pPr>
            <w:r w:rsidRPr="00486BF2">
              <w:rPr>
                <w:rFonts w:asciiTheme="minorHAnsi" w:hAnsiTheme="minorHAnsi" w:cstheme="minorHAnsi"/>
                <w:szCs w:val="18"/>
              </w:rPr>
              <w:t>- przez K</w:t>
            </w:r>
            <w:r w:rsidRPr="00486BF2">
              <w:rPr>
                <w:rFonts w:asciiTheme="minorHAnsi" w:hAnsiTheme="minorHAnsi" w:cstheme="minorHAnsi"/>
                <w:szCs w:val="18"/>
                <w:vertAlign w:val="subscript"/>
              </w:rPr>
              <w:t xml:space="preserve">D  </w:t>
            </w:r>
            <w:r w:rsidRPr="00486BF2">
              <w:rPr>
                <w:rFonts w:asciiTheme="minorHAnsi" w:hAnsiTheme="minorHAnsi" w:cstheme="minorHAnsi"/>
                <w:szCs w:val="18"/>
              </w:rPr>
              <w:t xml:space="preserve">Zamawiający rozumie </w:t>
            </w:r>
            <w:r w:rsidRPr="00486BF2">
              <w:rPr>
                <w:rStyle w:val="Domylnaczcionkaakapitu10"/>
                <w:rFonts w:asciiTheme="minorHAnsi" w:hAnsiTheme="minorHAnsi" w:cstheme="minorHAnsi"/>
                <w:szCs w:val="18"/>
                <w:lang w:eastAsia="pl-PL"/>
              </w:rPr>
              <w:t>Koszt</w:t>
            </w:r>
            <w:r w:rsidR="00011E82" w:rsidRPr="00486BF2">
              <w:rPr>
                <w:rStyle w:val="Domylnaczcionkaakapitu10"/>
                <w:rFonts w:asciiTheme="minorHAnsi" w:hAnsiTheme="minorHAnsi" w:cstheme="minorHAnsi"/>
                <w:szCs w:val="18"/>
                <w:lang w:eastAsia="pl-PL"/>
              </w:rPr>
              <w:t>y</w:t>
            </w:r>
            <w:r w:rsidRPr="00486BF2">
              <w:rPr>
                <w:rFonts w:asciiTheme="minorHAnsi" w:hAnsiTheme="minorHAnsi" w:cstheme="minorHAnsi"/>
                <w:szCs w:val="18"/>
              </w:rPr>
              <w:t xml:space="preserve"> Systemu wentylacji A wraz z Szkolnym systemem zarządzającym deklarowany przez Wnioskodawcę / Uczestnika Przedsięwzięcia</w:t>
            </w:r>
            <w:r w:rsidRPr="00486BF2" w:rsidDel="00694142">
              <w:rPr>
                <w:rFonts w:asciiTheme="minorHAnsi" w:hAnsiTheme="minorHAnsi" w:cstheme="minorHAnsi"/>
                <w:szCs w:val="18"/>
              </w:rPr>
              <w:t xml:space="preserve"> </w:t>
            </w:r>
            <w:r w:rsidRPr="00486BF2">
              <w:rPr>
                <w:rFonts w:asciiTheme="minorHAnsi" w:hAnsiTheme="minorHAnsi" w:cstheme="minorHAnsi"/>
                <w:szCs w:val="18"/>
              </w:rPr>
              <w:t>dla planowanej skali sprzedaży dla 50 szkół rocznie (liczących po 15 sal lekcyjnych każda oraz że na pojedynczą szkołę przypada 1 szt. Szkolnego systemu zarządzającego), z uwzględnieniem 20% marży, kosztów produkcji, kosztów dystrybucji, kosztów materiału Wnioskodawca/Uczestnik Przedsięwzięcia</w:t>
            </w:r>
            <w:r w:rsidRPr="00486BF2" w:rsidDel="00694142">
              <w:rPr>
                <w:rFonts w:asciiTheme="minorHAnsi" w:hAnsiTheme="minorHAnsi" w:cstheme="minorHAnsi"/>
                <w:szCs w:val="18"/>
              </w:rPr>
              <w:t xml:space="preserve"> </w:t>
            </w:r>
            <w:r w:rsidRPr="00486BF2">
              <w:rPr>
                <w:rFonts w:asciiTheme="minorHAnsi" w:hAnsiTheme="minorHAnsi" w:cstheme="minorHAnsi"/>
                <w:szCs w:val="18"/>
              </w:rPr>
              <w:t xml:space="preserve"> w Koszcie Sprzedaży Systemu jest zobowiązany uwzględnić wszystkie koszty elementów skła</w:t>
            </w:r>
            <w:r w:rsidR="00C83810" w:rsidRPr="00486BF2">
              <w:rPr>
                <w:rFonts w:asciiTheme="minorHAnsi" w:hAnsiTheme="minorHAnsi" w:cstheme="minorHAnsi"/>
                <w:szCs w:val="18"/>
              </w:rPr>
              <w:t>dowych podanych w Załączniku 3.2 do Załącznika nr 3,</w:t>
            </w:r>
            <w:r w:rsidRPr="00486BF2">
              <w:rPr>
                <w:rFonts w:asciiTheme="minorHAnsi" w:hAnsiTheme="minorHAnsi" w:cstheme="minorHAnsi"/>
                <w:szCs w:val="18"/>
              </w:rPr>
              <w:t xml:space="preserve"> potwierdzone ofertami dla podanych elementów oraz wyceną elementów, które są innowacją. </w:t>
            </w:r>
            <w:r w:rsidRPr="00486BF2">
              <w:rPr>
                <w:rStyle w:val="Domylnaczcionkaakapitu10"/>
                <w:rFonts w:asciiTheme="minorHAnsi" w:hAnsiTheme="minorHAnsi" w:cstheme="minorHAnsi"/>
                <w:szCs w:val="18"/>
                <w:lang w:eastAsia="pl-PL"/>
              </w:rPr>
              <w:t xml:space="preserve"> </w:t>
            </w:r>
          </w:p>
          <w:p w14:paraId="69D5BC71" w14:textId="77777777" w:rsidR="002B77F4" w:rsidRPr="00486BF2" w:rsidRDefault="002B77F4" w:rsidP="002B77F4">
            <w:pPr>
              <w:pStyle w:val="Normalny1"/>
              <w:spacing w:before="0"/>
              <w:rPr>
                <w:rFonts w:asciiTheme="minorHAnsi" w:hAnsiTheme="minorHAnsi" w:cstheme="minorHAnsi"/>
                <w:szCs w:val="18"/>
              </w:rPr>
            </w:pPr>
          </w:p>
          <w:p w14:paraId="47AB1C88" w14:textId="7782B4EA" w:rsidR="002B77F4" w:rsidRPr="00486BF2" w:rsidRDefault="0D98CA40" w:rsidP="002B77F4">
            <w:pPr>
              <w:pStyle w:val="Normalny1"/>
              <w:spacing w:before="0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- przez K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M </w:t>
            </w:r>
            <w:r w:rsidRPr="00486BF2">
              <w:rPr>
                <w:rFonts w:asciiTheme="minorHAnsi" w:hAnsiTheme="minorHAnsi" w:cstheme="minorHAnsi"/>
              </w:rPr>
              <w:t>Zamawiający rozumie Koszty</w:t>
            </w:r>
            <w:r w:rsidR="1B2A0459" w:rsidRPr="00486BF2">
              <w:rPr>
                <w:rFonts w:asciiTheme="minorHAnsi" w:hAnsiTheme="minorHAnsi" w:cstheme="minorHAnsi"/>
              </w:rPr>
              <w:t xml:space="preserve"> m</w:t>
            </w:r>
            <w:r w:rsidRPr="00486BF2">
              <w:rPr>
                <w:rFonts w:asciiTheme="minorHAnsi" w:hAnsiTheme="minorHAnsi" w:cstheme="minorHAnsi"/>
              </w:rPr>
              <w:t xml:space="preserve">ontażu Systemu wentylacji A wraz z Szkolnym systemem </w:t>
            </w:r>
            <w:r w:rsidR="00400B71" w:rsidRPr="00486BF2">
              <w:rPr>
                <w:rFonts w:asciiTheme="minorHAnsi" w:hAnsiTheme="minorHAnsi" w:cstheme="minorHAnsi"/>
              </w:rPr>
              <w:t>zarządzającym</w:t>
            </w:r>
            <w:r w:rsidRPr="00486BF2">
              <w:rPr>
                <w:rFonts w:asciiTheme="minorHAnsi" w:hAnsiTheme="minorHAnsi" w:cstheme="minorHAnsi"/>
              </w:rPr>
              <w:t xml:space="preserve"> jako koszt wewnętrznych prac monterskich, koszt dowozu </w:t>
            </w:r>
            <w:r w:rsidR="799BC1A6" w:rsidRPr="00486BF2">
              <w:rPr>
                <w:rFonts w:asciiTheme="minorHAnsi" w:hAnsiTheme="minorHAnsi" w:cstheme="minorHAnsi"/>
              </w:rPr>
              <w:t xml:space="preserve">i wniesienia </w:t>
            </w:r>
            <w:r w:rsidRPr="00486BF2">
              <w:rPr>
                <w:rFonts w:asciiTheme="minorHAnsi" w:hAnsiTheme="minorHAnsi" w:cstheme="minorHAnsi"/>
              </w:rPr>
              <w:t>elementu Systemu A, koszt modernizacji infrastruktury technicznej wewnątrz budynku w celu przystosowania jej do możliwości użytkowania Systemu A. Wnioskodawca / Uczestnik Przedsięwzięcia w Koszcie Montażu jest zobowiązany uwzględnić wszystkie koszty elementów składowych podanych w Załączniku 3.2</w:t>
            </w:r>
            <w:r w:rsidR="46F44F22" w:rsidRPr="00486BF2">
              <w:rPr>
                <w:rFonts w:asciiTheme="minorHAnsi" w:hAnsiTheme="minorHAnsi" w:cstheme="minorHAnsi"/>
              </w:rPr>
              <w:t xml:space="preserve"> do Załącznika nr 3,</w:t>
            </w:r>
            <w:r w:rsidRPr="00486BF2">
              <w:rPr>
                <w:rFonts w:asciiTheme="minorHAnsi" w:hAnsiTheme="minorHAnsi" w:cstheme="minorHAnsi"/>
              </w:rPr>
              <w:t xml:space="preserve"> potwierdzone ofertami dla podanych prac. </w:t>
            </w:r>
          </w:p>
          <w:p w14:paraId="0A727350" w14:textId="77777777" w:rsidR="002B77F4" w:rsidRPr="00486BF2" w:rsidRDefault="002B77F4" w:rsidP="002B77F4">
            <w:pPr>
              <w:pStyle w:val="Normalny1"/>
              <w:spacing w:before="0"/>
              <w:rPr>
                <w:rFonts w:asciiTheme="minorHAnsi" w:hAnsiTheme="minorHAnsi" w:cstheme="minorHAnsi"/>
                <w:szCs w:val="18"/>
              </w:rPr>
            </w:pPr>
          </w:p>
          <w:p w14:paraId="63BE78BC" w14:textId="6D59221D" w:rsidR="002B77F4" w:rsidRPr="00486BF2" w:rsidRDefault="002B77F4" w:rsidP="002B77F4">
            <w:pPr>
              <w:pStyle w:val="Normalny1"/>
              <w:spacing w:before="0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 xml:space="preserve">- </w:t>
            </w:r>
            <w:r w:rsidR="0D2056A8"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</w:rPr>
              <w:t>rzez K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S </w:t>
            </w:r>
            <w:r w:rsidRPr="00486BF2">
              <w:rPr>
                <w:rFonts w:asciiTheme="minorHAnsi" w:hAnsiTheme="minorHAnsi" w:cstheme="minorHAnsi"/>
              </w:rPr>
              <w:t>Zamawiający rozumie 15 letnie Koszty</w:t>
            </w:r>
            <w:r w:rsidR="00C360A1" w:rsidRPr="00486BF2">
              <w:rPr>
                <w:rFonts w:asciiTheme="minorHAnsi" w:hAnsiTheme="minorHAnsi" w:cstheme="minorHAnsi"/>
              </w:rPr>
              <w:t xml:space="preserve"> s</w:t>
            </w:r>
            <w:r w:rsidRPr="00486BF2">
              <w:rPr>
                <w:rFonts w:asciiTheme="minorHAnsi" w:hAnsiTheme="minorHAnsi" w:cstheme="minorHAnsi"/>
              </w:rPr>
              <w:t>erwisu Systemu wentylacji A wraz z Szkolnym systemem zarządzającym przez Wnioskodawcę / Uczestnika Przedsięwzięcia, przy założeniu minimum 2 serwisów</w:t>
            </w:r>
            <w:r w:rsidR="00C83810" w:rsidRPr="00486BF2">
              <w:rPr>
                <w:rFonts w:asciiTheme="minorHAnsi" w:hAnsiTheme="minorHAnsi" w:cstheme="minorHAnsi"/>
              </w:rPr>
              <w:t xml:space="preserve"> rocznie oraz uwzględniające</w:t>
            </w:r>
            <w:r w:rsidRPr="00486BF2">
              <w:rPr>
                <w:rFonts w:asciiTheme="minorHAnsi" w:hAnsiTheme="minorHAnsi" w:cstheme="minorHAnsi"/>
              </w:rPr>
              <w:t xml:space="preserve"> </w:t>
            </w:r>
            <w:r w:rsidR="00C83810" w:rsidRPr="00486BF2">
              <w:rPr>
                <w:rFonts w:asciiTheme="minorHAnsi" w:hAnsiTheme="minorHAnsi" w:cstheme="minorHAnsi"/>
              </w:rPr>
              <w:t>koszt naprawy, awarii, okresowych przeglądów</w:t>
            </w:r>
            <w:r w:rsidRPr="00486BF2">
              <w:rPr>
                <w:rFonts w:asciiTheme="minorHAnsi" w:hAnsiTheme="minorHAnsi" w:cstheme="minorHAnsi"/>
              </w:rPr>
              <w:t xml:space="preserve"> Systemu </w:t>
            </w:r>
            <w:r w:rsidR="00C83810" w:rsidRPr="00486BF2">
              <w:rPr>
                <w:rFonts w:asciiTheme="minorHAnsi" w:hAnsiTheme="minorHAnsi" w:cstheme="minorHAnsi"/>
              </w:rPr>
              <w:t xml:space="preserve">wentylacji </w:t>
            </w:r>
            <w:r w:rsidRPr="00486BF2">
              <w:rPr>
                <w:rFonts w:asciiTheme="minorHAnsi" w:hAnsiTheme="minorHAnsi" w:cstheme="minorHAnsi"/>
              </w:rPr>
              <w:t>A</w:t>
            </w:r>
            <w:r w:rsidR="00C83810" w:rsidRPr="00486BF2">
              <w:rPr>
                <w:rFonts w:asciiTheme="minorHAnsi" w:hAnsiTheme="minorHAnsi" w:cstheme="minorHAnsi"/>
              </w:rPr>
              <w:t xml:space="preserve"> wraz z Szkolnym systemem zarządzającym</w:t>
            </w:r>
            <w:r w:rsidRPr="00486BF2">
              <w:rPr>
                <w:rFonts w:asciiTheme="minorHAnsi" w:hAnsiTheme="minorHAnsi" w:cstheme="minorHAnsi"/>
              </w:rPr>
              <w:t xml:space="preserve">.  </w:t>
            </w:r>
          </w:p>
          <w:p w14:paraId="1D2AB8BD" w14:textId="77777777" w:rsidR="002B77F4" w:rsidRPr="00486BF2" w:rsidRDefault="002B77F4" w:rsidP="002B77F4">
            <w:pPr>
              <w:pStyle w:val="Normalny1"/>
              <w:spacing w:before="0"/>
              <w:rPr>
                <w:rFonts w:asciiTheme="minorHAnsi" w:hAnsiTheme="minorHAnsi" w:cstheme="minorHAnsi"/>
                <w:szCs w:val="18"/>
              </w:rPr>
            </w:pPr>
          </w:p>
          <w:p w14:paraId="0AFDE87B" w14:textId="077F924F" w:rsidR="002B77F4" w:rsidRPr="00486BF2" w:rsidRDefault="002B77F4" w:rsidP="002B77F4">
            <w:pPr>
              <w:pStyle w:val="Normalny1"/>
              <w:spacing w:before="0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 xml:space="preserve">- </w:t>
            </w:r>
            <w:r w:rsidR="31DAA762"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</w:rPr>
              <w:t>rzez K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ME </w:t>
            </w:r>
            <w:r w:rsidRPr="00486BF2">
              <w:rPr>
                <w:rFonts w:asciiTheme="minorHAnsi" w:hAnsiTheme="minorHAnsi" w:cstheme="minorHAnsi"/>
              </w:rPr>
              <w:t xml:space="preserve">Zamawiający rozumie 15 letnie Koszty </w:t>
            </w:r>
            <w:r w:rsidR="00011E82" w:rsidRPr="00486BF2">
              <w:rPr>
                <w:rFonts w:asciiTheme="minorHAnsi" w:hAnsiTheme="minorHAnsi" w:cstheme="minorHAnsi"/>
              </w:rPr>
              <w:t>m</w:t>
            </w:r>
            <w:r w:rsidRPr="00486BF2">
              <w:rPr>
                <w:rFonts w:asciiTheme="minorHAnsi" w:hAnsiTheme="minorHAnsi" w:cstheme="minorHAnsi"/>
              </w:rPr>
              <w:t>ateriałów eksploatacyjnych niezbędnych do prawidłowej pracy wszystkich elementów Systemu wentylacyjnego A wraz z Szkolnym systemem zarządzającym, podanych w Załączniku 3.2 do Załącznika nr 3 zakładka ”7.9”.</w:t>
            </w:r>
          </w:p>
          <w:p w14:paraId="40D8B33D" w14:textId="07C4FEE7" w:rsidR="009537A2" w:rsidRPr="00486BF2" w:rsidRDefault="009537A2" w:rsidP="009537A2">
            <w:pPr>
              <w:pStyle w:val="Normalny1"/>
              <w:spacing w:before="0"/>
              <w:jc w:val="left"/>
              <w:rPr>
                <w:rStyle w:val="Domylnaczcionkaakapitu1"/>
                <w:rFonts w:asciiTheme="minorHAnsi" w:eastAsia="Calibri" w:hAnsiTheme="minorHAnsi" w:cstheme="minorHAnsi"/>
                <w:color w:val="FF0000"/>
                <w:lang w:eastAsia="pl-PL"/>
              </w:rPr>
            </w:pPr>
          </w:p>
          <w:p w14:paraId="2B738D6E" w14:textId="180B6CE9" w:rsidR="009537A2" w:rsidRPr="00486BF2" w:rsidRDefault="002B77F4" w:rsidP="009537A2">
            <w:pPr>
              <w:pStyle w:val="Normalny1"/>
              <w:spacing w:before="0"/>
              <w:jc w:val="left"/>
              <w:rPr>
                <w:rStyle w:val="Domylnaczcionkaakapitu1"/>
                <w:rFonts w:asciiTheme="minorHAnsi" w:eastAsia="Calibri" w:hAnsiTheme="minorHAnsi" w:cstheme="minorHAnsi"/>
                <w:color w:val="FF0000"/>
                <w:lang w:eastAsia="pl-PL"/>
              </w:rPr>
            </w:pPr>
            <w:r w:rsidRPr="00486BF2">
              <w:rPr>
                <w:rFonts w:asciiTheme="minorHAnsi" w:hAnsiTheme="minorHAnsi" w:cstheme="minorHAnsi"/>
              </w:rPr>
              <w:t xml:space="preserve">- </w:t>
            </w:r>
            <w:r w:rsidR="2DE11D3E"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</w:rPr>
              <w:t>rzez K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A </w:t>
            </w:r>
            <w:r w:rsidRPr="00486BF2">
              <w:rPr>
                <w:rFonts w:asciiTheme="minorHAnsi" w:hAnsiTheme="minorHAnsi" w:cstheme="minorHAnsi"/>
              </w:rPr>
              <w:t xml:space="preserve">Zamawiający rozumie 15 letnie Koszty </w:t>
            </w:r>
            <w:r w:rsidR="00011E82" w:rsidRPr="00486BF2">
              <w:rPr>
                <w:rFonts w:asciiTheme="minorHAnsi" w:hAnsiTheme="minorHAnsi" w:cstheme="minorHAnsi"/>
              </w:rPr>
              <w:t>a</w:t>
            </w:r>
            <w:r w:rsidRPr="00486BF2">
              <w:rPr>
                <w:rFonts w:asciiTheme="minorHAnsi" w:hAnsiTheme="minorHAnsi" w:cstheme="minorHAnsi"/>
              </w:rPr>
              <w:t xml:space="preserve">dministracji Szkolnego systemu zarządzającego, </w:t>
            </w:r>
            <w:r w:rsidR="00C83810" w:rsidRPr="00486BF2">
              <w:rPr>
                <w:rFonts w:asciiTheme="minorHAnsi" w:hAnsiTheme="minorHAnsi" w:cstheme="minorHAnsi"/>
              </w:rPr>
              <w:t xml:space="preserve">dla planowanej skali sprzedaży dla 50 szkół rocznie (liczących po 15 sal lekcyjnych każda oraz że na pojedynczą szkołę przypada 1 szt. Szkolnego systemu zarządzającego, </w:t>
            </w:r>
            <w:r w:rsidRPr="00486BF2">
              <w:rPr>
                <w:rFonts w:asciiTheme="minorHAnsi" w:hAnsiTheme="minorHAnsi" w:cstheme="minorHAnsi"/>
              </w:rPr>
              <w:t xml:space="preserve">w </w:t>
            </w:r>
            <w:r w:rsidR="00C83810" w:rsidRPr="00486BF2">
              <w:rPr>
                <w:rFonts w:asciiTheme="minorHAnsi" w:hAnsiTheme="minorHAnsi" w:cstheme="minorHAnsi"/>
              </w:rPr>
              <w:t>cenie podanej w Załączniku 3.2</w:t>
            </w:r>
            <w:r w:rsidRPr="00486BF2">
              <w:rPr>
                <w:rFonts w:asciiTheme="minorHAnsi" w:hAnsiTheme="minorHAnsi" w:cstheme="minorHAnsi"/>
              </w:rPr>
              <w:t xml:space="preserve"> do Załącznika nr 3 zakładka ”7.9”.</w:t>
            </w:r>
          </w:p>
          <w:p w14:paraId="7D5370FB" w14:textId="77777777" w:rsidR="00B01066" w:rsidRPr="00486BF2" w:rsidRDefault="00B01066" w:rsidP="009537A2">
            <w:pPr>
              <w:pStyle w:val="Normalny1"/>
              <w:spacing w:befor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4E62A972" w14:textId="2F193701" w:rsidR="00B01066" w:rsidRPr="00486BF2" w:rsidRDefault="65719733" w:rsidP="4530C8F7">
            <w:pPr>
              <w:pStyle w:val="Normalny1"/>
              <w:spacing w:before="0"/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</w:rPr>
              <w:t>Obliczenia wykonać wg</w:t>
            </w:r>
            <w:r w:rsidR="2BC31C5D" w:rsidRPr="00486BF2">
              <w:rPr>
                <w:rFonts w:asciiTheme="minorHAnsi" w:hAnsiTheme="minorHAnsi" w:cstheme="minorHAnsi"/>
              </w:rPr>
              <w:t>.:</w:t>
            </w:r>
          </w:p>
          <w:p w14:paraId="6A83858C" w14:textId="42F42A63" w:rsidR="00B01066" w:rsidRPr="00486BF2" w:rsidRDefault="5AC6A5D3" w:rsidP="486C5CE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Załącznika 3.1 do Załącznika nr 3 – Działanie 1. Wymagania Konkursowe. Tok obliczeniowy, Rozdział: “Koszty całkowite A. Metoda obliczeń.”</w:t>
            </w:r>
          </w:p>
          <w:p w14:paraId="05223629" w14:textId="1A308EAC" w:rsidR="00B01066" w:rsidRPr="00486BF2" w:rsidRDefault="2BC31C5D" w:rsidP="00AD52C0">
            <w:pPr>
              <w:jc w:val="both"/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Załącznika 3.2 do Załącznika nr 3 – Działanie 1. Wymagania Konkursowe. Arkusz kalkulacyjny, zakładka “7.9”</w:t>
            </w:r>
            <w:r w:rsidRPr="00486BF2">
              <w:rPr>
                <w:rFonts w:asciiTheme="minorHAnsi" w:hAnsiTheme="minorHAnsi" w:cstheme="minorHAnsi"/>
                <w:color w:val="00B050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488CE" w14:textId="6B81B923" w:rsidR="00B01066" w:rsidRPr="00486BF2" w:rsidRDefault="00B01066" w:rsidP="00B01066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lastRenderedPageBreak/>
              <w:t>0%</w:t>
            </w:r>
          </w:p>
        </w:tc>
      </w:tr>
      <w:tr w:rsidR="00B01066" w:rsidRPr="00486BF2" w14:paraId="22853097" w14:textId="77777777" w:rsidTr="5C86B5E7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46192" w14:textId="37FFA09D" w:rsidR="00B01066" w:rsidRPr="00486BF2" w:rsidRDefault="002C44EA" w:rsidP="00B01066">
            <w:pPr>
              <w:pStyle w:val="Normalny1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7</w:t>
            </w:r>
            <w:r w:rsidR="00B01066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.10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FD556" w14:textId="3D7277C8" w:rsidR="00B01066" w:rsidRPr="00486BF2" w:rsidRDefault="00176D0D" w:rsidP="00B01066">
            <w:pPr>
              <w:pStyle w:val="Normalny1"/>
              <w:jc w:val="lef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18"/>
                <w:lang w:eastAsia="pl-PL"/>
              </w:rPr>
              <w:t>Komercjalizacja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082007" w14:textId="4E9F46D4" w:rsidR="00B01066" w:rsidRPr="00486BF2" w:rsidRDefault="00B01066" w:rsidP="00B01066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Przychód z Komercjalizacji Wyników Prac B+R</w:t>
            </w: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C199F0" w14:textId="1D467284" w:rsidR="00B01066" w:rsidRPr="00486BF2" w:rsidRDefault="52DA759E" w:rsidP="4530C8F7">
            <w:pPr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Zamawiający wymaga, aby łącz</w:t>
            </w:r>
            <w:r w:rsidR="0CF102CD" w:rsidRPr="00486BF2">
              <w:rPr>
                <w:rFonts w:asciiTheme="minorHAnsi" w:hAnsiTheme="minorHAnsi" w:cstheme="minorHAnsi"/>
                <w:lang w:eastAsia="pl-PL"/>
              </w:rPr>
              <w:t>n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y Udział </w:t>
            </w:r>
            <w:r w:rsidR="58EB8F4D" w:rsidRPr="00486BF2">
              <w:rPr>
                <w:rFonts w:asciiTheme="minorHAnsi" w:hAnsiTheme="minorHAnsi" w:cstheme="minorHAnsi"/>
                <w:lang w:eastAsia="pl-PL"/>
              </w:rPr>
              <w:t xml:space="preserve">Zamawiającego </w:t>
            </w:r>
            <w:r w:rsidRPr="00486BF2">
              <w:rPr>
                <w:rFonts w:asciiTheme="minorHAnsi" w:hAnsiTheme="minorHAnsi" w:cstheme="minorHAnsi"/>
                <w:lang w:eastAsia="pl-PL"/>
              </w:rPr>
              <w:t>w Przychodzie z Komercjalizacji Wynikó</w:t>
            </w:r>
            <w:r w:rsidR="420F289A" w:rsidRPr="00486BF2">
              <w:rPr>
                <w:rFonts w:asciiTheme="minorHAnsi" w:hAnsiTheme="minorHAnsi" w:cstheme="minorHAnsi"/>
                <w:lang w:eastAsia="pl-PL"/>
              </w:rPr>
              <w:t xml:space="preserve">w Prac B+R był jak najwyższy. </w:t>
            </w:r>
          </w:p>
        </w:tc>
        <w:tc>
          <w:tcPr>
            <w:tcW w:w="7113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7E0F38" w14:textId="4A7EDC2E" w:rsidR="007C180F" w:rsidRPr="00486BF2" w:rsidRDefault="29E01133" w:rsidP="447EFDA5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Zamawiający definiuje łączny Udział </w:t>
            </w:r>
            <w:r w:rsidR="29A435B1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 Wyników Prac B+R </w:t>
            </w:r>
            <w:r w:rsidR="53B76A03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</w:t>
            </w:r>
            <w:r w:rsidR="58CE1BE4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Działani</w:t>
            </w:r>
            <w:r w:rsidR="3EB99697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</w:t>
            </w:r>
            <w:r w:rsidR="58CE1BE4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1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zgodnie z poniższym wzorem: </w:t>
            </w:r>
          </w:p>
          <w:p w14:paraId="6D37BE76" w14:textId="3216F3DE" w:rsidR="007C180F" w:rsidRPr="00486BF2" w:rsidRDefault="00857454" w:rsidP="00361D95">
            <w:pPr>
              <w:numPr>
                <w:ilvl w:val="0"/>
                <w:numId w:val="23"/>
              </w:numPr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theme="minorHAns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BR</m:t>
                  </m:r>
                </m:sub>
              </m:sSub>
              <m:r>
                <w:rPr>
                  <w:rFonts w:ascii="Cambria Math" w:eastAsia="Times New Roman" w:hAnsi="Cambria Math" w:cstheme="minorHAnsi"/>
                  <w:color w:val="000000" w:themeColor="text1"/>
                  <w:sz w:val="24"/>
                  <w:szCs w:val="16"/>
                  <w:vertAlign w:val="subscript"/>
                  <w:lang w:eastAsia="pl-PL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theme="minorHAns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OBR</m:t>
                  </m:r>
                </m:sub>
              </m:sSub>
              <m:r>
                <w:rPr>
                  <w:rFonts w:ascii="Cambria Math" w:eastAsia="Times New Roman" w:hAnsi="Cambria Math" w:cstheme="minorHAnsi"/>
                  <w:color w:val="000000" w:themeColor="text1"/>
                  <w:sz w:val="24"/>
                  <w:szCs w:val="16"/>
                  <w:vertAlign w:val="subscript"/>
                  <w:lang w:eastAsia="pl-PL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theme="minorHAns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DBR</m:t>
                  </m:r>
                </m:sub>
              </m:sSub>
              <m:r>
                <w:rPr>
                  <w:rFonts w:ascii="Cambria Math" w:eastAsia="Times New Roman" w:hAnsi="Cambria Math" w:cstheme="minorHAnsi"/>
                  <w:color w:val="000000" w:themeColor="text1"/>
                  <w:sz w:val="24"/>
                  <w:szCs w:val="16"/>
                  <w:vertAlign w:val="subscript"/>
                  <w:lang w:eastAsia="pl-PL"/>
                </w:rPr>
                <m:t xml:space="preserve"> </m:t>
              </m:r>
            </m:oMath>
          </w:p>
          <w:p w14:paraId="0E92A2F1" w14:textId="782A6DAD" w:rsidR="007C180F" w:rsidRPr="00486BF2" w:rsidRDefault="687C92E5" w:rsidP="447EFDA5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gdzie: </w:t>
            </w:r>
          </w:p>
          <w:p w14:paraId="2A81A496" w14:textId="0A701286" w:rsidR="007C180F" w:rsidRPr="00486BF2" w:rsidRDefault="52DA759E" w:rsidP="447EFDA5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– oznacza łączny Udział </w:t>
            </w:r>
            <w:r w:rsidR="58EB8F4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 Wyników Prac B+R </w:t>
            </w:r>
            <w:r w:rsidR="34CEEFEB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Działani</w:t>
            </w:r>
            <w:r w:rsidR="18F47222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</w:t>
            </w:r>
            <w:r w:rsidR="34CEEFEB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1</w:t>
            </w:r>
            <w:r w:rsidR="2EE78B2B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,</w:t>
            </w:r>
            <w:r w:rsidR="34CEEFEB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[%], </w:t>
            </w:r>
          </w:p>
          <w:p w14:paraId="4A93C856" w14:textId="088355E8" w:rsidR="007C180F" w:rsidRPr="00486BF2" w:rsidRDefault="52DA759E" w:rsidP="447EFDA5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OBR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– oznacza obligatoryjny Udział </w:t>
            </w:r>
            <w:r w:rsidR="58EB8F4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 Wyników Prac B+R</w:t>
            </w:r>
            <w:r w:rsidR="53DC01A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</w:t>
            </w:r>
            <w:r w:rsidR="1A96830A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</w:t>
            </w:r>
            <w:r w:rsidR="53DC01A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Działani</w:t>
            </w:r>
            <w:r w:rsidR="48CF3224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</w:t>
            </w:r>
            <w:r w:rsidR="53DC01A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1,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równy 0,5%, wymagany zgodnie z zapisami Umowy, </w:t>
            </w:r>
          </w:p>
          <w:p w14:paraId="2775194D" w14:textId="318353BD" w:rsidR="007C180F" w:rsidRPr="00486BF2" w:rsidRDefault="52DA759E" w:rsidP="00AD735E">
            <w:pPr>
              <w:autoSpaceDN/>
              <w:jc w:val="both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DBR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– oznacza dodatkowy Udział </w:t>
            </w:r>
            <w:r w:rsidR="58EB8F4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 Wyników Prac B+R, jaki Wykonawca</w:t>
            </w:r>
            <w:r w:rsidR="51012D8E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A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deklaruje w ramach niniejszego Wymagania Konkursowego</w:t>
            </w:r>
            <w:r w:rsidR="67F128F1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</w:t>
            </w:r>
            <w:r w:rsidR="6DC1AE3E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</w:t>
            </w:r>
            <w:r w:rsidR="67F128F1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Działani</w:t>
            </w:r>
            <w:r w:rsidR="1B6CB0E6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</w:t>
            </w:r>
            <w:r w:rsidR="67F128F1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1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.   </w:t>
            </w:r>
          </w:p>
          <w:p w14:paraId="525866AE" w14:textId="163044D1" w:rsidR="007C180F" w:rsidRPr="00486BF2" w:rsidRDefault="52DA759E" w:rsidP="00AD735E">
            <w:pPr>
              <w:autoSpaceDN/>
              <w:jc w:val="both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Aby uniknąć wszelkich wątpliwości - Wykonawca</w:t>
            </w:r>
            <w:r w:rsidR="37033EB9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A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w ramach Wymagania Konkursowego</w:t>
            </w:r>
            <w:r w:rsidR="401CE5B8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</w:t>
            </w:r>
            <w:r w:rsidR="6933A745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w </w:t>
            </w:r>
            <w:r w:rsidR="401CE5B8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Działani</w:t>
            </w:r>
            <w:r w:rsidR="589F387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</w:t>
            </w:r>
            <w:r w:rsidR="401CE5B8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1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deklaruje wartość </w:t>
            </w:r>
            <w:r w:rsidRPr="00486BF2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vertAlign w:val="subscript"/>
                <w:lang w:eastAsia="pl-PL"/>
              </w:rPr>
              <w:t>DBR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 – dodatkowego Udziału </w:t>
            </w:r>
            <w:r w:rsidR="58EB8F4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 Wyników Prac B+R. </w:t>
            </w:r>
          </w:p>
          <w:p w14:paraId="2467F489" w14:textId="77777777" w:rsidR="007C180F" w:rsidRPr="00486BF2" w:rsidRDefault="268C431F" w:rsidP="00AD735E">
            <w:pPr>
              <w:autoSpaceDN/>
              <w:jc w:val="both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  <w:p w14:paraId="7E3B6D84" w14:textId="4E0289CE" w:rsidR="00B01066" w:rsidRPr="00486BF2" w:rsidRDefault="52DA759E" w:rsidP="00AD735E">
            <w:pPr>
              <w:autoSpaceDN/>
              <w:jc w:val="both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Łączny Udział </w:t>
            </w:r>
            <w:r w:rsidR="58EB8F4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 Wyników Prac B+R</w:t>
            </w:r>
            <w:r w:rsidR="1C1DE97A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</w:t>
            </w:r>
            <w:r w:rsidR="48061554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</w:t>
            </w:r>
            <w:r w:rsidR="1C1DE97A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Działaniu 1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, jaki ostatecznie Wykonawca </w:t>
            </w:r>
            <w:r w:rsidR="599FEAD7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A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będzie zobligowany przekazywać Zamawiającemu będzie sumą 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OBR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oraz 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DBR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. 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8E55F48" w14:textId="77777777" w:rsidR="00B01066" w:rsidRPr="00486BF2" w:rsidRDefault="00B01066" w:rsidP="00B01066">
            <w:pPr>
              <w:pStyle w:val="Tekstkomentarza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</w:rPr>
              <w:t>-</w:t>
            </w:r>
          </w:p>
        </w:tc>
      </w:tr>
      <w:tr w:rsidR="00B01066" w:rsidRPr="00486BF2" w14:paraId="24414739" w14:textId="77777777" w:rsidTr="5C86B5E7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5C5C1" w14:textId="264984F2" w:rsidR="00B01066" w:rsidRPr="00486BF2" w:rsidRDefault="002C44EA" w:rsidP="00B01066">
            <w:pPr>
              <w:pStyle w:val="Tekstkomentarza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lang w:eastAsia="pl-PL"/>
              </w:rPr>
              <w:t>7</w:t>
            </w:r>
            <w:r w:rsidR="00B01066" w:rsidRPr="00486BF2">
              <w:rPr>
                <w:rFonts w:asciiTheme="minorHAnsi" w:hAnsiTheme="minorHAnsi" w:cstheme="minorHAnsi"/>
                <w:b/>
                <w:lang w:eastAsia="pl-PL"/>
              </w:rPr>
              <w:t>.11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A06017" w14:textId="0D92A8A5" w:rsidR="00B01066" w:rsidRPr="00486BF2" w:rsidRDefault="00176D0D" w:rsidP="00B01066">
            <w:pPr>
              <w:pStyle w:val="Tekstkomentarza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18"/>
                <w:lang w:eastAsia="pl-PL"/>
              </w:rPr>
              <w:t>Komercjalizacja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935089" w14:textId="142202D6" w:rsidR="00B01066" w:rsidRPr="00486BF2" w:rsidRDefault="1B14DCD0" w:rsidP="376B50F3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Przychód z Komercjalizacji </w:t>
            </w:r>
            <w:r w:rsidR="29A435B1" w:rsidRPr="00486BF2">
              <w:rPr>
                <w:rFonts w:asciiTheme="minorHAnsi" w:hAnsiTheme="minorHAnsi" w:cstheme="minorHAnsi"/>
                <w:lang w:eastAsia="pl-PL"/>
              </w:rPr>
              <w:lastRenderedPageBreak/>
              <w:t xml:space="preserve">Technologii 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Zależnych </w:t>
            </w: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856D1C" w14:textId="77EC0BD9" w:rsidR="00B01066" w:rsidRPr="00486BF2" w:rsidRDefault="1C31C145" w:rsidP="376B50F3">
            <w:pPr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lastRenderedPageBreak/>
              <w:t xml:space="preserve">Zamawiający wymaga, aby łączny Udział </w:t>
            </w:r>
            <w:r w:rsidR="29A435B1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hAnsiTheme="minorHAnsi" w:cstheme="minorHAnsi"/>
                <w:lang w:eastAsia="pl-PL"/>
              </w:rPr>
              <w:t>w Przy</w:t>
            </w:r>
            <w:r w:rsidRPr="00486BF2">
              <w:rPr>
                <w:rFonts w:asciiTheme="minorHAnsi" w:hAnsiTheme="minorHAnsi" w:cstheme="minorHAnsi"/>
                <w:lang w:eastAsia="pl-PL"/>
              </w:rPr>
              <w:lastRenderedPageBreak/>
              <w:t xml:space="preserve">chodzie z Komercjalizacji </w:t>
            </w:r>
            <w:r w:rsidR="29A435B1" w:rsidRPr="00486BF2">
              <w:rPr>
                <w:rFonts w:asciiTheme="minorHAnsi" w:hAnsiTheme="minorHAnsi" w:cstheme="minorHAnsi"/>
                <w:lang w:eastAsia="pl-PL"/>
              </w:rPr>
              <w:t xml:space="preserve">Technologii </w:t>
            </w:r>
            <w:r w:rsidRPr="00486BF2">
              <w:rPr>
                <w:rFonts w:asciiTheme="minorHAnsi" w:hAnsiTheme="minorHAnsi" w:cstheme="minorHAnsi"/>
                <w:lang w:eastAsia="pl-PL"/>
              </w:rPr>
              <w:t>Zależnych był jak najwyższy.</w:t>
            </w:r>
          </w:p>
        </w:tc>
        <w:tc>
          <w:tcPr>
            <w:tcW w:w="711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BF705F" w14:textId="2571F2A7" w:rsidR="005E7814" w:rsidRPr="00486BF2" w:rsidRDefault="7C44D96E" w:rsidP="43CA628D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lastRenderedPageBreak/>
              <w:t xml:space="preserve">Zamawiający definiuje łączny Udział </w:t>
            </w:r>
            <w:r w:rsidR="7137770B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 </w:t>
            </w:r>
            <w:r w:rsidR="00AB1242" w:rsidRPr="00486BF2">
              <w:rPr>
                <w:rFonts w:asciiTheme="minorHAnsi" w:hAnsiTheme="minorHAnsi" w:cstheme="minorHAnsi"/>
                <w:lang w:eastAsia="pl-PL"/>
              </w:rPr>
              <w:t xml:space="preserve">Technologii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Zależnych </w:t>
            </w:r>
            <w:r w:rsidR="71FE8D5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</w:t>
            </w:r>
            <w:r w:rsidR="66DCA1C7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Działani</w:t>
            </w:r>
            <w:r w:rsidR="31261A13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</w:t>
            </w:r>
            <w:r w:rsidR="66DCA1C7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1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zgodnie z poniższym wzorem: </w:t>
            </w:r>
          </w:p>
          <w:p w14:paraId="710EA73C" w14:textId="323C968A" w:rsidR="005E7814" w:rsidRPr="00486BF2" w:rsidRDefault="00857454" w:rsidP="00361D95">
            <w:pPr>
              <w:numPr>
                <w:ilvl w:val="0"/>
                <w:numId w:val="23"/>
              </w:numPr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theme="minorHAns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SZ</m:t>
                  </m:r>
                </m:sub>
              </m:sSub>
              <m:r>
                <w:rPr>
                  <w:rFonts w:ascii="Cambria Math" w:eastAsia="Times New Roman" w:hAnsi="Cambria Math" w:cstheme="minorHAnsi"/>
                  <w:color w:val="000000" w:themeColor="text1"/>
                  <w:sz w:val="24"/>
                  <w:szCs w:val="16"/>
                  <w:vertAlign w:val="subscript"/>
                  <w:lang w:eastAsia="pl-PL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theme="minorHAns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OSZ</m:t>
                  </m:r>
                </m:sub>
              </m:sSub>
              <m:r>
                <w:rPr>
                  <w:rFonts w:ascii="Cambria Math" w:eastAsia="Times New Roman" w:hAnsi="Cambria Math" w:cstheme="minorHAnsi"/>
                  <w:color w:val="000000" w:themeColor="text1"/>
                  <w:sz w:val="24"/>
                  <w:szCs w:val="16"/>
                  <w:vertAlign w:val="subscript"/>
                  <w:lang w:eastAsia="pl-PL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theme="minorHAns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DSZ</m:t>
                  </m:r>
                </m:sub>
              </m:sSub>
              <m:r>
                <w:rPr>
                  <w:rFonts w:ascii="Cambria Math" w:eastAsia="Times New Roman" w:hAnsi="Cambria Math" w:cstheme="minorHAnsi"/>
                  <w:color w:val="000000" w:themeColor="text1"/>
                  <w:sz w:val="24"/>
                  <w:szCs w:val="16"/>
                  <w:vertAlign w:val="subscript"/>
                  <w:lang w:eastAsia="pl-PL"/>
                </w:rPr>
                <m:t xml:space="preserve"> </m:t>
              </m:r>
            </m:oMath>
          </w:p>
          <w:p w14:paraId="0145F91E" w14:textId="6B87C5D8" w:rsidR="005E7814" w:rsidRPr="00486BF2" w:rsidRDefault="3F5ED907" w:rsidP="43CA628D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gdzie: </w:t>
            </w:r>
          </w:p>
          <w:p w14:paraId="7472A247" w14:textId="526D755B" w:rsidR="005E7814" w:rsidRPr="00486BF2" w:rsidRDefault="7C44D96E" w:rsidP="43CA628D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lastRenderedPageBreak/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SZ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 – oznacza łączny Udział </w:t>
            </w:r>
            <w:r w:rsidR="7137770B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 Komercjalizacji </w:t>
            </w:r>
            <w:r w:rsidR="00AB1242" w:rsidRPr="00486BF2">
              <w:rPr>
                <w:rFonts w:asciiTheme="minorHAnsi" w:hAnsiTheme="minorHAnsi" w:cstheme="minorHAnsi"/>
                <w:lang w:eastAsia="pl-PL"/>
              </w:rPr>
              <w:t xml:space="preserve">Technologii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Zależnych</w:t>
            </w:r>
            <w:r w:rsidR="7A7C6EE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</w:t>
            </w:r>
            <w:r w:rsidR="47874743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</w:t>
            </w:r>
            <w:r w:rsidR="7A7C6EE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Działani</w:t>
            </w:r>
            <w:r w:rsidR="5FBC3250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</w:t>
            </w:r>
            <w:r w:rsidR="7A7C6EE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1,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[%], </w:t>
            </w:r>
          </w:p>
          <w:p w14:paraId="6CC86857" w14:textId="57D5EA5C" w:rsidR="005E7814" w:rsidRPr="00486BF2" w:rsidRDefault="7C44D96E" w:rsidP="43CA628D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OSZ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– oznacza obligatoryjny Udział </w:t>
            </w:r>
            <w:r w:rsidR="7137770B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 </w:t>
            </w:r>
            <w:r w:rsidR="00AB1242" w:rsidRPr="00486BF2">
              <w:rPr>
                <w:rFonts w:asciiTheme="minorHAnsi" w:hAnsiTheme="minorHAnsi" w:cstheme="minorHAnsi"/>
                <w:lang w:eastAsia="pl-PL"/>
              </w:rPr>
              <w:t xml:space="preserve">Technologii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Zależnych</w:t>
            </w:r>
            <w:r w:rsidR="544AC0D9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w</w:t>
            </w:r>
            <w:r w:rsidR="709C5046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Działani</w:t>
            </w:r>
            <w:r w:rsidR="7692EAB2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</w:t>
            </w:r>
            <w:r w:rsidR="709C5046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1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równy 0,5%, wymagany zgodnie z zapisami Umowy, </w:t>
            </w:r>
          </w:p>
          <w:p w14:paraId="5F57C239" w14:textId="4C5F5EC9" w:rsidR="005E7814" w:rsidRPr="00486BF2" w:rsidRDefault="7C44D96E" w:rsidP="43CA628D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DSZ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– oznacza dodatkowy Udział </w:t>
            </w:r>
            <w:r w:rsidR="7137770B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 </w:t>
            </w:r>
            <w:r w:rsidR="00AB1242" w:rsidRPr="00486BF2">
              <w:rPr>
                <w:rFonts w:asciiTheme="minorHAnsi" w:hAnsiTheme="minorHAnsi" w:cstheme="minorHAnsi"/>
                <w:lang w:eastAsia="pl-PL"/>
              </w:rPr>
              <w:t xml:space="preserve">Technologii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Zależnych</w:t>
            </w:r>
            <w:r w:rsidR="5DEDEA04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</w:t>
            </w:r>
            <w:r w:rsidR="2E7D7671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</w:t>
            </w:r>
            <w:r w:rsidR="5DEDEA04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Działani</w:t>
            </w:r>
            <w:r w:rsidR="7E12AF2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</w:t>
            </w:r>
            <w:r w:rsidR="5DEDEA04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1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, jaki Wykonawca</w:t>
            </w:r>
            <w:r w:rsidR="29F65C7A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A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deklaruje w ramach niniejszego Wymagania Konkursowego.   </w:t>
            </w:r>
          </w:p>
          <w:p w14:paraId="44C2DED9" w14:textId="77777777" w:rsidR="005E7814" w:rsidRPr="00486BF2" w:rsidRDefault="3F5ED907" w:rsidP="43CA628D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  <w:p w14:paraId="02EBF205" w14:textId="4C3C15E0" w:rsidR="005E7814" w:rsidRPr="00486BF2" w:rsidRDefault="7C44D96E" w:rsidP="43CA628D">
            <w:pPr>
              <w:autoSpaceDN/>
              <w:jc w:val="both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Aby uniknąć wszelkich wątpliwości - Wykonawca</w:t>
            </w:r>
            <w:r w:rsidR="090DB08E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A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w ramach Wymagania Konkursowego </w:t>
            </w:r>
            <w:r w:rsidR="358A3B9C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</w:t>
            </w:r>
            <w:r w:rsidR="48DCE864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Działani</w:t>
            </w:r>
            <w:r w:rsidR="4C360618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</w:t>
            </w:r>
            <w:r w:rsidR="48DCE864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1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deklaruje wartość </w:t>
            </w:r>
            <w:r w:rsidRPr="00486BF2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vertAlign w:val="subscript"/>
                <w:lang w:eastAsia="pl-PL"/>
              </w:rPr>
              <w:t>DSZ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 – dodatkowego Udziału </w:t>
            </w:r>
            <w:r w:rsidR="7137770B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 </w:t>
            </w:r>
            <w:r w:rsidR="00AB1242" w:rsidRPr="00486BF2">
              <w:rPr>
                <w:rFonts w:asciiTheme="minorHAnsi" w:hAnsiTheme="minorHAnsi" w:cstheme="minorHAnsi"/>
                <w:lang w:eastAsia="pl-PL"/>
              </w:rPr>
              <w:t xml:space="preserve">Technologii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Zależnych. </w:t>
            </w:r>
          </w:p>
          <w:p w14:paraId="30B04C5C" w14:textId="77777777" w:rsidR="005E7814" w:rsidRPr="00486BF2" w:rsidRDefault="45F587D8" w:rsidP="43CA628D">
            <w:pPr>
              <w:autoSpaceDN/>
              <w:jc w:val="both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  <w:p w14:paraId="0EB7C71B" w14:textId="40001179" w:rsidR="00B01066" w:rsidRPr="00486BF2" w:rsidRDefault="7C44D96E" w:rsidP="43CA628D">
            <w:pPr>
              <w:autoSpaceDN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Łączny Udział </w:t>
            </w:r>
            <w:r w:rsidR="7137770B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 </w:t>
            </w:r>
            <w:r w:rsidR="00AB1242" w:rsidRPr="00486BF2">
              <w:rPr>
                <w:rFonts w:asciiTheme="minorHAnsi" w:hAnsiTheme="minorHAnsi" w:cstheme="minorHAnsi"/>
                <w:lang w:eastAsia="pl-PL"/>
              </w:rPr>
              <w:t xml:space="preserve">Technologii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Zależnych</w:t>
            </w:r>
            <w:r w:rsidR="55388F5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</w:t>
            </w:r>
            <w:r w:rsidR="28B3E121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</w:t>
            </w:r>
            <w:r w:rsidR="55388F5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Działani</w:t>
            </w:r>
            <w:r w:rsidR="7B94CE8E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</w:t>
            </w:r>
            <w:r w:rsidR="55388F5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1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, jaki ostatecznie Wykonawca</w:t>
            </w:r>
            <w:r w:rsidR="79C7336F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A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będzie zobligowany przekazywać Zamawiającemu będzie sumą 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OSZ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oraz 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DSZ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. 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E1B12" w14:textId="77777777" w:rsidR="00B01066" w:rsidRPr="00486BF2" w:rsidRDefault="00B01066" w:rsidP="00B01066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lastRenderedPageBreak/>
              <w:t>-</w:t>
            </w:r>
          </w:p>
        </w:tc>
      </w:tr>
      <w:tr w:rsidR="005E7814" w:rsidRPr="00486BF2" w14:paraId="5A3EB343" w14:textId="77777777" w:rsidTr="5C86B5E7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62CB2" w14:textId="4E52DCE6" w:rsidR="005E7814" w:rsidRPr="00486BF2" w:rsidRDefault="005E7814" w:rsidP="005E7814">
            <w:pPr>
              <w:pStyle w:val="Tekstkomentarza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7.12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DA472" w14:textId="684EAF7C" w:rsidR="005E7814" w:rsidRPr="00486BF2" w:rsidRDefault="005E7814" w:rsidP="005E7814">
            <w:pPr>
              <w:pStyle w:val="Tekstkomentarza"/>
              <w:rPr>
                <w:rFonts w:asciiTheme="minorHAnsi" w:hAnsiTheme="minorHAnsi" w:cstheme="minorHAnsi"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18"/>
                <w:lang w:eastAsia="pl-PL"/>
              </w:rPr>
              <w:t>Koszty B+R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A85F4" w14:textId="77777777" w:rsidR="005E7814" w:rsidRPr="00486BF2" w:rsidRDefault="005E7814" w:rsidP="005E7814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Cena za realizację Etapu I</w:t>
            </w: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11A1A1" w14:textId="47EDF0D7" w:rsidR="005E7814" w:rsidRPr="00486BF2" w:rsidRDefault="005E7814" w:rsidP="005E7814">
            <w:pPr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/>
                <w:szCs w:val="20"/>
                <w:shd w:val="clear" w:color="auto" w:fill="FFFFFF"/>
              </w:rPr>
              <w:t>Zamawiający wymaga jak najniższej ceny za realizację Etapu I.</w:t>
            </w:r>
            <w:r w:rsidRPr="00486BF2">
              <w:rPr>
                <w:rStyle w:val="eop"/>
                <w:rFonts w:asciiTheme="minorHAnsi" w:hAnsiTheme="minorHAnsi" w:cstheme="minorHAnsi"/>
                <w:color w:val="000000"/>
                <w:szCs w:val="20"/>
                <w:shd w:val="clear" w:color="auto" w:fill="FFFFFF"/>
              </w:rPr>
              <w:t> </w:t>
            </w:r>
          </w:p>
        </w:tc>
        <w:tc>
          <w:tcPr>
            <w:tcW w:w="711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C0DFF" w14:textId="15D1927B" w:rsidR="005E7814" w:rsidRPr="00486BF2" w:rsidRDefault="52538DF1" w:rsidP="43CA628D">
            <w:pPr>
              <w:pStyle w:val="paragraph"/>
              <w:spacing w:before="0" w:after="0"/>
              <w:divId w:val="1504197334"/>
              <w:rPr>
                <w:rFonts w:asciiTheme="minorHAnsi" w:hAnsiTheme="minorHAnsi" w:cstheme="minorHAnsi"/>
                <w:sz w:val="18"/>
                <w:szCs w:val="18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Wykonawca </w:t>
            </w:r>
            <w:r w:rsidR="1B262817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A 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wskazuje wynagrodzenie oferowane za realizację Etapu I.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> </w:t>
            </w:r>
          </w:p>
          <w:p w14:paraId="16727BFA" w14:textId="65E0479B" w:rsidR="005E7814" w:rsidRPr="00486BF2" w:rsidRDefault="6AA7F090" w:rsidP="43CA628D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Wynagrodzenie całkowite obejmuje wszelkie roszczenia Wykonawcy</w:t>
            </w:r>
            <w:r w:rsidR="191BDA3D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A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względem Zamawiającego za realizację Etapu I, podane w złotych polskich i kwocie określonej jako cena netto i w kwocie brutto </w:t>
            </w:r>
            <w:r w:rsidR="65E6DD8C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(w tym 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z podatkiem VAT</w:t>
            </w:r>
            <w:r w:rsidR="65E6DD8C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)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.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AE6A2" w14:textId="77777777" w:rsidR="005E7814" w:rsidRPr="00486BF2" w:rsidRDefault="005E7814" w:rsidP="005E7814">
            <w:pPr>
              <w:pStyle w:val="Normalny1"/>
              <w:jc w:val="center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-</w:t>
            </w:r>
          </w:p>
        </w:tc>
      </w:tr>
      <w:tr w:rsidR="005E7814" w:rsidRPr="00486BF2" w14:paraId="712D7219" w14:textId="77777777" w:rsidTr="5C86B5E7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FE616" w14:textId="45EE3358" w:rsidR="005E7814" w:rsidRPr="00486BF2" w:rsidRDefault="005E7814" w:rsidP="005E7814">
            <w:pPr>
              <w:pStyle w:val="Tekstkomentarza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7</w:t>
            </w:r>
            <w:r w:rsidR="0093692B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.13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DA9E2E" w14:textId="5A0B1B6C" w:rsidR="005E7814" w:rsidRPr="00486BF2" w:rsidRDefault="005E7814" w:rsidP="005E7814">
            <w:pPr>
              <w:pStyle w:val="Tekstkomentarza"/>
              <w:rPr>
                <w:rFonts w:asciiTheme="minorHAnsi" w:hAnsiTheme="minorHAnsi" w:cstheme="minorHAnsi"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18"/>
                <w:lang w:eastAsia="pl-PL"/>
              </w:rPr>
              <w:t xml:space="preserve">Koszty B+R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3096E" w14:textId="77777777" w:rsidR="005E7814" w:rsidRPr="00486BF2" w:rsidRDefault="005E7814" w:rsidP="005E7814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Cena za realizację Etapu II</w:t>
            </w:r>
          </w:p>
          <w:p w14:paraId="60BD75B5" w14:textId="77777777" w:rsidR="005E7814" w:rsidRPr="00486BF2" w:rsidRDefault="005E7814" w:rsidP="005E7814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599C29" w14:textId="4A8EA3B3" w:rsidR="005E7814" w:rsidRPr="00486BF2" w:rsidRDefault="005E7814" w:rsidP="005E7814">
            <w:pPr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/>
                <w:szCs w:val="20"/>
                <w:shd w:val="clear" w:color="auto" w:fill="FFFFFF"/>
              </w:rPr>
              <w:t>Zamawiający wymaga jak najniższej ceny za realizację Etapu II.</w:t>
            </w:r>
            <w:r w:rsidRPr="00486BF2">
              <w:rPr>
                <w:rStyle w:val="eop"/>
                <w:rFonts w:asciiTheme="minorHAnsi" w:hAnsiTheme="minorHAnsi" w:cstheme="minorHAnsi"/>
                <w:color w:val="000000"/>
                <w:szCs w:val="20"/>
                <w:shd w:val="clear" w:color="auto" w:fill="FFFFFF"/>
              </w:rPr>
              <w:t> </w:t>
            </w:r>
          </w:p>
        </w:tc>
        <w:tc>
          <w:tcPr>
            <w:tcW w:w="711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9553C" w14:textId="7C1D1E12" w:rsidR="005E7814" w:rsidRPr="00486BF2" w:rsidRDefault="6AA7F090" w:rsidP="43CA628D">
            <w:pPr>
              <w:pStyle w:val="paragraph"/>
              <w:spacing w:before="0" w:after="0" w:line="240" w:lineRule="auto"/>
              <w:divId w:val="949164406"/>
              <w:rPr>
                <w:rFonts w:asciiTheme="minorHAnsi" w:hAnsiTheme="minorHAnsi" w:cstheme="minorHAnsi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Wykonawca</w:t>
            </w:r>
            <w:r w:rsidR="3977548A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A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 wskazuje wynagrodzenie oferowane za realizację Etapu II.</w:t>
            </w:r>
            <w:r w:rsidR="3B1B7E67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Wynagrodzenie całkowite obejmuje wszelkie roszczenia Wykonawcy</w:t>
            </w:r>
            <w:r w:rsidR="2C1B9C62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A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względem Zamawiającego za realizację Etapu II, podane w złotych polskich i kwocie określonej jako cena netto i w kwocie brutto </w:t>
            </w:r>
            <w:r w:rsidR="65E6DD8C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(w tym 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z podatkiem VAT</w:t>
            </w:r>
            <w:r w:rsidR="65E6DD8C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)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.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7BB69" w14:textId="77777777" w:rsidR="005E7814" w:rsidRPr="00486BF2" w:rsidRDefault="005E7814" w:rsidP="005E7814">
            <w:pPr>
              <w:pStyle w:val="Normalny1"/>
              <w:jc w:val="center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-</w:t>
            </w:r>
          </w:p>
        </w:tc>
      </w:tr>
    </w:tbl>
    <w:p w14:paraId="78A2ECC0" w14:textId="42EE731C" w:rsidR="00B56435" w:rsidRPr="00486BF2" w:rsidRDefault="00B56435">
      <w:pPr>
        <w:rPr>
          <w:rStyle w:val="Domylnaczcionkaakapitu1"/>
          <w:rFonts w:asciiTheme="minorHAnsi" w:eastAsia="Calibri Light" w:hAnsiTheme="minorHAnsi" w:cstheme="minorHAnsi"/>
          <w:color w:val="5A5A5A" w:themeColor="text1" w:themeTint="A5"/>
          <w:spacing w:val="15"/>
          <w:sz w:val="22"/>
          <w:szCs w:val="22"/>
        </w:rPr>
      </w:pPr>
    </w:p>
    <w:p w14:paraId="40861EAB" w14:textId="67C4038E" w:rsidR="005E7814" w:rsidRPr="00486BF2" w:rsidRDefault="005E7814" w:rsidP="00B56435">
      <w:pPr>
        <w:rPr>
          <w:rStyle w:val="Domylnaczcionkaakapitu1"/>
          <w:rFonts w:asciiTheme="minorHAnsi" w:eastAsia="Calibri Light" w:hAnsiTheme="minorHAnsi" w:cstheme="minorHAnsi"/>
        </w:rPr>
      </w:pPr>
    </w:p>
    <w:p w14:paraId="5E3F0850" w14:textId="086EDF69" w:rsidR="00B56435" w:rsidRPr="00486BF2" w:rsidRDefault="00B56435" w:rsidP="00B56435">
      <w:pPr>
        <w:pStyle w:val="Podtytu"/>
        <w:rPr>
          <w:rStyle w:val="Domylnaczcionkaakapitu1"/>
          <w:rFonts w:cstheme="minorHAnsi"/>
        </w:rPr>
      </w:pPr>
      <w:r w:rsidRPr="00486BF2">
        <w:rPr>
          <w:rStyle w:val="Domylnaczcionkaakapitu1"/>
          <w:rFonts w:eastAsia="Calibri Light" w:cstheme="minorHAnsi"/>
        </w:rPr>
        <w:t xml:space="preserve">Tabela </w:t>
      </w:r>
      <w:r w:rsidR="002C44EA" w:rsidRPr="00486BF2">
        <w:rPr>
          <w:rStyle w:val="Domylnaczcionkaakapitu1"/>
          <w:rFonts w:eastAsia="Calibri Light" w:cstheme="minorHAnsi"/>
        </w:rPr>
        <w:t>8</w:t>
      </w:r>
      <w:r w:rsidRPr="00486BF2">
        <w:rPr>
          <w:rStyle w:val="Domylnaczcionkaakapitu1"/>
          <w:rFonts w:eastAsia="Calibri Light" w:cstheme="minorHAnsi"/>
        </w:rPr>
        <w:t xml:space="preserve">. Wymagania Jakościowe </w:t>
      </w:r>
      <w:r w:rsidR="004715D2" w:rsidRPr="00486BF2">
        <w:rPr>
          <w:rStyle w:val="Domylnaczcionkaakapitu1"/>
          <w:rFonts w:eastAsia="Calibri Light" w:cstheme="minorHAnsi"/>
        </w:rPr>
        <w:t>w Działaniu</w:t>
      </w:r>
      <w:r w:rsidRPr="00486BF2">
        <w:rPr>
          <w:rStyle w:val="Domylnaczcionkaakapitu1"/>
          <w:rFonts w:eastAsia="Calibri Light" w:cstheme="minorHAnsi"/>
        </w:rPr>
        <w:t xml:space="preserve"> 1: „Wentylacja sal lekcyjnych”</w:t>
      </w:r>
    </w:p>
    <w:tbl>
      <w:tblPr>
        <w:tblW w:w="143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776"/>
        <w:gridCol w:w="1516"/>
        <w:gridCol w:w="10495"/>
      </w:tblGrid>
      <w:tr w:rsidR="00B56435" w:rsidRPr="00486BF2" w14:paraId="07571263" w14:textId="77777777" w:rsidTr="486C5CEF">
        <w:trPr>
          <w:trHeight w:val="624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2EB06" w14:textId="77777777" w:rsidR="00B56435" w:rsidRPr="00486BF2" w:rsidRDefault="00B56435" w:rsidP="00583AB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3F149A" w14:textId="77777777" w:rsidR="00B56435" w:rsidRPr="00486BF2" w:rsidRDefault="00B56435" w:rsidP="00583AB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Kategoria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064678" w14:textId="77777777" w:rsidR="00B56435" w:rsidRPr="00486BF2" w:rsidRDefault="00B56435" w:rsidP="00583AB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Nazwa Wymagania Jakościowego</w:t>
            </w:r>
          </w:p>
        </w:tc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A1A12" w14:textId="77777777" w:rsidR="00B56435" w:rsidRPr="00486BF2" w:rsidRDefault="00B56435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Opis Wymagania Jakościowego</w:t>
            </w:r>
          </w:p>
        </w:tc>
      </w:tr>
      <w:tr w:rsidR="447EFDA5" w:rsidRPr="00486BF2" w14:paraId="4C9455EB" w14:textId="77777777" w:rsidTr="486C5CEF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0AEE19" w14:textId="582EB20D" w:rsidR="5538F0E9" w:rsidRPr="00486BF2" w:rsidRDefault="5538F0E9" w:rsidP="00555EC2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8.1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BF434" w14:textId="1A7B3278" w:rsidR="5538F0E9" w:rsidRPr="00486BF2" w:rsidRDefault="5538F0E9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A wraz z Szkolnym system zarządzającym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99219" w14:textId="413BA324" w:rsidR="7CFC3440" w:rsidRPr="00486BF2" w:rsidRDefault="7CFC3440" w:rsidP="00555EC2">
            <w:pPr>
              <w:pStyle w:val="Normalny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Ocena proponowanego Systemu wentylacji A wraz z Szkolnym systemem zarządzającym</w:t>
            </w:r>
          </w:p>
        </w:tc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77203" w14:textId="578CEBB9" w:rsidR="0F6E88B5" w:rsidRPr="00486BF2" w:rsidRDefault="0F6E88B5" w:rsidP="00555EC2">
            <w:pPr>
              <w:pStyle w:val="Normalny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</w:t>
            </w:r>
            <w:r w:rsidR="1025F51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proponowana przez </w:t>
            </w:r>
            <w:r w:rsidR="339E122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Wykonawcę</w:t>
            </w:r>
            <w:r w:rsidR="1025F51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 koncepcja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</w:t>
            </w:r>
            <w:r w:rsidR="4D7D70E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wenty</w:t>
            </w:r>
            <w:r w:rsidR="0752F09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lacji A wraz z Szkolnym systemem zarządzającym</w:t>
            </w:r>
            <w:r w:rsidR="404FB39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16855B2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oraz przedstawione w niej założenia projektowe cechowały się:</w:t>
            </w:r>
          </w:p>
          <w:p w14:paraId="39400834" w14:textId="6567E287" w:rsidR="16855B23" w:rsidRPr="00486BF2" w:rsidRDefault="16855B23" w:rsidP="00555EC2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wysoką przydatnością dla Użytkownika,  </w:t>
            </w:r>
          </w:p>
          <w:p w14:paraId="2649802E" w14:textId="234BE0D6" w:rsidR="16855B23" w:rsidRPr="00486BF2" w:rsidRDefault="16855B23" w:rsidP="00555EC2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unikalnością,   </w:t>
            </w:r>
          </w:p>
          <w:p w14:paraId="0142C05F" w14:textId="2C66EE64" w:rsidR="16855B23" w:rsidRPr="00486BF2" w:rsidRDefault="16855B23" w:rsidP="00555EC2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prostotą skalowalności Systemu,   </w:t>
            </w:r>
          </w:p>
          <w:p w14:paraId="19EA97FC" w14:textId="6C542502" w:rsidR="16855B23" w:rsidRPr="00486BF2" w:rsidRDefault="16855B23" w:rsidP="00555EC2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niskim ryzykiem towarzyszącym użytkowaniu Systemu,  </w:t>
            </w:r>
          </w:p>
          <w:p w14:paraId="2B1A8847" w14:textId="36CCFA82" w:rsidR="16855B23" w:rsidRPr="00486BF2" w:rsidRDefault="16855B23" w:rsidP="00555EC2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bezawaryjnością Systemu,  </w:t>
            </w:r>
          </w:p>
          <w:p w14:paraId="5DE5A1AD" w14:textId="247FA460" w:rsidR="16855B23" w:rsidRPr="00486BF2" w:rsidRDefault="16855B23" w:rsidP="00555EC2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wysoką konkurencyjnością w porównaniu do obecnie stosowanych technologii,   </w:t>
            </w:r>
          </w:p>
          <w:p w14:paraId="64CBA518" w14:textId="0EB0D15A" w:rsidR="16855B23" w:rsidRPr="00486BF2" w:rsidRDefault="16855B23" w:rsidP="00555EC2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zaawansowaniem technologicznym rozwiązania.</w:t>
            </w:r>
          </w:p>
        </w:tc>
      </w:tr>
      <w:tr w:rsidR="447EFDA5" w:rsidRPr="00486BF2" w14:paraId="7939D643" w14:textId="77777777" w:rsidTr="486C5CEF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7B89A1" w14:textId="222CA1AA" w:rsidR="224B3314" w:rsidRPr="00486BF2" w:rsidRDefault="224B3314" w:rsidP="00555EC2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8.2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7E0072" w14:textId="157A1ED8" w:rsidR="224B3314" w:rsidRPr="00486BF2" w:rsidRDefault="224B3314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System wentylacji A wraz z Szkolnym systemem zarządzającym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94AA62" w14:textId="7B73CBBF" w:rsidR="470FAA21" w:rsidRPr="00486BF2" w:rsidRDefault="470FAA21" w:rsidP="447EFDA5">
            <w:pPr>
              <w:pStyle w:val="Normalny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Jakość wykonania</w:t>
            </w:r>
          </w:p>
        </w:tc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790C1" w14:textId="162AFCAA" w:rsidR="470FAA21" w:rsidRPr="00486BF2" w:rsidRDefault="470FAA21" w:rsidP="00660F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wymaga, aby System wentylacji A wraz z Szkolnym systemem zarządzającym cechował się wysoką jakością oferowanego rozwiązania tj.: </w:t>
            </w:r>
          </w:p>
          <w:p w14:paraId="1319CD87" w14:textId="18376001" w:rsidR="470FAA21" w:rsidRPr="00486BF2" w:rsidRDefault="470FAA21" w:rsidP="00660F1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aby był skonstruowany z materiałów i elementów jak najwyższej jakości,  </w:t>
            </w:r>
          </w:p>
          <w:p w14:paraId="0E262A48" w14:textId="23F7933A" w:rsidR="470FAA21" w:rsidRPr="00486BF2" w:rsidRDefault="470FAA21" w:rsidP="00660F1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aby był zaprojektowany w sposób ergonomiczny i bezpieczny dla użytkownika, </w:t>
            </w:r>
          </w:p>
          <w:p w14:paraId="116D56AD" w14:textId="3DA423AF" w:rsidR="470FAA21" w:rsidRPr="00486BF2" w:rsidRDefault="470FAA21" w:rsidP="00660F1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aby cechował się estetyką wykonania i nowoczesnym designem, </w:t>
            </w:r>
          </w:p>
          <w:p w14:paraId="54729E4D" w14:textId="63B4632C" w:rsidR="470FAA21" w:rsidRPr="00486BF2" w:rsidRDefault="470FAA21" w:rsidP="00660F1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aby był wykonalny w ramach przedstawionego harmonogramu Przedsięwzięcia oraz pod kątem możliwości osiągnięcia celów Przedsięwzięcia, </w:t>
            </w:r>
          </w:p>
          <w:p w14:paraId="4DFCEBA5" w14:textId="360F6D60" w:rsidR="470FAA21" w:rsidRPr="00486BF2" w:rsidRDefault="3937D47D" w:rsidP="00660F1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aby przy jego projektowaniu i opracowaniu zastosowano najlepsze praktyki inżynierskie oraz podejście uwzględniające bezpieczeństwo zastosowanych elementów, instalacji i urządzeń</w:t>
            </w:r>
            <w:r w:rsidR="2AA81815" w:rsidRPr="00486BF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C4764A9" w14:textId="079C6D2A" w:rsidR="470FAA21" w:rsidRPr="00486BF2" w:rsidRDefault="470FAA21" w:rsidP="5BF9CA4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 w:rsidDel="7DA01DB1">
              <w:rPr>
                <w:rFonts w:asciiTheme="minorHAnsi" w:hAnsiTheme="minorHAnsi" w:cstheme="minorHAnsi"/>
                <w:sz w:val="22"/>
                <w:szCs w:val="22"/>
              </w:rPr>
              <w:t>oraz wysoką jakość złożonego Wniosku.</w:t>
            </w:r>
            <w:r w:rsidR="41EE29E1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</w:tr>
      <w:tr w:rsidR="447EFDA5" w:rsidRPr="00486BF2" w14:paraId="399AE74D" w14:textId="77777777" w:rsidTr="486C5CEF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3EDF5" w14:textId="41ABF8F4" w:rsidR="59E6129A" w:rsidRPr="00486BF2" w:rsidRDefault="7234A317" w:rsidP="00555EC2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8.</w:t>
            </w:r>
            <w:r w:rsidR="7247E5C8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3D6E55" w14:textId="4382A6EC" w:rsidR="051AF3D0" w:rsidRPr="00486BF2" w:rsidRDefault="051AF3D0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A wraz z Szkolnym system zarządzającym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227A3" w14:textId="530501BA" w:rsidR="37599857" w:rsidRPr="00486BF2" w:rsidRDefault="37599857" w:rsidP="00555EC2">
            <w:pPr>
              <w:pStyle w:val="Normalny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51AF3D0" w:rsidRPr="00486BF2">
              <w:rPr>
                <w:rFonts w:asciiTheme="minorHAnsi" w:hAnsiTheme="minorHAnsi" w:cstheme="minorHAnsi"/>
                <w:sz w:val="22"/>
                <w:szCs w:val="22"/>
              </w:rPr>
              <w:t>ozwiązania innowacyjne</w:t>
            </w:r>
            <w:r w:rsidR="6DEA41E1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proponowane przez Wykonawcę</w:t>
            </w:r>
          </w:p>
        </w:tc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E50954" w14:textId="25B56C7A" w:rsidR="6DEA41E1" w:rsidRPr="00486BF2" w:rsidRDefault="527A0B6C" w:rsidP="00660F1D">
            <w:pPr>
              <w:pStyle w:val="Normalny1"/>
              <w:spacing w:before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System wentylacji </w:t>
            </w:r>
            <w:r w:rsidR="22FE7AD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wraz z Szkolnym systemem zarządzającym </w:t>
            </w:r>
            <w:r w:rsidR="380C7A2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zawierał elementy innowacyjne </w:t>
            </w:r>
            <w:r w:rsidR="40D7750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 skali kraju lub Europy, np., w zakresie wykorzystywanych </w:t>
            </w:r>
            <w:r w:rsidR="3641B2A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materiałów, </w:t>
            </w:r>
            <w:r w:rsidR="40D7750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urządzeń, </w:t>
            </w:r>
            <w:r w:rsidR="7BEF259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konstrukcji</w:t>
            </w:r>
            <w:r w:rsidR="40D7750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  <w:r w:rsidR="740976F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uniwersalności</w:t>
            </w:r>
            <w:r w:rsidR="474171E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montażu,</w:t>
            </w:r>
            <w:r w:rsidR="75E3EF6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40D7750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odzysku</w:t>
            </w:r>
            <w:r w:rsidR="76712DC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ciepła, chłodu i wilgoci</w:t>
            </w:r>
            <w:r w:rsidR="40D7750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filtracji powietrza. </w:t>
            </w:r>
          </w:p>
          <w:p w14:paraId="7E2FA5EA" w14:textId="528EF9DC" w:rsidR="2A322492" w:rsidRPr="00486BF2" w:rsidRDefault="521C359A" w:rsidP="00660F1D">
            <w:pPr>
              <w:pStyle w:val="Normalny1"/>
              <w:spacing w:before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Innowacyjność</w:t>
            </w:r>
            <w:r w:rsidR="19B4B38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należy rozumieć </w:t>
            </w:r>
            <w:r w:rsidR="01C4941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jako wdrożenie nowego lub znacząco udoskonalonego produktu, procesu lub usługi w stosunku do istniejących na rynku rozwiązań. Zamawiający wymaga, aby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Wykonawca </w:t>
            </w:r>
            <w:r w:rsidR="4DF74DA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="01C4941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wskazał wszystkie innowacje produktowe i</w:t>
            </w:r>
            <w:r w:rsidR="5E2BE6A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1C4941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procesowej, jakie planuje zaimplementowa</w:t>
            </w:r>
            <w:r w:rsidR="5514800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ć</w:t>
            </w:r>
            <w:r w:rsidR="01C4941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przedstawił ich założenia i uzasadnił ich innowacyjność. </w:t>
            </w:r>
          </w:p>
        </w:tc>
      </w:tr>
      <w:tr w:rsidR="447EFDA5" w:rsidRPr="00486BF2" w14:paraId="7C612EFE" w14:textId="77777777" w:rsidTr="486C5CEF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8EC03" w14:textId="52DB7984" w:rsidR="75B5EF8E" w:rsidRPr="00486BF2" w:rsidRDefault="5F3C4C61" w:rsidP="00555EC2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8.</w:t>
            </w:r>
            <w:r w:rsidR="20DFC20B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40A572" w14:textId="656B9C76" w:rsidR="50C94699" w:rsidRPr="00486BF2" w:rsidRDefault="50C94699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A wraz z Szkolnym system zarządzającym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2C8890" w14:textId="325BC7B0" w:rsidR="75B5EF8E" w:rsidRPr="00486BF2" w:rsidRDefault="75B5EF8E" w:rsidP="447EFDA5">
            <w:pPr>
              <w:pStyle w:val="Normalny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Potencjał wdrożeniowy w skali kraju i Europy</w:t>
            </w:r>
          </w:p>
        </w:tc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F5E7FF" w14:textId="201CD5BD" w:rsidR="470879C3" w:rsidRPr="00486BF2" w:rsidRDefault="5EDF0761" w:rsidP="486C5CEF">
            <w:pPr>
              <w:spacing w:beforeAutospacing="1" w:afterAutospacing="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na podstawie swojego doświadczenia oraz wiedzy fachowej (w tym z pomocą ekspertów zewnętrznych) dokona oceny potencjału wdrożeniowego oferowanej przez Wnioskodawcę Technologii w skali kraju i Europy, biorąc pod uwagę następujące cechy: </w:t>
            </w:r>
          </w:p>
          <w:p w14:paraId="5EBC22B6" w14:textId="6E65CA61" w:rsidR="470879C3" w:rsidRPr="00486BF2" w:rsidRDefault="5EDF0761" w:rsidP="486C5CEF">
            <w:pPr>
              <w:pStyle w:val="Akapitzlist"/>
              <w:numPr>
                <w:ilvl w:val="0"/>
                <w:numId w:val="6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unikalność Systemu na rynku polskim </w:t>
            </w:r>
            <w:r w:rsidR="5F0FDB35"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lub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europejskim, </w:t>
            </w:r>
          </w:p>
          <w:p w14:paraId="702B7882" w14:textId="1F9F8E7A" w:rsidR="470879C3" w:rsidRPr="00486BF2" w:rsidRDefault="5EDF0761" w:rsidP="486C5CEF">
            <w:pPr>
              <w:pStyle w:val="Akapitzlist"/>
              <w:numPr>
                <w:ilvl w:val="0"/>
                <w:numId w:val="6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wysoką konkurencyjność w porównaniu do obecnie </w:t>
            </w:r>
          </w:p>
          <w:p w14:paraId="677765A3" w14:textId="38D7E55C" w:rsidR="470879C3" w:rsidRPr="00486BF2" w:rsidRDefault="5EDF0761" w:rsidP="486C5CEF">
            <w:pPr>
              <w:pStyle w:val="Akapitzlist"/>
              <w:numPr>
                <w:ilvl w:val="0"/>
                <w:numId w:val="6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stosowanych technologii, </w:t>
            </w:r>
          </w:p>
          <w:p w14:paraId="41F47B4B" w14:textId="06156C70" w:rsidR="470879C3" w:rsidRPr="00486BF2" w:rsidRDefault="5EDF0761" w:rsidP="486C5CEF">
            <w:pPr>
              <w:pStyle w:val="Akapitzlist"/>
              <w:numPr>
                <w:ilvl w:val="0"/>
                <w:numId w:val="6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prostotę skalowalności Systemu, </w:t>
            </w:r>
          </w:p>
          <w:p w14:paraId="56D01E4A" w14:textId="2AABE1A4" w:rsidR="470879C3" w:rsidRPr="00486BF2" w:rsidRDefault="5EDF0761" w:rsidP="486C5CEF">
            <w:pPr>
              <w:pStyle w:val="Akapitzlist"/>
              <w:numPr>
                <w:ilvl w:val="0"/>
                <w:numId w:val="6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nieskomplikowane i szybkie wdrożenie Systemu, </w:t>
            </w:r>
          </w:p>
          <w:p w14:paraId="0C9038A2" w14:textId="62DD5951" w:rsidR="470879C3" w:rsidRPr="00486BF2" w:rsidRDefault="5EDF0761" w:rsidP="486C5CEF">
            <w:pPr>
              <w:pStyle w:val="Akapitzlist"/>
              <w:numPr>
                <w:ilvl w:val="0"/>
                <w:numId w:val="6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wysokie zapotrzebowanie na Systemu, </w:t>
            </w:r>
          </w:p>
          <w:p w14:paraId="1548FC00" w14:textId="53AB2C0D" w:rsidR="470879C3" w:rsidRPr="00486BF2" w:rsidRDefault="5EDF0761" w:rsidP="486C5CEF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oraz inne elementy adekwatne do wymagania.</w:t>
            </w:r>
            <w:r w:rsidR="35C61AA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7D64E8" w:rsidRPr="00486BF2" w14:paraId="46D04B70" w14:textId="77777777" w:rsidTr="486C5CEF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9F7EF3" w14:textId="42D7D511" w:rsidR="007D64E8" w:rsidRPr="00486BF2" w:rsidRDefault="79E6DF5B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8</w:t>
            </w:r>
            <w:r w:rsidR="50E12B9F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.</w:t>
            </w:r>
            <w:r w:rsidR="7D943A91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5E5A1" w14:textId="044D550D" w:rsidR="007D64E8" w:rsidRPr="00486BF2" w:rsidRDefault="79E6DF5B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System wentylacji </w:t>
            </w:r>
            <w:r w:rsidR="3559EC16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A </w:t>
            </w: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wraz z </w:t>
            </w:r>
            <w:r w:rsidR="71B8D3FC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Szkolnym</w:t>
            </w: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system zarządzającym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D7118E" w14:textId="548D8326" w:rsidR="007D64E8" w:rsidRPr="00486BF2" w:rsidRDefault="79E6DF5B" w:rsidP="447EFDA5">
            <w:pPr>
              <w:pStyle w:val="Normalny1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Zakres prac do wykonana w Etapie I i II</w:t>
            </w:r>
          </w:p>
        </w:tc>
        <w:tc>
          <w:tcPr>
            <w:tcW w:w="10495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066B5" w14:textId="4A6DE4F3" w:rsidR="007D64E8" w:rsidRPr="00486BF2" w:rsidRDefault="79E6DF5B" w:rsidP="00660F1D">
            <w:pPr>
              <w:pStyle w:val="Normalny1"/>
              <w:spacing w:before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Wykonawca opisał Prace B+R, jakie przeprowadzi kolejno w Etapie I i </w:t>
            </w:r>
            <w:r w:rsidR="66C30C5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Etapie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II w celu opracowania Systemu wentylacji </w:t>
            </w:r>
            <w:r w:rsidR="7A8566E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wraz z </w:t>
            </w:r>
            <w:r w:rsidR="5C87A2E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systemem zarządzającym</w:t>
            </w:r>
            <w:r w:rsidR="006EFB8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odpowiednio dla Centrali wentylacyjnej A, Systemu automatyki A, Regulatora pomieszczeniowego A, Szkolnego systemu zarządzającego oraz Demonstratora Systemu wentylacji wraz z Szkolnym syste</w:t>
            </w:r>
            <w:r w:rsidR="343AE2A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mem </w:t>
            </w:r>
            <w:r w:rsidR="009C53F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zarządzającym.</w:t>
            </w:r>
          </w:p>
          <w:p w14:paraId="49C933AD" w14:textId="4A3CBB62" w:rsidR="007D64E8" w:rsidRPr="00486BF2" w:rsidRDefault="79E6DF5B" w:rsidP="00660F1D">
            <w:pPr>
              <w:pStyle w:val="Normalny1"/>
              <w:spacing w:before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Zakres prac do wykonania w Etapie I i </w:t>
            </w:r>
            <w:r w:rsidR="219835D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Etapie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II musi zawierać w szczególności przedstawienie Harmonogramu Prac planowanych do realizacji w Etapie I i II, Zadania Badawcze i powiązane z nimi Kamienie Milowe.  </w:t>
            </w:r>
          </w:p>
        </w:tc>
      </w:tr>
      <w:tr w:rsidR="00B56435" w:rsidRPr="00486BF2" w14:paraId="63A92D3E" w14:textId="77777777" w:rsidTr="486C5CEF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F6D21" w14:textId="7794D537" w:rsidR="00B56435" w:rsidRPr="00486BF2" w:rsidRDefault="79E6DF5B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lastRenderedPageBreak/>
              <w:t>8.</w:t>
            </w:r>
            <w:r w:rsidR="0F314721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A87D2" w14:textId="3D89ACD5" w:rsidR="00B56435" w:rsidRPr="00486BF2" w:rsidRDefault="00B56435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Wykonawca</w:t>
            </w:r>
            <w:r w:rsidR="32EE40DA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C94E70" w14:textId="1C7D93FA" w:rsidR="00B56435" w:rsidRPr="00486BF2" w:rsidRDefault="00B56435" w:rsidP="447EFDA5">
            <w:pPr>
              <w:pStyle w:val="Normalny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Doświadczenie Wykonawcy</w:t>
            </w:r>
            <w:r w:rsidR="79E6DF5B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i Zespół Projektowy</w:t>
            </w:r>
          </w:p>
        </w:tc>
        <w:tc>
          <w:tcPr>
            <w:tcW w:w="10495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C795F" w14:textId="5D83527E" w:rsidR="00B56435" w:rsidRPr="00486BF2" w:rsidRDefault="3390B34C" w:rsidP="486C5CEF">
            <w:pPr>
              <w:spacing w:beforeAutospacing="1" w:afterAutospacing="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na podstawie swojego doświadczenia oraz wiedzy fachowej (w tym z pomocą ekspertów zewnętrznych) dokona oceny doświadczenia i Zespołu Projektowego Wnioskodawcy, opisanych we Wniosku, biorąc pod uwagę następujące cechy:</w:t>
            </w:r>
          </w:p>
          <w:p w14:paraId="7B0C82D9" w14:textId="13BE5B7B" w:rsidR="00B56435" w:rsidRPr="00486BF2" w:rsidRDefault="3390B34C" w:rsidP="486C5CE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duże doświadczenie Wnioskodawcy w realizacji prac badawczo-rozwojowych z zakresu systemów grzewczych lub wentylacji lub klimatyzacji lub automatyki,</w:t>
            </w:r>
          </w:p>
          <w:p w14:paraId="2739FC67" w14:textId="066E048A" w:rsidR="00B56435" w:rsidRPr="00486BF2" w:rsidRDefault="3390B34C" w:rsidP="486C5CE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Zespół Projektowy o składzie i doświadczeniu wysoce uprawdopodobniającym realizację i osiągnięcie celów Przedsięwzięcia,</w:t>
            </w:r>
          </w:p>
          <w:p w14:paraId="7565F65C" w14:textId="477AFA97" w:rsidR="00B56435" w:rsidRPr="00486BF2" w:rsidRDefault="3390B34C" w:rsidP="486C5CE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oraz inne elementy adekwatne do wymagania.</w:t>
            </w:r>
          </w:p>
        </w:tc>
      </w:tr>
    </w:tbl>
    <w:p w14:paraId="4F955C4C" w14:textId="77777777" w:rsidR="00B56435" w:rsidRPr="00486BF2" w:rsidRDefault="00B56435" w:rsidP="447EFDA5">
      <w:pPr>
        <w:rPr>
          <w:rStyle w:val="Domylnaczcionkaakapitu1"/>
          <w:rFonts w:asciiTheme="minorHAnsi" w:eastAsia="Calibri Light" w:hAnsiTheme="minorHAnsi" w:cstheme="minorHAnsi"/>
        </w:rPr>
      </w:pPr>
    </w:p>
    <w:p w14:paraId="62D1E20D" w14:textId="58B7E34A" w:rsidR="00B01F0E" w:rsidRPr="00486BF2" w:rsidRDefault="00B01F0E" w:rsidP="009C53FC">
      <w:pPr>
        <w:pStyle w:val="Nagwek1"/>
        <w:rPr>
          <w:rStyle w:val="Domylnaczcionkaakapitu1"/>
          <w:rFonts w:asciiTheme="minorHAnsi" w:eastAsia="Times New Roman" w:hAnsiTheme="minorHAnsi" w:cstheme="minorHAnsi"/>
        </w:rPr>
      </w:pPr>
      <w:r w:rsidRPr="00486BF2">
        <w:rPr>
          <w:rStyle w:val="Domylnaczcionkaakapitu1"/>
          <w:rFonts w:asciiTheme="minorHAnsi" w:hAnsiTheme="minorHAnsi" w:cstheme="minorHAnsi"/>
        </w:rPr>
        <w:t>Część B – DZIAŁANIE 2 „Wentylacja mieszkań”</w:t>
      </w:r>
    </w:p>
    <w:p w14:paraId="28DA0AC1" w14:textId="77777777" w:rsidR="00B01F0E" w:rsidRPr="00486BF2" w:rsidRDefault="00B01F0E" w:rsidP="00B01F0E">
      <w:pPr>
        <w:pStyle w:val="Podtytu"/>
        <w:rPr>
          <w:rStyle w:val="Domylnaczcionkaakapitu1"/>
          <w:rFonts w:eastAsia="Calibri Light" w:cstheme="minorHAnsi"/>
        </w:rPr>
      </w:pPr>
    </w:p>
    <w:p w14:paraId="4FDB5585" w14:textId="68A8AF57" w:rsidR="00B01F0E" w:rsidRPr="00486BF2" w:rsidRDefault="0093692B" w:rsidP="447EFDA5">
      <w:pPr>
        <w:pStyle w:val="Podtytu"/>
        <w:rPr>
          <w:rFonts w:cstheme="minorHAnsi"/>
        </w:rPr>
      </w:pPr>
      <w:r w:rsidRPr="00486BF2">
        <w:rPr>
          <w:rStyle w:val="Domylnaczcionkaakapitu1"/>
          <w:rFonts w:eastAsia="Calibri Light" w:cstheme="minorHAnsi"/>
        </w:rPr>
        <w:t>Tabela 9</w:t>
      </w:r>
      <w:r w:rsidR="00B01F0E" w:rsidRPr="00486BF2">
        <w:rPr>
          <w:rStyle w:val="Domylnaczcionkaakapitu1"/>
          <w:rFonts w:eastAsia="Calibri Light" w:cstheme="minorHAnsi"/>
        </w:rPr>
        <w:t xml:space="preserve">. Wymagania </w:t>
      </w:r>
      <w:r w:rsidR="005B37A9" w:rsidRPr="00486BF2">
        <w:rPr>
          <w:rStyle w:val="Domylnaczcionkaakapitu1"/>
          <w:rFonts w:eastAsia="Calibri Light" w:cstheme="minorHAnsi"/>
        </w:rPr>
        <w:t xml:space="preserve">Obligatoryjne </w:t>
      </w:r>
      <w:r w:rsidR="00B01F0E" w:rsidRPr="00486BF2">
        <w:rPr>
          <w:rStyle w:val="Domylnaczcionkaakapitu1"/>
          <w:rFonts w:eastAsia="Calibri Light" w:cstheme="minorHAnsi"/>
        </w:rPr>
        <w:t xml:space="preserve">dla </w:t>
      </w:r>
      <w:r w:rsidR="03AE5143" w:rsidRPr="00486BF2">
        <w:rPr>
          <w:rStyle w:val="Domylnaczcionkaakapitu1"/>
          <w:rFonts w:eastAsia="Calibri Light" w:cstheme="minorHAnsi"/>
        </w:rPr>
        <w:t>S</w:t>
      </w:r>
      <w:r w:rsidR="00B01F0E" w:rsidRPr="00486BF2">
        <w:rPr>
          <w:rStyle w:val="Domylnaczcionkaakapitu1"/>
          <w:rFonts w:eastAsia="Calibri Light" w:cstheme="minorHAnsi"/>
        </w:rPr>
        <w:t>ystemu wentylacji</w:t>
      </w:r>
      <w:r w:rsidR="2E1B4EB6" w:rsidRPr="00486BF2">
        <w:rPr>
          <w:rStyle w:val="Domylnaczcionkaakapitu1"/>
          <w:rFonts w:eastAsia="Calibri Light" w:cstheme="minorHAnsi"/>
        </w:rPr>
        <w:t xml:space="preserve"> B</w:t>
      </w:r>
      <w:r w:rsidR="00B01F0E" w:rsidRPr="00486BF2">
        <w:rPr>
          <w:rStyle w:val="Domylnaczcionkaakapitu1"/>
          <w:rFonts w:eastAsia="Calibri Light" w:cstheme="minorHAnsi"/>
        </w:rPr>
        <w:t xml:space="preserve"> mieszkań w Działaniu 2: „Wentylacja mieszkań”</w:t>
      </w:r>
    </w:p>
    <w:tbl>
      <w:tblPr>
        <w:tblW w:w="5164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705"/>
        <w:gridCol w:w="1992"/>
        <w:gridCol w:w="9764"/>
      </w:tblGrid>
      <w:tr w:rsidR="00B01F0E" w:rsidRPr="00486BF2" w14:paraId="756616E8" w14:textId="77777777" w:rsidTr="6F14AF9E">
        <w:trPr>
          <w:trHeight w:val="340"/>
          <w:tblHeader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6CAD21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L.P.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3A8E59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pl-PL"/>
              </w:rPr>
              <w:t>Kategoria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3D17C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Nazwa Wymagania Obligatoryjnego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386422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Opis Wymagania Obligatoryjnego</w:t>
            </w:r>
          </w:p>
        </w:tc>
      </w:tr>
      <w:tr w:rsidR="00B01F0E" w:rsidRPr="00486BF2" w14:paraId="65C7E8EF" w14:textId="77777777" w:rsidTr="6F14AF9E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89C913" w14:textId="1DE8D22B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9</w:t>
            </w:r>
            <w:r w:rsidR="00B01F0E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.1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F3D56B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0D4F127C" w14:textId="1BFEB637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3738A2DC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4E3C2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Rodzaj systemu wentylacji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2529B" w14:textId="5CD0BACF" w:rsidR="00B01F0E" w:rsidRPr="00486BF2" w:rsidRDefault="00B01F0E" w:rsidP="4530C8F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wentylacji</w:t>
            </w:r>
            <w:r w:rsidR="360A3BC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był systemem wentylacji mechanicznej nawiewno-wywiewnej dedykowanym dla pojedynczego Mieszkania</w:t>
            </w:r>
            <w:r w:rsidR="088EA7E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przez co należy </w:t>
            </w:r>
            <w:r w:rsidR="5571627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rozumieć</w:t>
            </w:r>
            <w:r w:rsidR="088EA7E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że wszystkie elementy poza Centralnym systemem zarządzającym są zainstalowane w obrębie pojedynczego Mieszkania</w:t>
            </w:r>
            <w:r w:rsidR="005B37A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20349CD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05B37A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20349CD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rzy czym Zamawiający dopuszcza nawiew i wywiew z pomieszczeń czystych – pokoje, oraz wyciąg z pomieszczeń brudnych – kuchnia, łazienka. </w:t>
            </w:r>
          </w:p>
        </w:tc>
      </w:tr>
      <w:tr w:rsidR="00B01F0E" w:rsidRPr="00486BF2" w14:paraId="6E40B032" w14:textId="77777777" w:rsidTr="6F14AF9E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016DB" w14:textId="7D363452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9</w:t>
            </w:r>
            <w:r w:rsidR="00B01F0E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.2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B996F7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34E15F8B" w14:textId="57C87E93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75236BE7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1B1ADB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Centrala wentylacyjna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E228B6" w14:textId="515D924F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maksymalna liczba Central wentylacyjnych</w:t>
            </w:r>
            <w:r w:rsidR="5D8B78E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wchodzących w skład Systemu wentylacji</w:t>
            </w:r>
            <w:r w:rsidR="1FE38DB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dla pojedynczego Mieszkania nie była większa niż 4 sztuki.</w:t>
            </w:r>
          </w:p>
        </w:tc>
      </w:tr>
      <w:tr w:rsidR="00B01F0E" w:rsidRPr="00486BF2" w14:paraId="59CE1029" w14:textId="77777777" w:rsidTr="6F14AF9E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B46573" w14:textId="639CCD6D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9</w:t>
            </w:r>
            <w:r w:rsidR="00B01F0E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.3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4CD36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566161B0" w14:textId="23FD8559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3BED9E4F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ED8B4E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Elementy wentylacyjne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61E87" w14:textId="7CB06716" w:rsidR="00B01F0E" w:rsidRPr="00486BF2" w:rsidRDefault="00B01F0E" w:rsidP="486C5CEF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Elementy wentylacyjne zastosowane w Systemie wentylacyjnym</w:t>
            </w:r>
            <w:r w:rsidR="6352D41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posiadały </w:t>
            </w:r>
            <w:r w:rsidR="4036F13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Deklarację właściwości użytkowych lub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Krajową Ocenę Techniczną zgodnie z grupą wyrobów, w odniesieniu do wyrobów budowlanych, dla których istnieją wystarczające podstawy naukowe i wiedza praktyczna dla ustalenia jednolitego zakresu poziomu wymaganych właściwości użytkowych</w:t>
            </w:r>
            <w:r w:rsidR="0C92A83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 zgodnie z obowiązującymi</w:t>
            </w:r>
            <w:r w:rsidR="115A219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przepisami.</w:t>
            </w:r>
            <w:r w:rsidR="71B73EB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 </w:t>
            </w:r>
          </w:p>
        </w:tc>
      </w:tr>
      <w:tr w:rsidR="00B01F0E" w:rsidRPr="00486BF2" w14:paraId="4737542E" w14:textId="77777777" w:rsidTr="6F14AF9E">
        <w:trPr>
          <w:trHeight w:val="132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EDD0B" w14:textId="62971315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9</w:t>
            </w:r>
            <w:r w:rsidR="00B01F0E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.4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2DB44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0C22AB9A" w14:textId="2DDDFD1D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2730B0AA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DFC01" w14:textId="77777777" w:rsidR="00B01F0E" w:rsidRPr="00486BF2" w:rsidRDefault="00B01F0E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Lokalizacja czerpni i wyrzutni powietrza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969A8" w14:textId="2EEC6A49" w:rsidR="00B01F0E" w:rsidRPr="00486BF2" w:rsidRDefault="00B01F0E" w:rsidP="578D99B9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czerpnia oraz wyrzutnia powietrza zostały zaprojektowane i wykonane w przegrodzie zewnętrznej przynależnej do Mieszkania</w:t>
            </w:r>
            <w:r w:rsidRPr="00486BF2">
              <w:rPr>
                <w:rFonts w:asciiTheme="minorHAnsi" w:hAnsiTheme="minorHAnsi" w:cstheme="minorHAnsi"/>
                <w:color w:val="FF0000"/>
                <w:sz w:val="22"/>
                <w:szCs w:val="22"/>
                <w:lang w:eastAsia="pl-PL"/>
              </w:rPr>
              <w:t xml:space="preserve">,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zgodnie z obowiązującymi warunkami technicznymi</w:t>
            </w:r>
            <w:r w:rsidR="66C0354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BAFC90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na Etapu I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 Zamawiający dopuszcza możliwość wymiany przeszklenia okiennego w celu montażu czerpni i wyrzutni.</w:t>
            </w:r>
          </w:p>
        </w:tc>
      </w:tr>
      <w:tr w:rsidR="00B01F0E" w:rsidRPr="00486BF2" w14:paraId="64B89706" w14:textId="77777777" w:rsidTr="6F14AF9E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562F" w14:textId="20185FF8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9</w:t>
            </w:r>
            <w:r w:rsidR="00B01F0E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.5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80B03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4DFB45EF" w14:textId="38D93457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62806F6A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B6C57B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Zasilanie elektryczne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C2C97C" w14:textId="661EF7D2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łączna moc elektryczna Systemu wentylacji</w:t>
            </w:r>
            <w:r w:rsidR="1BC344C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nie była większa niż 1,0 kW na pojedyncze Mieszkanie. </w:t>
            </w:r>
          </w:p>
        </w:tc>
      </w:tr>
      <w:tr w:rsidR="00B01F0E" w:rsidRPr="00486BF2" w14:paraId="75F1D1ED" w14:textId="77777777" w:rsidTr="6F14AF9E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6C07C" w14:textId="750B0D67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9</w:t>
            </w:r>
            <w:r w:rsidR="00B01F0E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.6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31FD4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1B38C622" w14:textId="39B623BD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59170FF4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15D014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Hałas 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C8548" w14:textId="02C69F53" w:rsidR="00B01F0E" w:rsidRPr="00486BF2" w:rsidRDefault="69846467" w:rsidP="35EB4558">
            <w:pPr>
              <w:pStyle w:val="Normalny1"/>
              <w:spacing w:line="240" w:lineRule="auto"/>
              <w:rPr>
                <w:rFonts w:asciiTheme="minorHAnsi" w:hAnsiTheme="minorHAnsi" w:cstheme="minorBidi"/>
              </w:rPr>
            </w:pPr>
            <w:r w:rsidRPr="35EB4558">
              <w:rPr>
                <w:rFonts w:asciiTheme="minorHAnsi" w:eastAsia="Calibri" w:hAnsiTheme="minorHAnsi" w:cstheme="minorBidi"/>
                <w:color w:val="000000" w:themeColor="text1"/>
                <w:sz w:val="22"/>
                <w:szCs w:val="22"/>
              </w:rPr>
              <w:t xml:space="preserve">Zamawiający wymaga, aby podczas pracującego Systemu wentylacji B w Mieszkaniu przy strumieniu powietrza wentylacyjnym spełniającym Wymaganie Konkursowe 16.1, maksymalna wartość dopuszczalnego poziomu dźwięku LAeq wyznaczonego na podstawie normy PN-B-02151-02:2018 (lub równoważnej) obliczonego jako średnia z 6 punktów pomiarowych wskazanych na rzucie </w:t>
            </w:r>
            <w:r w:rsidR="28177A80" w:rsidRPr="35EB4558">
              <w:rPr>
                <w:rFonts w:asciiTheme="minorHAnsi" w:eastAsia="Calibri" w:hAnsiTheme="minorHAnsi" w:cstheme="minorBidi"/>
                <w:color w:val="000000" w:themeColor="text1"/>
                <w:sz w:val="22"/>
                <w:szCs w:val="22"/>
              </w:rPr>
              <w:t>Mieszkania</w:t>
            </w:r>
            <w:r w:rsidRPr="35EB4558">
              <w:rPr>
                <w:rFonts w:asciiTheme="minorHAnsi" w:eastAsia="Calibri" w:hAnsiTheme="minorHAnsi" w:cstheme="minorBidi"/>
                <w:color w:val="000000" w:themeColor="text1"/>
                <w:sz w:val="22"/>
                <w:szCs w:val="22"/>
              </w:rPr>
              <w:t xml:space="preserve">, nie była większa niż </w:t>
            </w:r>
            <w:ins w:id="141" w:author="Autor">
              <w:r w:rsidR="09D810C4" w:rsidRPr="35EB4558">
                <w:rPr>
                  <w:rFonts w:asciiTheme="minorHAnsi" w:eastAsia="Calibri" w:hAnsiTheme="minorHAnsi" w:cstheme="minorBidi"/>
                  <w:color w:val="000000" w:themeColor="text1"/>
                  <w:sz w:val="22"/>
                  <w:szCs w:val="22"/>
                </w:rPr>
                <w:t>40</w:t>
              </w:r>
            </w:ins>
            <w:del w:id="142" w:author="Autor">
              <w:r w:rsidR="45D17557" w:rsidRPr="35EB4558" w:rsidDel="69846467">
                <w:rPr>
                  <w:rFonts w:asciiTheme="minorHAnsi" w:eastAsia="Calibri" w:hAnsiTheme="minorHAnsi" w:cstheme="minorBidi"/>
                  <w:color w:val="000000" w:themeColor="text1"/>
                  <w:sz w:val="22"/>
                  <w:szCs w:val="22"/>
                </w:rPr>
                <w:delText>35</w:delText>
              </w:r>
            </w:del>
            <w:r w:rsidRPr="35EB4558">
              <w:rPr>
                <w:rFonts w:asciiTheme="minorHAnsi" w:eastAsia="Calibri" w:hAnsiTheme="minorHAnsi" w:cstheme="minorBidi"/>
                <w:color w:val="000000" w:themeColor="text1"/>
                <w:sz w:val="22"/>
                <w:szCs w:val="22"/>
              </w:rPr>
              <w:t xml:space="preserve"> dB.</w:t>
            </w:r>
          </w:p>
        </w:tc>
      </w:tr>
      <w:tr w:rsidR="00B01F0E" w:rsidRPr="00486BF2" w14:paraId="4F508B99" w14:textId="77777777" w:rsidTr="6F14AF9E">
        <w:trPr>
          <w:trHeight w:val="1515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F68D5" w14:textId="4884790A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9</w:t>
            </w:r>
            <w:r w:rsidR="00B01F0E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.7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59769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05FE5D6E" w14:textId="0B498DED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24DC0B85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5306FA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Zgodność z ustawą Prawo budowlane oraz Warunkami Technicznymi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F5946" w14:textId="350EA879" w:rsidR="00B01F0E" w:rsidRPr="00486BF2" w:rsidRDefault="00B01F0E" w:rsidP="578D99B9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zaprojektowanie i wykonanie Systemu wentylacji</w:t>
            </w:r>
            <w:r w:rsidR="4762728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zostało przeprowadzone zgodnie z obowiązującymi przepisami 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ustawy Prawo budowlane oraz rozporządzenia w sprawie warunków technicznych, jakim powinny odpowiadać budynki i ich usytuowanie. Wyżej wymienione przepisy są nadrzędne w przypadku rozbieżności z zapisami wymagań określonych w niniejszym Załączniku.</w:t>
            </w:r>
          </w:p>
        </w:tc>
      </w:tr>
      <w:tr w:rsidR="00B01F0E" w:rsidRPr="00486BF2" w14:paraId="532DA7A4" w14:textId="77777777" w:rsidTr="6F14AF9E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085D1F" w14:textId="7BD07DB5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9</w:t>
            </w:r>
            <w:r w:rsidR="00B01F0E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.8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E967B9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043CE88C" w14:textId="3D7CAE4E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0A14E7A7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1E926" w14:textId="4AFAE67C" w:rsidR="00B01F0E" w:rsidRPr="00486BF2" w:rsidRDefault="7A772202" w:rsidP="4530C8F7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Chłodzenie powietrzem wentylacyjnym tzw. Free cooling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A29AD" w14:textId="136C9649" w:rsidR="00B01F0E" w:rsidRPr="00486BF2" w:rsidRDefault="00B01F0E" w:rsidP="2BBCC2B1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System wentylacji </w:t>
            </w:r>
            <w:r w:rsidR="34183A0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</w:t>
            </w:r>
            <w:r w:rsidR="671B0E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posiadał niezbędne urządzenia umożliwiające realizację chłodzenia wyłącznie zewnętrznym powietrzem wentylacyjnym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Mieszkania tzw. </w:t>
            </w:r>
            <w:r w:rsidR="75DBE8B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F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ree</w:t>
            </w:r>
            <w:r w:rsidR="53AA205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cooling.</w:t>
            </w:r>
          </w:p>
        </w:tc>
      </w:tr>
      <w:tr w:rsidR="00B01F0E" w:rsidRPr="00486BF2" w14:paraId="62D74417" w14:textId="77777777" w:rsidTr="6F14AF9E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51798" w14:textId="1682E744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9</w:t>
            </w:r>
            <w:r w:rsidR="00B01F0E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.9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6F3F8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342A2B17" w14:textId="54AB4DB5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59172BB2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C3DB75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Czas użytkowania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C70A00" w14:textId="787B9515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aby minimalny czas użytkowania </w:t>
            </w:r>
            <w:r w:rsidR="7FAF757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ystemu wentylacji</w:t>
            </w:r>
            <w:r w:rsidR="39DA799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 Mieszkaniu wynosił co najmniej 15 lat.</w:t>
            </w:r>
          </w:p>
        </w:tc>
      </w:tr>
      <w:tr w:rsidR="00B01F0E" w:rsidRPr="00486BF2" w14:paraId="09110245" w14:textId="77777777" w:rsidTr="6F14AF9E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CE8A3" w14:textId="2B076E22" w:rsidR="00B01F0E" w:rsidRPr="00486BF2" w:rsidRDefault="0093692B" w:rsidP="00B01F0E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</w:rPr>
              <w:t>9</w:t>
            </w:r>
            <w:r w:rsidR="00B01F0E" w:rsidRPr="00486BF2">
              <w:rPr>
                <w:rFonts w:asciiTheme="minorHAnsi" w:hAnsiTheme="minorHAnsi" w:cstheme="minorHAnsi"/>
                <w:b/>
                <w:bCs/>
                <w:szCs w:val="20"/>
              </w:rPr>
              <w:t>.10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F59F17" w14:textId="0557CA14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System wentylacji </w:t>
            </w:r>
            <w:r w:rsidR="5DE50BC2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E50215" w14:textId="3BF9B47D" w:rsidR="00B01F0E" w:rsidRPr="00486BF2" w:rsidRDefault="00B01F0E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Okap kuchenny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8DB977" w14:textId="3166DA90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wentylacji</w:t>
            </w:r>
            <w:r w:rsidR="0020AB4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 odzysk ciepła z powietrza usuwanego z okapu kuchennego.</w:t>
            </w:r>
          </w:p>
        </w:tc>
      </w:tr>
      <w:tr w:rsidR="447EFDA5" w:rsidRPr="00486BF2" w14:paraId="21B0CA4A" w14:textId="77777777" w:rsidTr="6F14AF9E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8E7CA" w14:textId="3983E055" w:rsidR="5A55C7F5" w:rsidRPr="00486BF2" w:rsidRDefault="5A55C7F5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</w:rPr>
              <w:t>9.11</w:t>
            </w:r>
          </w:p>
        </w:tc>
        <w:tc>
          <w:tcPr>
            <w:tcW w:w="1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FF85D0" w14:textId="4864AC45" w:rsidR="5A55C7F5" w:rsidRPr="00486BF2" w:rsidRDefault="5A55C7F5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wentylacji B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56038" w14:textId="6CDF4E96" w:rsidR="5A55C7F5" w:rsidRPr="00486BF2" w:rsidRDefault="2807C524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Regulator pomieszczeniowy B</w:t>
            </w:r>
          </w:p>
        </w:tc>
        <w:tc>
          <w:tcPr>
            <w:tcW w:w="97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A67711" w14:textId="2A17F18F" w:rsidR="5A55C7F5" w:rsidRPr="00486BF2" w:rsidRDefault="5A55C7F5" w:rsidP="447EFDA5">
            <w:pPr>
              <w:pStyle w:val="Normalny1"/>
              <w:spacing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</w:t>
            </w:r>
            <w:r w:rsidR="38DE431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System wentylacji B, </w:t>
            </w:r>
            <w:r w:rsidR="046314D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wyposażony był w </w:t>
            </w:r>
            <w:r w:rsidR="3831EE9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jeden</w:t>
            </w:r>
            <w:r w:rsidR="046314D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47563F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</w:t>
            </w:r>
            <w:r w:rsidR="2187C7A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egulator</w:t>
            </w:r>
            <w:r w:rsidR="046314D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pomieszczeni</w:t>
            </w:r>
            <w:r w:rsidR="45D4DC0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</w:t>
            </w:r>
            <w:r w:rsidR="046314D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 B</w:t>
            </w:r>
            <w:r w:rsidR="3536FEB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  <w:tr w:rsidR="447EFDA5" w:rsidRPr="00486BF2" w14:paraId="77B86268" w14:textId="77777777" w:rsidTr="6F14AF9E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112A14" w14:textId="1F85B1E4" w:rsidR="5A55C7F5" w:rsidRPr="00486BF2" w:rsidRDefault="40CCDE8E" w:rsidP="315218BE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86BF2">
              <w:rPr>
                <w:rFonts w:asciiTheme="minorHAnsi" w:hAnsiTheme="minorHAnsi" w:cstheme="minorHAnsi"/>
                <w:b/>
                <w:bCs/>
              </w:rPr>
              <w:t>9.1</w:t>
            </w:r>
            <w:r w:rsidR="27E0A488" w:rsidRPr="00486BF2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A3DF0C" w14:textId="0DE65C46" w:rsidR="5A55C7F5" w:rsidRPr="00486BF2" w:rsidRDefault="5A55C7F5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wentylacji B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168BE" w14:textId="0DACE13F" w:rsidR="5A55C7F5" w:rsidRPr="00486BF2" w:rsidRDefault="2807C524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Aplikacja</w:t>
            </w:r>
          </w:p>
        </w:tc>
        <w:tc>
          <w:tcPr>
            <w:tcW w:w="97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45E49" w14:textId="0B6182EE" w:rsidR="5A55C7F5" w:rsidRPr="00486BF2" w:rsidRDefault="1C8E11DC" w:rsidP="6F14AF9E">
            <w:pPr>
              <w:pStyle w:val="Normalny1"/>
              <w:spacing w:line="240" w:lineRule="auto"/>
              <w:rPr>
                <w:rFonts w:asciiTheme="minorHAnsi" w:eastAsia="Calibri" w:hAnsiTheme="minorHAnsi" w:cstheme="minorBidi"/>
                <w:color w:val="000000" w:themeColor="text1"/>
                <w:sz w:val="22"/>
                <w:szCs w:val="22"/>
                <w:lang w:eastAsia="pl-PL"/>
              </w:rPr>
            </w:pPr>
            <w:r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Zamawiający wymaga, aby System wentylacji B,</w:t>
            </w:r>
            <w:r w:rsidR="7F57C774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A850E3E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wyposażony był w jedną aplikację do sterowania Systemem wentylacji B.</w:t>
            </w:r>
            <w:r w:rsidR="3170536E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3170536E" w:rsidRPr="6F14AF9E">
              <w:rPr>
                <w:rFonts w:asciiTheme="minorHAnsi" w:eastAsia="Calibri" w:hAnsiTheme="minorHAnsi" w:cstheme="minorBidi"/>
                <w:color w:val="000000" w:themeColor="text1"/>
                <w:sz w:val="22"/>
                <w:szCs w:val="22"/>
              </w:rPr>
              <w:t>Zamawiający wymaga, aby System wentylacji B, bezprzewodowo komunikował się z Aplikacją. Przez komunikację Zamawiający rozumie, przesyłanie oraz odbieranie pakietu danych umożliwiających realizację funkcjonalności Aplikacji opisanej w pkt. 13.4 niniejszego dokumentu.</w:t>
            </w:r>
            <w:ins w:id="143" w:author="Autor">
              <w:r w:rsidR="19E47FB4" w:rsidRPr="6F14AF9E">
                <w:rPr>
                  <w:rFonts w:asciiTheme="minorHAnsi" w:eastAsia="Calibri" w:hAnsiTheme="minorHAnsi" w:cstheme="minorBidi"/>
                  <w:color w:val="000000" w:themeColor="text1"/>
                  <w:sz w:val="22"/>
                  <w:szCs w:val="22"/>
                </w:rPr>
                <w:t xml:space="preserve"> Zamawiający dopuszcza</w:t>
              </w:r>
              <w:r w:rsidR="69B5258C" w:rsidRPr="6F14AF9E">
                <w:rPr>
                  <w:rFonts w:asciiTheme="minorHAnsi" w:eastAsia="Calibri" w:hAnsiTheme="minorHAnsi" w:cstheme="minorBidi"/>
                  <w:color w:val="000000" w:themeColor="text1"/>
                  <w:sz w:val="22"/>
                  <w:szCs w:val="22"/>
                </w:rPr>
                <w:t xml:space="preserve"> dostęp na urządzeniach mobilnych poprzez dedykowaną, responsywną stronę internetową z mechanizmem uwierzytelniania.</w:t>
              </w:r>
            </w:ins>
          </w:p>
        </w:tc>
      </w:tr>
    </w:tbl>
    <w:p w14:paraId="775C18FE" w14:textId="77777777" w:rsidR="00B01F0E" w:rsidRPr="00486BF2" w:rsidRDefault="00B01F0E" w:rsidP="00B01F0E">
      <w:pPr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  <w:szCs w:val="28"/>
        </w:rPr>
      </w:pPr>
    </w:p>
    <w:p w14:paraId="2D8E8804" w14:textId="5E4E2F4A" w:rsidR="00B01F0E" w:rsidRPr="00486BF2" w:rsidRDefault="00B01F0E" w:rsidP="447EFDA5">
      <w:pPr>
        <w:pStyle w:val="Podtytu"/>
        <w:rPr>
          <w:rStyle w:val="Domylnaczcionkaakapitu1"/>
          <w:rFonts w:cstheme="minorHAnsi"/>
        </w:rPr>
      </w:pPr>
      <w:r w:rsidRPr="00486BF2">
        <w:rPr>
          <w:rStyle w:val="Domylnaczcionkaakapitu1"/>
          <w:rFonts w:eastAsia="Calibri Light" w:cstheme="minorHAnsi"/>
        </w:rPr>
        <w:t>Tabe</w:t>
      </w:r>
      <w:r w:rsidR="0093692B" w:rsidRPr="00486BF2">
        <w:rPr>
          <w:rStyle w:val="Domylnaczcionkaakapitu1"/>
          <w:rFonts w:eastAsia="Calibri Light" w:cstheme="minorHAnsi"/>
        </w:rPr>
        <w:t>la 10</w:t>
      </w:r>
      <w:r w:rsidRPr="00486BF2">
        <w:rPr>
          <w:rStyle w:val="Domylnaczcionkaakapitu1"/>
          <w:rFonts w:eastAsia="Calibri Light" w:cstheme="minorHAnsi"/>
        </w:rPr>
        <w:t xml:space="preserve">. Wymagania </w:t>
      </w:r>
      <w:r w:rsidR="00A55A5A" w:rsidRPr="00486BF2">
        <w:rPr>
          <w:rStyle w:val="Domylnaczcionkaakapitu1"/>
          <w:rFonts w:eastAsia="Calibri Light" w:cstheme="minorHAnsi"/>
        </w:rPr>
        <w:t xml:space="preserve">Obligatoryjne </w:t>
      </w:r>
      <w:r w:rsidRPr="00486BF2">
        <w:rPr>
          <w:rStyle w:val="Domylnaczcionkaakapitu1"/>
          <w:rFonts w:eastAsia="Calibri Light" w:cstheme="minorHAnsi"/>
        </w:rPr>
        <w:t xml:space="preserve">dla Centrali wentylacyjnej </w:t>
      </w:r>
      <w:r w:rsidR="69E68EE0" w:rsidRPr="00486BF2">
        <w:rPr>
          <w:rStyle w:val="Domylnaczcionkaakapitu1"/>
          <w:rFonts w:eastAsia="Calibri Light" w:cstheme="minorHAnsi"/>
        </w:rPr>
        <w:t xml:space="preserve">B </w:t>
      </w:r>
      <w:r w:rsidRPr="00486BF2">
        <w:rPr>
          <w:rStyle w:val="Domylnaczcionkaakapitu1"/>
          <w:rFonts w:eastAsia="Calibri Light" w:cstheme="minorHAnsi"/>
        </w:rPr>
        <w:t>w Działaniu 2: „Wentylacja mieszkań”</w:t>
      </w:r>
    </w:p>
    <w:tbl>
      <w:tblPr>
        <w:tblW w:w="5193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703"/>
        <w:gridCol w:w="1994"/>
        <w:gridCol w:w="9845"/>
      </w:tblGrid>
      <w:tr w:rsidR="00B01F0E" w:rsidRPr="00486BF2" w14:paraId="793677F5" w14:textId="77777777" w:rsidTr="35EB4558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04DF90" w14:textId="77777777" w:rsidR="00B01F0E" w:rsidRPr="00486BF2" w:rsidRDefault="00B01F0E" w:rsidP="00CA64CD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L.P.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01768B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pl-PL"/>
              </w:rPr>
              <w:t>Kategoria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DAD87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Nazwa Wymagania Obligatoryjnego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66F7A0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Opis Wymagania Obligatoryjnego</w:t>
            </w:r>
          </w:p>
        </w:tc>
      </w:tr>
      <w:tr w:rsidR="00B01F0E" w:rsidRPr="00486BF2" w14:paraId="3967C799" w14:textId="77777777" w:rsidTr="35EB4558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4F31B" w14:textId="53856287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10</w:t>
            </w:r>
            <w:r w:rsidR="00B01F0E"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F2B74" w14:textId="67C3C5B1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42C92F7C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2B00C" w14:textId="38133A2B" w:rsidR="00B01F0E" w:rsidRPr="00486BF2" w:rsidRDefault="00B01F0E" w:rsidP="447EFDA5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Zgodność z Dyrektywą Ecodesign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88AF7" w14:textId="6CD604A7" w:rsidR="00B01F0E" w:rsidRPr="00486BF2" w:rsidRDefault="00B01F0E" w:rsidP="376B50F3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 zaprojektowania i wykonania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FF0000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Centrali wentylacyjnej</w:t>
            </w:r>
            <w:r w:rsidR="6593F3F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2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wchodzącej w skład Systemu wentylacji </w:t>
            </w:r>
            <w:r w:rsidR="2A42337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</w:t>
            </w:r>
            <w:r w:rsidR="26F6608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zgodnie z obowiązującymi przepisami zawartymi w Rozporządzeniu Komisji (UE) nr 1253/14 oraz Rozporządzeniu Delegowanym Komisji (UE) 1254/14. W przypadku opublikowania recastu ww. rozporządzeń </w:t>
            </w:r>
            <w:r w:rsidR="5ED5EC4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(aktów prawnych zastępujących wskazane rozporządzenia)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nowe przepisy są nadrzędne w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przypadku rozbieżności z zapisami wymagań określonych w niniejszym Załączniku.</w:t>
            </w:r>
          </w:p>
        </w:tc>
      </w:tr>
      <w:tr w:rsidR="00B01F0E" w:rsidRPr="00486BF2" w14:paraId="672C6BED" w14:textId="77777777" w:rsidTr="35EB4558">
        <w:trPr>
          <w:trHeight w:val="1056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11651" w14:textId="050EE6EE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lastRenderedPageBreak/>
              <w:t>10</w:t>
            </w:r>
            <w:r w:rsidR="00B01F0E"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.2 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A2042E" w14:textId="22DC7F38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002A3B51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741FD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Wentylatory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B4253" w14:textId="3D48B5F1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zastosowane w Centrali wentylacyjnej</w:t>
            </w:r>
            <w:r w:rsidR="0DB70F5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wentylatory sterowane były bezstopniowo oraz wyposażone zostały we wbudowany lub zewnętrzny układ, umożliwiający utrzymanie stałego strumienia powietrza niezależnie od zmiennych oporów występujących na instalacji oraz w urządzeniu tzw. stały przepływ (z ang. „</w:t>
            </w:r>
            <w:r w:rsidRPr="00486BF2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eastAsia="pl-PL"/>
              </w:rPr>
              <w:t>constant flow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”).</w:t>
            </w:r>
          </w:p>
        </w:tc>
      </w:tr>
      <w:tr w:rsidR="00B63F7C" w:rsidRPr="00486BF2" w14:paraId="13C1FB91" w14:textId="77777777" w:rsidTr="35EB4558">
        <w:trPr>
          <w:trHeight w:val="1056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23558" w14:textId="70B534E8" w:rsidR="00B63F7C" w:rsidRPr="00486BF2" w:rsidRDefault="00B63F7C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10.3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755167" w14:textId="6399FA19" w:rsidR="00B63F7C" w:rsidRPr="00486BF2" w:rsidRDefault="00B63F7C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603AB5B2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C0AD7D" w14:textId="5041977E" w:rsidR="00B63F7C" w:rsidRPr="00486BF2" w:rsidRDefault="13289A99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Zestaw filtrów powietrza nawiewanego do Mieszkania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CC82C7" w14:textId="3629D998" w:rsidR="00B63F7C" w:rsidRPr="00486BF2" w:rsidRDefault="05817310" w:rsidP="486C5CEF">
            <w:pPr>
              <w:pStyle w:val="Normalny1"/>
              <w:spacing w:before="0" w:line="240" w:lineRule="auto"/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Centrala wentylacyjna</w:t>
            </w:r>
            <w:r w:rsidR="318F6A7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została wyposażona w zestaw filtrów powietrza nawiewanego, umożliwiający filtrację powietrza zewnętrznego, charakteryzującego się zanieczyszczenie</w:t>
            </w:r>
            <w:r w:rsidR="25F0E02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pyłem PM2.5 większ</w:t>
            </w:r>
            <w:r w:rsidR="25E55AF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niż 15 µg/m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  <w:lang w:eastAsia="pl-PL"/>
              </w:rPr>
              <w:t>3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 PM10 większ</w:t>
            </w:r>
            <w:r w:rsidR="1EA212E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niż 30 µg/m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  <w:lang w:eastAsia="pl-PL"/>
              </w:rPr>
              <w:t>3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do poziomu dla powietrza nawiewanego</w:t>
            </w:r>
            <w:r w:rsidR="3A3E8BB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F1B440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charakteryzująca</w:t>
            </w:r>
            <w:r w:rsidR="75B3E27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się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zanieczyszczenie</w:t>
            </w:r>
            <w:r w:rsidR="09110D3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pyłem dla PM2.5 niższ</w:t>
            </w:r>
            <w:r w:rsidR="0824D68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bądź równ</w:t>
            </w:r>
            <w:r w:rsidR="499ACF4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7,5 µg/m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  <w:lang w:eastAsia="pl-PL"/>
              </w:rPr>
              <w:t>3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 PM10 niższ</w:t>
            </w:r>
            <w:r w:rsidR="58921A9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bądź równ</w:t>
            </w:r>
            <w:r w:rsidR="687D0F2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15 µg/m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  <w:lang w:eastAsia="pl-PL"/>
              </w:rPr>
              <w:t>3</w:t>
            </w:r>
            <w:r w:rsidR="6462BA2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0B636C4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przebadan</w:t>
            </w:r>
            <w:r w:rsidR="68C53F2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</w:t>
            </w:r>
            <w:r w:rsidR="0B636C4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55613C4" w:rsidRPr="00486BF2">
              <w:rPr>
                <w:rFonts w:asciiTheme="minorHAnsi" w:eastAsia="Calibri" w:hAnsiTheme="minorHAnsi" w:cstheme="minorHAnsi"/>
                <w:sz w:val="22"/>
                <w:szCs w:val="22"/>
              </w:rPr>
              <w:t>zgodnie z PN-EN ISO 16890-1:2017-01 (lub równoważną</w:t>
            </w:r>
            <w:r w:rsidRPr="00486BF2">
              <w:rPr>
                <w:rFonts w:asciiTheme="minorHAnsi" w:eastAsia="Calibri" w:hAnsiTheme="minorHAnsi" w:cstheme="minorHAnsi"/>
                <w:sz w:val="22"/>
                <w:szCs w:val="22"/>
              </w:rPr>
              <w:t>).</w:t>
            </w:r>
          </w:p>
        </w:tc>
      </w:tr>
      <w:tr w:rsidR="00B01F0E" w:rsidRPr="00486BF2" w14:paraId="78DA0534" w14:textId="77777777" w:rsidTr="35EB4558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982F51" w14:textId="420C52B2" w:rsidR="00B01F0E" w:rsidRPr="00486BF2" w:rsidRDefault="0093692B" w:rsidP="315218BE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10</w:t>
            </w:r>
            <w:r w:rsidR="00B01F0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.</w:t>
            </w:r>
            <w:r w:rsidR="4C8E9CEC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C0781" w14:textId="2CB417B3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6352FC6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988182" w14:textId="1F77EC10" w:rsidR="00B01F0E" w:rsidRPr="00486BF2" w:rsidRDefault="00B01F0E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System antyzamrożeniowy</w:t>
            </w:r>
            <w:r w:rsidR="34AA13A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układu odzysku ciepła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D210E" w14:textId="61070AA3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Centrala wentylacyjna</w:t>
            </w:r>
            <w:r w:rsidR="761814D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została wyposażona w System antyzamrożeniowy</w:t>
            </w:r>
            <w:r w:rsidR="6E2F070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układu odzysku ciepła, uniemożliwiający jego zamarznięcie. </w:t>
            </w:r>
          </w:p>
        </w:tc>
      </w:tr>
      <w:tr w:rsidR="00B01F0E" w:rsidRPr="00486BF2" w14:paraId="6371F953" w14:textId="77777777" w:rsidTr="35EB4558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06840A" w14:textId="30DC6F80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10</w:t>
            </w:r>
            <w:r w:rsidR="00B01F0E"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.</w:t>
            </w:r>
            <w:r w:rsidR="26B479ED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04600F" w14:textId="707FA864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5DEAB205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E5CC8E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Nieszczelność zewnętrzna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E54AC3" w14:textId="7DD924DD" w:rsidR="00B01F0E" w:rsidRPr="00486BF2" w:rsidRDefault="00B01F0E" w:rsidP="376B50F3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centrala wentylacyjna</w:t>
            </w:r>
            <w:r w:rsidR="6C69530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charakteryzowała się nieszczelnością zewnętrzną nie większą niż 2%, zgodnie z PN-EN 13141-7</w:t>
            </w:r>
            <w:r w:rsidR="5ED5EC4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(lub równoważną)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  <w:r w:rsidR="21C8F7E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Badania należy przeprowadzić zgodnie z obowiązującymi przepisami.</w:t>
            </w:r>
          </w:p>
        </w:tc>
      </w:tr>
      <w:tr w:rsidR="00B01F0E" w:rsidRPr="00486BF2" w14:paraId="2293765E" w14:textId="77777777" w:rsidTr="35EB4558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76C0DE" w14:textId="28E3AAB0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10</w:t>
            </w:r>
            <w:r w:rsidR="00B01F0E"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.</w:t>
            </w:r>
            <w:r w:rsidR="26B479ED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D1C4B7" w14:textId="3B821E7A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42ECC21D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45F91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Nieszczelność wewnętrzna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833BA2" w14:textId="657623E1" w:rsidR="00B01F0E" w:rsidRPr="00486BF2" w:rsidRDefault="00B01F0E" w:rsidP="35EB4558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</w:pPr>
            <w:r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Zamawiający wymaga, aby centrala wentylacyjna</w:t>
            </w:r>
            <w:r w:rsidR="2F622B71"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charakteryzowała się nieszczelnością wewnętrzną </w:t>
            </w:r>
            <w:del w:id="144" w:author="Autor">
              <w:r w:rsidRPr="35EB4558" w:rsidDel="00B01F0E">
                <w:rPr>
                  <w:rStyle w:val="Domylnaczcionkaakapitu1"/>
                  <w:rFonts w:asciiTheme="minorHAnsi" w:hAnsiTheme="minorHAnsi" w:cstheme="minorBidi"/>
                  <w:color w:val="000000" w:themeColor="text1"/>
                  <w:sz w:val="22"/>
                  <w:szCs w:val="22"/>
                  <w:lang w:eastAsia="pl-PL"/>
                </w:rPr>
                <w:delText>nie</w:delText>
              </w:r>
              <w:r w:rsidRPr="35EB4558" w:rsidDel="0E6AB451">
                <w:rPr>
                  <w:rStyle w:val="Domylnaczcionkaakapitu1"/>
                  <w:rFonts w:asciiTheme="minorHAnsi" w:hAnsiTheme="minorHAnsi" w:cstheme="minorBidi"/>
                  <w:color w:val="000000" w:themeColor="text1"/>
                  <w:sz w:val="22"/>
                  <w:szCs w:val="22"/>
                  <w:lang w:eastAsia="pl-PL"/>
                </w:rPr>
                <w:delText xml:space="preserve"> </w:delText>
              </w:r>
              <w:r w:rsidRPr="35EB4558" w:rsidDel="00B01F0E">
                <w:rPr>
                  <w:rStyle w:val="Domylnaczcionkaakapitu1"/>
                  <w:rFonts w:asciiTheme="minorHAnsi" w:hAnsiTheme="minorHAnsi" w:cstheme="minorBidi"/>
                  <w:color w:val="000000" w:themeColor="text1"/>
                  <w:sz w:val="22"/>
                  <w:szCs w:val="22"/>
                  <w:lang w:eastAsia="pl-PL"/>
                </w:rPr>
                <w:delText xml:space="preserve"> większą</w:delText>
              </w:r>
            </w:del>
            <w:ins w:id="145" w:author="Autor">
              <w:r w:rsidR="1993ECE4" w:rsidRPr="35EB4558">
                <w:rPr>
                  <w:rStyle w:val="Domylnaczcionkaakapitu1"/>
                  <w:rFonts w:asciiTheme="minorHAnsi" w:hAnsiTheme="minorHAnsi" w:cstheme="minorBidi"/>
                  <w:color w:val="000000" w:themeColor="text1"/>
                  <w:sz w:val="22"/>
                  <w:szCs w:val="22"/>
                  <w:lang w:eastAsia="pl-PL"/>
                </w:rPr>
                <w:t>nie większą</w:t>
              </w:r>
            </w:ins>
            <w:r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niż </w:t>
            </w:r>
            <w:ins w:id="146" w:author="Autor">
              <w:r w:rsidR="19559510" w:rsidRPr="35EB4558">
                <w:rPr>
                  <w:rStyle w:val="Domylnaczcionkaakapitu1"/>
                  <w:rFonts w:asciiTheme="minorHAnsi" w:hAnsiTheme="minorHAnsi" w:cstheme="minorBidi"/>
                  <w:color w:val="000000" w:themeColor="text1"/>
                  <w:sz w:val="22"/>
                  <w:szCs w:val="22"/>
                  <w:lang w:eastAsia="pl-PL"/>
                </w:rPr>
                <w:t>5</w:t>
              </w:r>
            </w:ins>
            <w:del w:id="147" w:author="Autor">
              <w:r w:rsidRPr="35EB4558" w:rsidDel="00B01F0E">
                <w:rPr>
                  <w:rStyle w:val="Domylnaczcionkaakapitu1"/>
                  <w:rFonts w:asciiTheme="minorHAnsi" w:hAnsiTheme="minorHAnsi" w:cstheme="minorBidi"/>
                  <w:color w:val="000000" w:themeColor="text1"/>
                  <w:sz w:val="22"/>
                  <w:szCs w:val="22"/>
                  <w:lang w:eastAsia="pl-PL"/>
                </w:rPr>
                <w:delText>2</w:delText>
              </w:r>
            </w:del>
            <w:r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% zgodnie z PN-EN 13141-7</w:t>
            </w:r>
            <w:r w:rsidR="22D33A55"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(lub równoważną)</w:t>
            </w:r>
            <w:r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.</w:t>
            </w:r>
            <w:r w:rsidR="03EC86A1"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Badania należy przeprowadzić zgodnie z obowiązującymi przepisami.</w:t>
            </w:r>
          </w:p>
        </w:tc>
      </w:tr>
      <w:tr w:rsidR="00B01F0E" w:rsidRPr="00486BF2" w14:paraId="7C0B288C" w14:textId="77777777" w:rsidTr="35EB4558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0B6B0" w14:textId="1AB0D788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10</w:t>
            </w:r>
            <w:r w:rsidR="00B01F0E"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.</w:t>
            </w:r>
            <w:r w:rsidR="1142DDE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DD484D" w14:textId="300FBDB7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5EBF1C5C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2BA9AC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Hałas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18F8BB" w14:textId="44F23BB2" w:rsidR="00B01F0E" w:rsidRPr="00486BF2" w:rsidRDefault="00B01F0E" w:rsidP="43CA628D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wymaga</w:t>
            </w:r>
            <w:r w:rsidR="57E2E92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aby poziom mocy akustycznej (LWA)</w:t>
            </w:r>
            <w:r w:rsidR="027E0B8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zmierzony dla maksymalnego strumienia powietrza </w:t>
            </w:r>
            <w:r w:rsidR="38643F0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wentylacyjnego</w:t>
            </w:r>
            <w:r w:rsidR="027E0B8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emitowany przez obudowę Centrali wentylacyjnej</w:t>
            </w:r>
            <w:r w:rsidR="59515F7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był nie większy niż 40 dB. Badania należy przeprowadzić zgodnie z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obowiązującymi przepisami</w:t>
            </w:r>
            <w:r w:rsidR="6BA9DC6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  <w:r w:rsidR="3571372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</w:p>
        </w:tc>
      </w:tr>
      <w:tr w:rsidR="00B01F0E" w:rsidRPr="00486BF2" w14:paraId="1CACA216" w14:textId="77777777" w:rsidTr="35EB4558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1F848F" w14:textId="3090A121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10</w:t>
            </w:r>
            <w:r w:rsidR="00B01F0E"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.</w:t>
            </w:r>
            <w:r w:rsidR="1142DDE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2D4BF8" w14:textId="2FC1C29C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0265F911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86A20" w14:textId="7E6D7118" w:rsidR="00B01F0E" w:rsidRPr="00486BF2" w:rsidRDefault="00B01F0E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Obejście odzysku ciepła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BF903" w14:textId="61C6AE65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przypadku zastosowania wymienników krzyżowych lub przeciwprądowych </w:t>
            </w:r>
            <w:r w:rsidR="7768C33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amawiający wymaga, aby Centrala wentylacyjna</w:t>
            </w:r>
            <w:r w:rsidR="7F29313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posiadała szczelne obejście odzysku ciepła. </w:t>
            </w:r>
          </w:p>
        </w:tc>
      </w:tr>
      <w:tr w:rsidR="00B01F0E" w:rsidRPr="00486BF2" w14:paraId="53B5331A" w14:textId="77777777" w:rsidTr="35EB4558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2F019" w14:textId="6982D6B4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10</w:t>
            </w:r>
            <w:r w:rsidR="00B01F0E"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.</w:t>
            </w:r>
            <w:r w:rsidR="7CEEE0B9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51BB36" w14:textId="216E07BB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37A83B11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87CF12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Instrukcja obsługi 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FD82F" w14:textId="61115E1C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 opracowan</w:t>
            </w:r>
            <w:r w:rsidR="241B24F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47A7B59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została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instrukcj</w:t>
            </w:r>
            <w:r w:rsidR="59941D6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obsługi Centrali w</w:t>
            </w:r>
            <w:r w:rsidR="00B63F7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entylacyjnej</w:t>
            </w:r>
            <w:r w:rsidR="5AECFDD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="00B63F7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języku polskim.</w:t>
            </w:r>
          </w:p>
        </w:tc>
      </w:tr>
      <w:tr w:rsidR="00B01F0E" w:rsidRPr="00486BF2" w14:paraId="4EAABB96" w14:textId="77777777" w:rsidTr="35EB4558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656D7" w14:textId="0F6741CD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10</w:t>
            </w:r>
            <w:r w:rsidR="00B01F0E"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.</w:t>
            </w:r>
            <w:r w:rsidR="00B01F0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</w:t>
            </w:r>
            <w:r w:rsidR="73682A88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E739B" w14:textId="5B6CBC07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495F806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D60B08" w14:textId="77777777" w:rsidR="00B01F0E" w:rsidRPr="00486BF2" w:rsidRDefault="00B01F0E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Instrukcja montażu i uruchomienia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71DFFC" w14:textId="4CBD85A9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1854C7E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aby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opracowan</w:t>
            </w:r>
            <w:r w:rsidR="3D8C81D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="63CD1D6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została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instrukcj</w:t>
            </w:r>
            <w:r w:rsidR="3A4D396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montażu i uruchomienia </w:t>
            </w:r>
            <w:r w:rsidR="2D4C703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entrali</w:t>
            </w:r>
            <w:r w:rsidR="1DB8909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wentylacyjnej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języku polskim. </w:t>
            </w:r>
          </w:p>
        </w:tc>
      </w:tr>
      <w:tr w:rsidR="00B01F0E" w:rsidRPr="00486BF2" w14:paraId="5BA7B26E" w14:textId="77777777" w:rsidTr="35EB4558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B38D8" w14:textId="4A4EBF27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10</w:t>
            </w:r>
            <w:r w:rsidR="00B01F0E"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.</w:t>
            </w:r>
            <w:r w:rsidR="00B01F0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</w:t>
            </w:r>
            <w:r w:rsidR="31C4B22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F077A9" w14:textId="400623DD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13BA1238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2B42EC" w14:textId="77777777" w:rsidR="00B01F0E" w:rsidRPr="00486BF2" w:rsidRDefault="00B01F0E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Odprowadzenie skroplin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317DF" w14:textId="01E1F0CC" w:rsidR="00B01F0E" w:rsidRPr="00486BF2" w:rsidRDefault="00B01F0E" w:rsidP="376B50F3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 przypadku gdy Centrala wentylacyjna</w:t>
            </w:r>
            <w:r w:rsidR="44CBAAC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wymaga odprowadzenie skroplin z urządzenia, Zamawiający wymaga, aby Wykonawca</w:t>
            </w:r>
            <w:r w:rsidR="3A0F20B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wykonał odprowadzenie wody do istniejącej instalacji kanalizacyjnej w łazience lub w kuchni wraz z jego zasyfonowaniem. W przypadku braku możliwości grawitacyjnego odpływu skroplin, Zamawiający dopuszcza ciśnieniowe odprowadzenie wody pod warunkiem </w:t>
            </w:r>
            <w:r w:rsidR="378F2BB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nieprzekroczenia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dopuszczalnego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poziomu dźwięku w mieszkaniu </w:t>
            </w:r>
            <w:r w:rsidR="5ED5EC4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wyrażonego wskaźnikiem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LAeq.</w:t>
            </w:r>
          </w:p>
        </w:tc>
      </w:tr>
    </w:tbl>
    <w:p w14:paraId="4B751FDE" w14:textId="1A0BEBEE" w:rsidR="00B01F0E" w:rsidRPr="00486BF2" w:rsidRDefault="00B01F0E" w:rsidP="00B01F0E">
      <w:pPr>
        <w:rPr>
          <w:rStyle w:val="Domylnaczcionkaakapitu1"/>
          <w:rFonts w:asciiTheme="minorHAnsi" w:eastAsia="Calibri Light" w:hAnsiTheme="minorHAnsi" w:cstheme="minorHAnsi"/>
          <w:b/>
          <w:caps/>
          <w:color w:val="C00000"/>
        </w:rPr>
      </w:pPr>
    </w:p>
    <w:p w14:paraId="0E0F679D" w14:textId="5B3161EA" w:rsidR="00486BF2" w:rsidRDefault="00486BF2" w:rsidP="00B01F0E">
      <w:pPr>
        <w:rPr>
          <w:rStyle w:val="Domylnaczcionkaakapitu1"/>
          <w:rFonts w:asciiTheme="minorHAnsi" w:eastAsia="Calibri Light" w:hAnsiTheme="minorHAnsi" w:cstheme="minorHAnsi"/>
          <w:b/>
          <w:caps/>
          <w:color w:val="C00000"/>
        </w:rPr>
      </w:pPr>
      <w:r>
        <w:rPr>
          <w:rStyle w:val="Domylnaczcionkaakapitu1"/>
          <w:rFonts w:asciiTheme="minorHAnsi" w:eastAsia="Calibri Light" w:hAnsiTheme="minorHAnsi" w:cstheme="minorHAnsi"/>
          <w:b/>
          <w:caps/>
          <w:color w:val="C00000"/>
        </w:rPr>
        <w:br w:type="page"/>
      </w:r>
    </w:p>
    <w:p w14:paraId="2E37C709" w14:textId="76F6B469" w:rsidR="00B01F0E" w:rsidRPr="00486BF2" w:rsidRDefault="00B01F0E" w:rsidP="0E267821">
      <w:pPr>
        <w:pStyle w:val="Podtytu"/>
        <w:rPr>
          <w:rStyle w:val="Domylnaczcionkaakapitu1"/>
          <w:rFonts w:eastAsia="Calibri Light" w:cstheme="minorHAnsi"/>
        </w:rPr>
      </w:pPr>
      <w:r w:rsidRPr="00486BF2">
        <w:rPr>
          <w:rStyle w:val="Domylnaczcionkaakapitu1"/>
          <w:rFonts w:eastAsia="Calibri Light" w:cstheme="minorHAnsi"/>
        </w:rPr>
        <w:lastRenderedPageBreak/>
        <w:t xml:space="preserve">Tabela </w:t>
      </w:r>
      <w:r w:rsidR="29164551" w:rsidRPr="00486BF2">
        <w:rPr>
          <w:rStyle w:val="Domylnaczcionkaakapitu1"/>
          <w:rFonts w:eastAsia="Calibri Light" w:cstheme="minorHAnsi"/>
        </w:rPr>
        <w:t>11</w:t>
      </w:r>
      <w:r w:rsidRPr="00486BF2">
        <w:rPr>
          <w:rStyle w:val="Domylnaczcionkaakapitu1"/>
          <w:rFonts w:eastAsia="Calibri Light" w:cstheme="minorHAnsi"/>
        </w:rPr>
        <w:t xml:space="preserve">. Wymagania </w:t>
      </w:r>
      <w:r w:rsidR="36A5F0F9" w:rsidRPr="00486BF2">
        <w:rPr>
          <w:rStyle w:val="Domylnaczcionkaakapitu1"/>
          <w:rFonts w:eastAsia="Calibri Light" w:cstheme="minorHAnsi"/>
        </w:rPr>
        <w:t xml:space="preserve">Obligatoryjne </w:t>
      </w:r>
      <w:r w:rsidRPr="00486BF2">
        <w:rPr>
          <w:rStyle w:val="Domylnaczcionkaakapitu1"/>
          <w:rFonts w:eastAsia="Calibri Light" w:cstheme="minorHAnsi"/>
        </w:rPr>
        <w:t xml:space="preserve">dla Systemu automatyki </w:t>
      </w:r>
      <w:r w:rsidR="5F09B408" w:rsidRPr="00486BF2">
        <w:rPr>
          <w:rStyle w:val="Domylnaczcionkaakapitu1"/>
          <w:rFonts w:eastAsia="Calibri Light" w:cstheme="minorHAnsi"/>
        </w:rPr>
        <w:t xml:space="preserve">B </w:t>
      </w:r>
      <w:r w:rsidRPr="00486BF2">
        <w:rPr>
          <w:rStyle w:val="Domylnaczcionkaakapitu1"/>
          <w:rFonts w:eastAsia="Calibri Light" w:cstheme="minorHAnsi"/>
        </w:rPr>
        <w:t>w Działaniu 2: „Wentylacja mieszkań”</w:t>
      </w:r>
    </w:p>
    <w:tbl>
      <w:tblPr>
        <w:tblW w:w="5207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"/>
        <w:gridCol w:w="1702"/>
        <w:gridCol w:w="1997"/>
        <w:gridCol w:w="9883"/>
      </w:tblGrid>
      <w:tr w:rsidR="00B01F0E" w:rsidRPr="00486BF2" w14:paraId="5F34470D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DB7964" w14:textId="77777777" w:rsidR="00B01F0E" w:rsidRPr="00486BF2" w:rsidRDefault="00B01F0E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CCB1FD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Kategoria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D52DC0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Nazwa Wymagania Obligatoryjnego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8D586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Opis Wymagania Obligatoryjnego</w:t>
            </w:r>
          </w:p>
        </w:tc>
      </w:tr>
      <w:tr w:rsidR="447EFDA5" w:rsidRPr="00486BF2" w14:paraId="6314705B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41451" w14:textId="439139DE" w:rsidR="6D5C8C8B" w:rsidRPr="00486BF2" w:rsidRDefault="6D5C8C8B" w:rsidP="447EFDA5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11.1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DCC9EE" w14:textId="71CE0F5A" w:rsidR="1BA9E1D1" w:rsidRPr="00486BF2" w:rsidRDefault="1BA9E1D1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B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257AD" w14:textId="476B1D93" w:rsidR="447EFDA5" w:rsidRPr="00486BF2" w:rsidRDefault="739435D5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Programy Systemu automatyki </w:t>
            </w:r>
            <w:r w:rsidR="06D4B06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2F920D" w14:textId="0B5EF7BF" w:rsidR="447EFDA5" w:rsidRPr="00486BF2" w:rsidRDefault="568C29B3" w:rsidP="447EFDA5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System automatyki </w:t>
            </w:r>
            <w:r w:rsidR="68B316B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obsługiwał </w:t>
            </w:r>
            <w:r w:rsidR="2FBF65F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min.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następujące Programy </w:t>
            </w:r>
            <w:r w:rsidR="61EAF82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ON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Prz</w:t>
            </w:r>
            <w:r w:rsidR="29ED1B5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ewietrzanie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Wakacje</w:t>
            </w:r>
            <w:r w:rsidR="33DA02B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  <w:r w:rsidR="252A844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Noc, </w:t>
            </w:r>
            <w:r w:rsidR="33DA02B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OFF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  <w:r w:rsidR="6E8DE0A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trybie serwisowym System automatyki B ma możliwość uruchomienia dodatkowych programów: Program ON Profil oraz Program ON Manual.</w:t>
            </w:r>
          </w:p>
        </w:tc>
      </w:tr>
      <w:tr w:rsidR="00B01F0E" w:rsidRPr="00486BF2" w14:paraId="41ECFBF2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96A199" w14:textId="1CEE2E8C" w:rsidR="00B01F0E" w:rsidRPr="00486BF2" w:rsidRDefault="0093692B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</w:t>
            </w:r>
            <w:r w:rsidR="00B01F0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.</w:t>
            </w:r>
            <w:r w:rsidR="41F7CB97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26FA7" w14:textId="48172B36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68FD700B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8ACA9" w14:textId="4BE04F4A" w:rsidR="00B01F0E" w:rsidRPr="00486BF2" w:rsidRDefault="422E3020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Obsługa </w:t>
            </w:r>
            <w:r w:rsidR="5D1E0E9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76E339B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rogramu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642A2ED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ON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BB9918" w14:textId="4C10E5D6" w:rsidR="00B01F0E" w:rsidRPr="00486BF2" w:rsidRDefault="3AC2A6A6" w:rsidP="486C5C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Zamawiający wymaga, aby</w:t>
            </w:r>
            <w:r w:rsidR="1B55BAB4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System automatyki B, umożliwiał realizację Programu </w:t>
            </w:r>
            <w:r w:rsidR="11B088CE" w:rsidRPr="00486BF2">
              <w:rPr>
                <w:rFonts w:asciiTheme="minorHAnsi" w:hAnsiTheme="minorHAnsi" w:cstheme="minorHAnsi"/>
                <w:sz w:val="22"/>
                <w:szCs w:val="22"/>
              </w:rPr>
              <w:t>ON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umożliwiających spełnienie Wymagań Obligatoryjnych</w:t>
            </w:r>
            <w:r w:rsidR="39D6D599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i Konkursowych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51E266D6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stawianych Programowi </w:t>
            </w:r>
            <w:r w:rsidR="55360A1A" w:rsidRPr="00486BF2">
              <w:rPr>
                <w:rFonts w:asciiTheme="minorHAnsi" w:hAnsiTheme="minorHAnsi" w:cstheme="minorHAnsi"/>
                <w:sz w:val="22"/>
                <w:szCs w:val="22"/>
              </w:rPr>
              <w:t>ON</w:t>
            </w:r>
            <w:r w:rsidR="43720E14" w:rsidRPr="00486BF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7B14AA" w:rsidRPr="00486BF2" w14:paraId="00A152E3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2C3DA" w14:textId="787C6BAD" w:rsidR="007B14AA" w:rsidRPr="00486BF2" w:rsidRDefault="3E85171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</w:t>
            </w:r>
            <w:r w:rsidR="48501E01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F07D01" w14:textId="2CCAFBA8" w:rsidR="007B14AA" w:rsidRPr="00486BF2" w:rsidRDefault="3E85171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78D0002F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F85E1D" w14:textId="4798A09A" w:rsidR="007B14AA" w:rsidRPr="00486BF2" w:rsidRDefault="662B646D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Obsługa </w:t>
            </w:r>
            <w:r w:rsidR="787D533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rogramu Przewietrzanie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3F54B5" w14:textId="583BBC3D" w:rsidR="007B14AA" w:rsidRPr="00486BF2" w:rsidRDefault="3E851715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automatyki</w:t>
            </w:r>
            <w:r w:rsidR="10663C3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 realizację programu Przewietrzanie</w:t>
            </w:r>
            <w:r w:rsidR="259251E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dla parametrów przesłanych z Regulatora pomieszczeniowego B lub z Aplikacji. Wymaga się, aby program Przewietrzanie prowadził do uzyskania Warunków referencyjnych p</w:t>
            </w:r>
            <w:r w:rsidR="72B9659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owietrza B w Mieszkaniu</w:t>
            </w:r>
          </w:p>
        </w:tc>
      </w:tr>
      <w:tr w:rsidR="007B14AA" w:rsidRPr="00486BF2" w14:paraId="366E7739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9491C" w14:textId="06B15BB0" w:rsidR="007B14AA" w:rsidRPr="00486BF2" w:rsidRDefault="3E85171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</w:t>
            </w:r>
            <w:r w:rsidR="48501E01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68A91" w14:textId="3972E40E" w:rsidR="007B14AA" w:rsidRPr="00486BF2" w:rsidRDefault="3E85171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6427DCDA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FEBCE2" w14:textId="45560997" w:rsidR="007B14AA" w:rsidRPr="00486BF2" w:rsidRDefault="662B646D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Obsługa </w:t>
            </w:r>
            <w:r w:rsidR="5446B84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rogramu Wakacje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10CA2" w14:textId="59934512" w:rsidR="007B14AA" w:rsidRPr="00486BF2" w:rsidRDefault="3E851715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</w:t>
            </w:r>
            <w:r w:rsidR="0ADC794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1906067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 realizację programu Wakacje</w:t>
            </w:r>
            <w:r w:rsidR="102C8B3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dla parametrów przesłanych z Regulatora pomieszczeniowego B lub z Aplikacji. </w:t>
            </w:r>
          </w:p>
        </w:tc>
      </w:tr>
      <w:tr w:rsidR="447EFDA5" w:rsidRPr="00486BF2" w14:paraId="09EC0273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915D2A" w14:textId="3CAC03D1" w:rsidR="4631A631" w:rsidRPr="00486BF2" w:rsidRDefault="4631A631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</w:t>
            </w:r>
            <w:r w:rsidR="6A1AF46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A1E340" w14:textId="10DAEF24" w:rsidR="4631A631" w:rsidRPr="00486BF2" w:rsidRDefault="4631A631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B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D8E7B4" w14:textId="564A1670" w:rsidR="4631A631" w:rsidRPr="00486BF2" w:rsidRDefault="5E167A70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Przegrzewanie Mieszkania </w:t>
            </w:r>
            <w:r w:rsidR="710AB34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245BFEB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rogramu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7A21335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ON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7D62C" w14:textId="4318C570" w:rsidR="4631A631" w:rsidRPr="00486BF2" w:rsidRDefault="3DC0B14F" w:rsidP="376B50F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wymaga, aby</w:t>
            </w:r>
            <w:r w:rsidR="6A3046D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System automatyki B, podczas wystąpienia stanu Przegrzewania Mieszkania, reagował w następujący sposób:</w:t>
            </w:r>
          </w:p>
          <w:p w14:paraId="57A6989D" w14:textId="40AE3FC4" w:rsidR="4631A631" w:rsidRPr="00486BF2" w:rsidRDefault="4FBCC46A" w:rsidP="00486BF2">
            <w:pPr>
              <w:pStyle w:val="Akapitzlist"/>
              <w:numPr>
                <w:ilvl w:val="0"/>
                <w:numId w:val="13"/>
              </w:numPr>
              <w:ind w:left="33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przypadku załączonych bezprzewodowych siłowników zaworów termostatycznych, System automatyki B, wysyła informację</w:t>
            </w:r>
            <w:r w:rsidR="4E562EC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57B62A6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aby</w:t>
            </w:r>
            <w:r w:rsidR="4015E04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siłownik zamknął przepływ czynnika grzewczego przez grzejnik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 </w:t>
            </w:r>
          </w:p>
          <w:p w14:paraId="35763FAD" w14:textId="1B60A3D8" w:rsidR="4631A631" w:rsidRPr="00486BF2" w:rsidRDefault="4FBCC46A" w:rsidP="00486BF2">
            <w:pPr>
              <w:pStyle w:val="Akapitzlist"/>
              <w:numPr>
                <w:ilvl w:val="0"/>
                <w:numId w:val="13"/>
              </w:numPr>
              <w:ind w:left="33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Równolegle z pkt 1. System automatyki B otwiera obejście odzysku ciepła pod warunkiem, że temperatura zewnętrzna jest niższa </w:t>
            </w:r>
            <w:r w:rsidR="45A51B1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od</w:t>
            </w:r>
            <w:r w:rsidR="7F0D0AE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Temperatur</w:t>
            </w:r>
            <w:r w:rsidR="26AC72D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="7F0D0AE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referencyjn</w:t>
            </w:r>
            <w:r w:rsidR="561AA4F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ej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 o 1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</w:t>
            </w:r>
            <w:r w:rsidR="7E0A1CC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 więcej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3324C6F2" w14:textId="5521B953" w:rsidR="4631A631" w:rsidRPr="00486BF2" w:rsidRDefault="02DF99DE" w:rsidP="6F14AF9E">
            <w:pPr>
              <w:pStyle w:val="Akapitzlist"/>
              <w:numPr>
                <w:ilvl w:val="0"/>
                <w:numId w:val="13"/>
              </w:numPr>
              <w:ind w:left="335"/>
              <w:jc w:val="both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Jeżeli po 5 minutach od realizacji pkt. 1 i 2, nadal trwa stan Przegrzewania Mieszkania lub gdy temperatura zewnętrzna jest wyższa </w:t>
            </w:r>
            <w:r w:rsidR="67EDBC00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od</w:t>
            </w:r>
            <w:r w:rsidR="5A10CB27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Temperatur</w:t>
            </w:r>
            <w:r w:rsidR="1046DB6D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y</w:t>
            </w:r>
            <w:r w:rsidR="5A10CB27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referencyjn</w:t>
            </w:r>
            <w:r w:rsidR="3F143D6B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ej</w:t>
            </w:r>
            <w:r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B o 1</w:t>
            </w:r>
            <w:r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vertAlign w:val="superscript"/>
              </w:rPr>
              <w:t>o</w:t>
            </w:r>
            <w:r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C</w:t>
            </w:r>
            <w:r w:rsidR="2841F6AC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i więcej</w:t>
            </w:r>
            <w:r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, System automatyki B uruchamia wewnętrzny układ dochłodzenia temperatury powietrza nawiewanego do wartości: 1</w:t>
            </w:r>
            <w:ins w:id="148" w:author="Autor">
              <w:r w:rsidR="39E9BEAB" w:rsidRPr="6F14AF9E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t>7</w:t>
              </w:r>
            </w:ins>
            <w:del w:id="149" w:author="Autor">
              <w:r w:rsidR="4FBCC46A" w:rsidRPr="6F14AF9E" w:rsidDel="02DF99DE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>6,5</w:delText>
              </w:r>
            </w:del>
            <w:r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vertAlign w:val="superscript"/>
              </w:rPr>
              <w:t>o</w:t>
            </w:r>
            <w:r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C ± </w:t>
            </w:r>
            <w:ins w:id="150" w:author="Autor">
              <w:r w:rsidR="77E65118" w:rsidRPr="6F14AF9E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t>1,0</w:t>
              </w:r>
            </w:ins>
            <w:del w:id="151" w:author="Autor">
              <w:r w:rsidR="4FBCC46A" w:rsidRPr="6F14AF9E" w:rsidDel="02DF99DE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>0,5</w:delText>
              </w:r>
            </w:del>
            <w:r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vertAlign w:val="superscript"/>
              </w:rPr>
              <w:t>o</w:t>
            </w:r>
            <w:r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C.</w:t>
            </w:r>
          </w:p>
          <w:p w14:paraId="447EC8A3" w14:textId="3943F97D" w:rsidR="4631A631" w:rsidRPr="00486BF2" w:rsidRDefault="4FBCC46A" w:rsidP="5BF9CA4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Realizacja przez System automatyki </w:t>
            </w:r>
            <w:r w:rsidR="49F9233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pkt od 1 do 3 nie wpływa na regulację strumienia powietrza wentylacyjnego, który ustalany jest wyłącznie na podstawie kryteriów określonych w Wymaganiu Konkursowym </w:t>
            </w:r>
            <w:r w:rsidR="29AC0E6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277247D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.1. </w:t>
            </w:r>
          </w:p>
          <w:p w14:paraId="5F320E01" w14:textId="7FA1F5C0" w:rsidR="4631A631" w:rsidRPr="00486BF2" w:rsidRDefault="3DC0B14F" w:rsidP="376B50F3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Zamawiający podkreśla, iż System wentylacji </w:t>
            </w:r>
            <w:r w:rsidR="0F3BD035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nie pełni roli systemu klimatyzacji a jedynie poprzez nawiew niskiej temperatury powietrza do </w:t>
            </w:r>
            <w:r w:rsidR="678639CC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Mieszkania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jest w stanie obniżyć wpływ zewnętrznych i wewnętrznych zysków ciepła na temperaturę powietrza w </w:t>
            </w:r>
            <w:r w:rsidR="001C2AEB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Mieszkaniu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. Jednocześnie nawiew niskiej temperatury powietrza nawiewanego nie powoduje dyskomfortu termicznego wśród użytkowników </w:t>
            </w:r>
            <w:r w:rsidR="0F07A2B8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Mieszkania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.  </w:t>
            </w:r>
          </w:p>
        </w:tc>
      </w:tr>
      <w:tr w:rsidR="447EFDA5" w:rsidRPr="00486BF2" w14:paraId="51AF0BD8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4D5754" w14:textId="7A46E791" w:rsidR="4631A631" w:rsidRPr="00486BF2" w:rsidRDefault="4631A631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</w:t>
            </w:r>
            <w:r w:rsidR="597B5232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945F9E" w14:textId="4BB235E7" w:rsidR="4631A631" w:rsidRPr="00486BF2" w:rsidRDefault="4631A631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B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7AC5F" w14:textId="0A36DEF3" w:rsidR="4631A631" w:rsidRPr="00486BF2" w:rsidRDefault="5E167A70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Przechłodzenie Mieszkania dla Programu </w:t>
            </w:r>
            <w:r w:rsidR="744D2A8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ON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9937B9" w14:textId="061C5259" w:rsidR="4631A631" w:rsidRPr="00486BF2" w:rsidRDefault="3DC0B14F" w:rsidP="376B50F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aby System automatyki </w:t>
            </w:r>
            <w:r w:rsidR="2FE3B8D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podczas wystąpienia stanu Przechłodzenia </w:t>
            </w:r>
            <w:r w:rsidR="6769BD3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Mieszkania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reagował w następujący sposób:</w:t>
            </w:r>
          </w:p>
          <w:p w14:paraId="113D3C03" w14:textId="5D8CC480" w:rsidR="4631A631" w:rsidRPr="00486BF2" w:rsidRDefault="795331CC" w:rsidP="00486BF2">
            <w:pPr>
              <w:pStyle w:val="Akapitzlist"/>
              <w:numPr>
                <w:ilvl w:val="0"/>
                <w:numId w:val="12"/>
              </w:numPr>
              <w:ind w:left="477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przypadku wyłączonych bezprzewodowych siłowników zaworów termostatycznych, System automatyki </w:t>
            </w:r>
            <w:r w:rsidR="13D491A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wysyła informację</w:t>
            </w:r>
            <w:r w:rsidR="4516F9F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aby siłownik otworzył przepływ czynnika grzewczego przez grzejnik.</w:t>
            </w:r>
          </w:p>
          <w:p w14:paraId="462278ED" w14:textId="0AAD562D" w:rsidR="4631A631" w:rsidRPr="00486BF2" w:rsidRDefault="795331CC" w:rsidP="00486BF2">
            <w:pPr>
              <w:pStyle w:val="Akapitzlist"/>
              <w:numPr>
                <w:ilvl w:val="0"/>
                <w:numId w:val="12"/>
              </w:numPr>
              <w:ind w:left="477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Równolegle z pkt 1. System automatyki </w:t>
            </w:r>
            <w:r w:rsidR="2334777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zamyka obejście odzysku ciepła pod warunkiem, że było ono otwarte.</w:t>
            </w:r>
          </w:p>
          <w:p w14:paraId="7BF13E2E" w14:textId="50169D7D" w:rsidR="4631A631" w:rsidRPr="00486BF2" w:rsidRDefault="795331CC" w:rsidP="00486BF2">
            <w:pPr>
              <w:pStyle w:val="Akapitzlist"/>
              <w:numPr>
                <w:ilvl w:val="0"/>
                <w:numId w:val="12"/>
              </w:numPr>
              <w:ind w:left="477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Jeżeli po 5 minutach od realizacji pkt. 1 i 2, nadal trwa stan Przechłodzenia </w:t>
            </w:r>
            <w:r w:rsidR="7936503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Mieszkania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System automatyki </w:t>
            </w:r>
            <w:r w:rsidR="0E48259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uruchamia wewnętrzny układ dogrzewania temperatury powietrza nawiewanego do Temperatury Referencyjnej </w:t>
            </w:r>
            <w:r w:rsidR="448491B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3D8F17F5" w14:textId="5264923B" w:rsidR="4631A631" w:rsidRPr="00486BF2" w:rsidRDefault="4FBCC46A" w:rsidP="376B50F3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Realizacja przez System automatyki </w:t>
            </w:r>
            <w:r w:rsidR="0D4259F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pkt od 1 do 3 nie wpływa na regulację strumienia powietrza wentylacyjnego, który ustalany jest wyłącznie na podstawie kryteriów określonych w Wymaganiu Konkursowym </w:t>
            </w:r>
            <w:r w:rsidR="7C8A1F2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4AFA8BB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.1. </w:t>
            </w:r>
          </w:p>
          <w:p w14:paraId="21CD3A7B" w14:textId="65229AD0" w:rsidR="4631A631" w:rsidRPr="00486BF2" w:rsidRDefault="3DC0B14F" w:rsidP="376B50F3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Zamawiający podkreśla, iż System wentylacji </w:t>
            </w:r>
            <w:r w:rsidR="40D44575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nie pełni roli systemu klimatyzacji a jedynie poprzez nawiew temperatury powietrza do </w:t>
            </w:r>
            <w:r w:rsidR="3F79C084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Mieszkania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równej Temperaturze referencyjnej</w:t>
            </w:r>
            <w:r w:rsidR="1EBCD83C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B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nie powoduje dodatkowych strat ciepła na wentylację </w:t>
            </w:r>
          </w:p>
        </w:tc>
      </w:tr>
      <w:tr w:rsidR="447EFDA5" w:rsidRPr="00486BF2" w14:paraId="5B65285F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F919E7" w14:textId="39B33C9A" w:rsidR="6D753A3D" w:rsidRPr="00486BF2" w:rsidRDefault="6D753A3D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11.7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3D8576" w14:textId="27DB3B29" w:rsidR="416656E4" w:rsidRPr="00486BF2" w:rsidRDefault="416656E4" w:rsidP="00555EC2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B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68F80" w14:textId="09DAC230" w:rsidR="416656E4" w:rsidRPr="00486BF2" w:rsidRDefault="416656E4" w:rsidP="00555EC2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Obsługa Programu Noc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F14A1" w14:textId="4E395A00" w:rsidR="416656E4" w:rsidRPr="00486BF2" w:rsidRDefault="416656E4" w:rsidP="00555EC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automatyki B umożliwiał realizację programu Noc, dla parametrów przesłanych z Regulatora pomieszczeniowego B lub z Aplikacji.</w:t>
            </w:r>
          </w:p>
        </w:tc>
      </w:tr>
      <w:tr w:rsidR="007B14AA" w:rsidRPr="00486BF2" w14:paraId="44BEA96F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F9CF29" w14:textId="01CD9D75" w:rsidR="007B14AA" w:rsidRPr="00486BF2" w:rsidRDefault="3E85171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</w:t>
            </w:r>
            <w:r w:rsidR="09BCF1F9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D3987" w14:textId="70997523" w:rsidR="007B14AA" w:rsidRPr="00486BF2" w:rsidRDefault="3E85171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5EA82D4F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E4BD84" w14:textId="4C1B24ED" w:rsidR="007B14AA" w:rsidRPr="00486BF2" w:rsidRDefault="0F2D4281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Chłodzenie </w:t>
            </w:r>
            <w:r w:rsidR="1B276CD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powietrzem wentylacyjnym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tzw. </w:t>
            </w:r>
            <w:r w:rsidR="5AAF103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F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ree</w:t>
            </w:r>
            <w:r w:rsidR="562B801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cooling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9682E2" w14:textId="67C4251F" w:rsidR="007B14AA" w:rsidRPr="00486BF2" w:rsidRDefault="5C7727FC" w:rsidP="376B50F3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automatyki</w:t>
            </w:r>
            <w:r w:rsidR="71A6DE1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umożliwiał realizacje procesu chłodzenia </w:t>
            </w:r>
            <w:r w:rsidR="1E644A4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powietrzem wentylacyjnym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tzw. </w:t>
            </w:r>
            <w:r w:rsidR="045D969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F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ree</w:t>
            </w:r>
            <w:r w:rsidR="07A595B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cooling</w:t>
            </w:r>
            <w:r w:rsidR="310D0CF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przypadku Przegrzewania Mieszkania.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  <w:p w14:paraId="6E476A1C" w14:textId="75BF0AE9" w:rsidR="007B14AA" w:rsidRPr="00486BF2" w:rsidRDefault="1610B436" w:rsidP="376B50F3">
            <w:pPr>
              <w:pStyle w:val="Normalny1"/>
              <w:spacing w:before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W przypadku chłodzenia powietrzem </w:t>
            </w:r>
            <w:r w:rsidR="3048CCE4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wentylacyjnym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wymaga się</w:t>
            </w:r>
            <w:r w:rsidR="0E49842A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aby, temperatura powietrza nawiewanego nie była niższa niż 10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vertAlign w:val="superscript"/>
              </w:rPr>
              <w:t>o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C, a proces Free coolingu powodował obniżenie temperatury powietrza w </w:t>
            </w:r>
            <w:r w:rsidR="5781628E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Mieszkaniu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do wartości Temperatury referencyjnej </w:t>
            </w:r>
            <w:r w:rsidR="68F69C64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. Podczas aktywnego procesu Free coolingu, strumień powietrza wentylacyjnego dostosowany jest automatycznie przez System automatyki </w:t>
            </w:r>
            <w:r w:rsidR="4F6DED01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w celu osiągnięcia Warunków referencyjnych powietrza </w:t>
            </w:r>
            <w:r w:rsidR="65E2F1C5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="658F238E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</w:tr>
      <w:tr w:rsidR="007B14AA" w:rsidRPr="00486BF2" w14:paraId="13A075E5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A3EAB" w14:textId="6AD0F891" w:rsidR="007B14AA" w:rsidRPr="00486BF2" w:rsidRDefault="3E85171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</w:t>
            </w:r>
            <w:r w:rsidR="7D9E3498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92F219" w14:textId="73FD96EA" w:rsidR="007B14AA" w:rsidRPr="00486BF2" w:rsidRDefault="3E85171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6D3DBAD5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E89F7" w14:textId="28DEF317" w:rsidR="007B14AA" w:rsidRPr="00486BF2" w:rsidRDefault="3E851715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Sterowanie według zapotrzebowania</w:t>
            </w:r>
            <w:r w:rsidR="26B671B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Programie </w:t>
            </w:r>
            <w:r w:rsidR="4C7D7B5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ON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E179CD" w14:textId="39F682F8" w:rsidR="007B14AA" w:rsidRPr="00486BF2" w:rsidRDefault="3E851715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regulacja natężenia strumienia powietrza Central wentylacyjn</w:t>
            </w:r>
            <w:r w:rsidR="189DC2E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ych</w:t>
            </w:r>
            <w:r w:rsidR="658D859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realizowana została na podstawie </w:t>
            </w:r>
            <w:r w:rsidR="5CBB8CA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pomiarów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odczytanych z </w:t>
            </w:r>
            <w:r w:rsidR="1D3368F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Regulatora pomieszczeniowego B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zamontowanego w reprezentatywnym miejscu Mieszkania.</w:t>
            </w:r>
          </w:p>
          <w:p w14:paraId="6EDF9D3F" w14:textId="2CA7FDAE" w:rsidR="007B14AA" w:rsidRPr="00486BF2" w:rsidRDefault="4A7A314A" w:rsidP="4530C8F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Przez regulację natężenia strumienia powietrza, Zamawiający rozumie, autonomiczny proces regulacji strumienia powietrza nawiewanego i usuwanego </w:t>
            </w:r>
            <w:r w:rsidR="342F1C1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 Mieszkaniu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na podstawie Wymagań obligatoryjnych dla Programu </w:t>
            </w:r>
            <w:r w:rsidR="373651D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ON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 Wymagań Konkursowych </w:t>
            </w:r>
            <w:r w:rsidR="70BE650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16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.1-</w:t>
            </w:r>
            <w:r w:rsidR="5AF79F0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16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.8.</w:t>
            </w:r>
          </w:p>
        </w:tc>
      </w:tr>
      <w:tr w:rsidR="007B14AA" w:rsidRPr="00486BF2" w14:paraId="657A14E8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D79D59" w14:textId="637F9798" w:rsidR="007B14AA" w:rsidRPr="00486BF2" w:rsidRDefault="3E85171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</w:t>
            </w:r>
            <w:r w:rsidR="585530AC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BC19EE" w14:textId="5D2E00BD" w:rsidR="007B14AA" w:rsidRPr="00486BF2" w:rsidRDefault="1C750F71" w:rsidP="4530C8F7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3FC1CA4D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B7497" w14:textId="77777777" w:rsidR="007B14AA" w:rsidRPr="00486BF2" w:rsidRDefault="10ABDC8F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Równoważenie strumieni powietrza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F47004" w14:textId="41352AAA" w:rsidR="007B14AA" w:rsidRPr="00486BF2" w:rsidRDefault="3E851715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równoważenie strumieni powietrza odbywało się na podstawie pomiarów masowego strumienia powietrza nawiewanego do pomieszczenia i usuwanego z pomieszczenia. Dopuszczalna odchyłka pomiędzy regulacją strumieni powietrza to 10%.</w:t>
            </w:r>
          </w:p>
        </w:tc>
      </w:tr>
      <w:tr w:rsidR="007B14AA" w:rsidRPr="00486BF2" w14:paraId="2F83CDAF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80F5C1" w14:textId="30E793D0" w:rsidR="007B14AA" w:rsidRPr="00486BF2" w:rsidRDefault="3E85171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</w:t>
            </w:r>
            <w:r w:rsidR="3075FC2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0AF0D" w14:textId="10C1DBC3" w:rsidR="007B14AA" w:rsidRPr="00486BF2" w:rsidRDefault="3E85171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72D62418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285992" w14:textId="77777777" w:rsidR="007B14AA" w:rsidRPr="00486BF2" w:rsidRDefault="3E851715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Kody błędów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00F355" w14:textId="2935DAEF" w:rsidR="007B14AA" w:rsidRPr="00486BF2" w:rsidRDefault="3E851715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dostarczenia listy kodów błędów wraz z opisem czynności do wykonania przez przeszkolony personel. </w:t>
            </w:r>
          </w:p>
        </w:tc>
      </w:tr>
      <w:tr w:rsidR="007B14AA" w:rsidRPr="00486BF2" w14:paraId="051DD444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68930" w14:textId="3F1E5420" w:rsidR="007B14AA" w:rsidRPr="00486BF2" w:rsidRDefault="3E85171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</w:t>
            </w:r>
            <w:r w:rsidR="2F090893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79F5BD" w14:textId="20C63752" w:rsidR="007B14AA" w:rsidRPr="00486BF2" w:rsidRDefault="3E85171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60D5C9DE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544E0" w14:textId="31B7BC48" w:rsidR="007B14AA" w:rsidRPr="00486BF2" w:rsidRDefault="2844F917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Pomiar</w:t>
            </w:r>
            <w:r w:rsidR="1C750F7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zużycia energii elektrycznej 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C030D3" w14:textId="098E26FF" w:rsidR="007B14AA" w:rsidRPr="00486BF2" w:rsidRDefault="3E851715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4928BD2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ystem automatyki</w:t>
            </w:r>
            <w:r w:rsidR="4D422B4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posiadał wbudowany pomiar zużycia energii elektrycznej.</w:t>
            </w:r>
            <w:r w:rsidR="6367465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Pomiar zużycia energii elektrycznej jest przekazywany do Regulatora pomieszczenia B oraz Aplikacji.</w:t>
            </w:r>
          </w:p>
        </w:tc>
      </w:tr>
      <w:tr w:rsidR="007B14AA" w:rsidRPr="00486BF2" w14:paraId="389228EA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4DE5D" w14:textId="56C54FEA" w:rsidR="007B14AA" w:rsidRPr="00486BF2" w:rsidRDefault="3E85171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</w:t>
            </w:r>
            <w:r w:rsidR="0DFCA0FD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B36F54" w14:textId="40639B14" w:rsidR="007B14AA" w:rsidRPr="00486BF2" w:rsidRDefault="3E85171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6F88E6C3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C29F50" w14:textId="6A97AC3B" w:rsidR="007B14AA" w:rsidRPr="00486BF2" w:rsidRDefault="3E851715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Informacja o </w:t>
            </w:r>
            <w:r w:rsidR="669374F9" w:rsidRPr="00486BF2">
              <w:rPr>
                <w:rFonts w:asciiTheme="minorHAnsi" w:hAnsiTheme="minorHAnsi" w:cstheme="minorHAnsi"/>
                <w:sz w:val="22"/>
                <w:szCs w:val="22"/>
              </w:rPr>
              <w:t>czynnościach serwisowych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66A9EF" w14:textId="00A548B1" w:rsidR="007B14AA" w:rsidRPr="00486BF2" w:rsidRDefault="3E851715" w:rsidP="447EFDA5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aby </w:t>
            </w:r>
            <w:r w:rsidR="61D508E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ystem automatyki</w:t>
            </w:r>
            <w:r w:rsidR="6E2EF638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informował użytkownika</w:t>
            </w:r>
            <w:r w:rsidR="47A0E954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 niezbędnych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37BC25CE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czynnościach serwisowych.</w:t>
            </w:r>
          </w:p>
        </w:tc>
      </w:tr>
      <w:tr w:rsidR="007B14AA" w:rsidRPr="00486BF2" w14:paraId="1E3F60DC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3872D8" w14:textId="1D8BFFC6" w:rsidR="007B14AA" w:rsidRPr="00486BF2" w:rsidRDefault="3E85171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</w:t>
            </w:r>
            <w:r w:rsidR="3A0DA734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AC081" w14:textId="2B9E7C4A" w:rsidR="007B14AA" w:rsidRPr="00486BF2" w:rsidRDefault="3E85171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260F604A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D7EE41" w14:textId="6BE43DA4" w:rsidR="007B14AA" w:rsidRPr="00486BF2" w:rsidRDefault="3E851715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Zmiana czasu: letni/zimowy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C01D8" w14:textId="0D41CE68" w:rsidR="007B14AA" w:rsidRPr="00486BF2" w:rsidRDefault="1C750F71" w:rsidP="4530C8F7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automatyki</w:t>
            </w:r>
            <w:r w:rsidR="01C4B12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automatycznie przeprowadzał zmianę czasu z letniego na zimowy oraz z zimowego na letni.</w:t>
            </w:r>
          </w:p>
        </w:tc>
      </w:tr>
      <w:tr w:rsidR="447EFDA5" w:rsidRPr="00486BF2" w14:paraId="192A452C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4ED05" w14:textId="1EE002B5" w:rsidR="266E5CC6" w:rsidRPr="00486BF2" w:rsidRDefault="266E5CC6" w:rsidP="447EFDA5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11.1</w:t>
            </w:r>
            <w:r w:rsidR="459A97A1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BC788" w14:textId="3FB570A5" w:rsidR="266E5CC6" w:rsidRPr="00486BF2" w:rsidRDefault="266E5CC6" w:rsidP="447EFDA5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B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690E83" w14:textId="74D5564C" w:rsidR="266E5CC6" w:rsidRPr="00486BF2" w:rsidRDefault="77A20BB1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Centralny system nadzorujący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6059C0" w14:textId="4E4869D4" w:rsidR="266E5CC6" w:rsidRPr="00486BF2" w:rsidRDefault="3CA2A7F4" w:rsidP="447EFDA5">
            <w:pPr>
              <w:pStyle w:val="Normalny1"/>
              <w:spacing w:line="240" w:lineRule="auto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Zamawiający wymaga, aby System automatyki B, bezprzewodowo komunikował się z Centralnym </w:t>
            </w:r>
            <w:r w:rsidR="48FFB7BB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ystemem nadzorującym. Przez komunikację Zamawiający rozumie, przesyłanie oraz odbieranie pakietu danych umożliwiających </w:t>
            </w:r>
            <w:r w:rsidR="3C044E47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informujących o zbliżających się terminach wymiany materiałów ekspl</w:t>
            </w:r>
            <w:r w:rsidR="416CC713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o</w:t>
            </w:r>
            <w:r w:rsidR="3C044E47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="5C5B8AAA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ta</w:t>
            </w:r>
            <w:r w:rsidR="3C044E47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cyjnych, odczyt kodów błędów, zdalną aktualizację oprogramowania oraz zdalne ustawienie prawidłowych parametrów pra</w:t>
            </w:r>
            <w:r w:rsidR="11C71C6D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cy</w:t>
            </w:r>
            <w:r w:rsidR="4475D184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</w:tr>
    </w:tbl>
    <w:p w14:paraId="0A5EA78B" w14:textId="6F07B2A6" w:rsidR="00810B2F" w:rsidRDefault="00810B2F" w:rsidP="00B01F0E">
      <w:pPr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  <w:szCs w:val="28"/>
        </w:rPr>
      </w:pPr>
      <w:r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  <w:szCs w:val="28"/>
        </w:rPr>
        <w:br w:type="page"/>
      </w:r>
    </w:p>
    <w:p w14:paraId="5C765456" w14:textId="78FE0B32" w:rsidR="0093692B" w:rsidRPr="00486BF2" w:rsidRDefault="0093692B" w:rsidP="447EFDA5">
      <w:pPr>
        <w:pStyle w:val="Podtytu"/>
        <w:rPr>
          <w:rStyle w:val="Domylnaczcionkaakapitu1"/>
          <w:rFonts w:eastAsia="Calibri Light" w:cstheme="minorHAnsi"/>
        </w:rPr>
      </w:pPr>
      <w:r w:rsidRPr="00486BF2">
        <w:rPr>
          <w:rStyle w:val="Domylnaczcionkaakapitu1"/>
          <w:rFonts w:eastAsia="Calibri Light" w:cstheme="minorHAnsi"/>
        </w:rPr>
        <w:lastRenderedPageBreak/>
        <w:t xml:space="preserve">Tabela 12. Wymagania </w:t>
      </w:r>
      <w:r w:rsidR="0016782A" w:rsidRPr="00486BF2">
        <w:rPr>
          <w:rStyle w:val="Domylnaczcionkaakapitu1"/>
          <w:rFonts w:eastAsia="Calibri Light" w:cstheme="minorHAnsi"/>
        </w:rPr>
        <w:t xml:space="preserve">Obligatoryjne </w:t>
      </w:r>
      <w:r w:rsidRPr="00486BF2">
        <w:rPr>
          <w:rStyle w:val="Domylnaczcionkaakapitu1"/>
          <w:rFonts w:eastAsia="Calibri Light" w:cstheme="minorHAnsi"/>
        </w:rPr>
        <w:t>dla Regulatora pomieszczeniowego</w:t>
      </w:r>
      <w:r w:rsidR="1D252FE3" w:rsidRPr="00486BF2">
        <w:rPr>
          <w:rStyle w:val="Domylnaczcionkaakapitu1"/>
          <w:rFonts w:eastAsia="Calibri Light" w:cstheme="minorHAnsi"/>
        </w:rPr>
        <w:t xml:space="preserve"> B</w:t>
      </w:r>
      <w:r w:rsidRPr="00486BF2">
        <w:rPr>
          <w:rStyle w:val="Domylnaczcionkaakapitu1"/>
          <w:rFonts w:eastAsia="Calibri Light" w:cstheme="minorHAnsi"/>
        </w:rPr>
        <w:t xml:space="preserve"> w Działaniu 2: „Wentylacja mieszkań”</w:t>
      </w:r>
    </w:p>
    <w:tbl>
      <w:tblPr>
        <w:tblW w:w="5221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"/>
        <w:gridCol w:w="1783"/>
        <w:gridCol w:w="1806"/>
        <w:gridCol w:w="10033"/>
      </w:tblGrid>
      <w:tr w:rsidR="0093692B" w:rsidRPr="00486BF2" w14:paraId="7E138C6E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E5E74" w14:textId="77777777" w:rsidR="0093692B" w:rsidRPr="00486BF2" w:rsidRDefault="0093692B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A619A" w14:textId="77777777" w:rsidR="0093692B" w:rsidRPr="00486BF2" w:rsidRDefault="0093692B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Kategoria</w:t>
            </w:r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0F4C80" w14:textId="77777777" w:rsidR="0093692B" w:rsidRPr="00486BF2" w:rsidRDefault="0093692B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Nazwa Wymagania Obligatoryjnego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F6B891" w14:textId="77777777" w:rsidR="0093692B" w:rsidRPr="00486BF2" w:rsidRDefault="0093692B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Opis Wymagania Obligatoryjnego</w:t>
            </w:r>
          </w:p>
        </w:tc>
      </w:tr>
      <w:tr w:rsidR="447EFDA5" w:rsidRPr="00486BF2" w14:paraId="605AD6BE" w14:textId="77777777" w:rsidTr="43CA628D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D77C19" w14:textId="00D8A05A" w:rsidR="5ECBE448" w:rsidRPr="00486BF2" w:rsidRDefault="7FB51F6E" w:rsidP="447EFDA5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12.1</w:t>
            </w:r>
          </w:p>
        </w:tc>
        <w:tc>
          <w:tcPr>
            <w:tcW w:w="177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65E099" w14:textId="6FBA07F4" w:rsidR="3AA50B6A" w:rsidRPr="00486BF2" w:rsidRDefault="3AA50B6A" w:rsidP="00555EC2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 B</w:t>
            </w:r>
          </w:p>
        </w:tc>
        <w:tc>
          <w:tcPr>
            <w:tcW w:w="18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DFC888" w14:textId="5D925221" w:rsidR="625D0C5A" w:rsidRPr="00486BF2" w:rsidRDefault="1CC53AD8" w:rsidP="00555EC2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Współpraca</w:t>
            </w:r>
            <w:r w:rsidR="10D2C96D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Regulatora pomieszczeniowego B z Systemem automatyki</w:t>
            </w:r>
            <w:r w:rsidR="76DB03EC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100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A03DEA" w14:textId="4E74A343" w:rsidR="3AA50B6A" w:rsidRPr="00486BF2" w:rsidRDefault="628CA7A0" w:rsidP="00555EC2">
            <w:pPr>
              <w:pStyle w:val="Normalny1"/>
              <w:spacing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Regulator pomieszczeni</w:t>
            </w:r>
            <w:r w:rsidR="2B01821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 B,</w:t>
            </w:r>
            <w:r w:rsidR="5BFC4D7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bezprzewodowo komunikował się z Systemem automatyki B. Przez komunikację Zamawiający rozumie, przesyłanie oraz odbieranie</w:t>
            </w:r>
            <w:r w:rsidR="709EC95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pakietów danych umożliwiających odczyt aktualnych pomiarów, nastaw i Pomiarów oraz umożliwiających wprowadzenie nowych parametrów pracy Systemu automatyki B. </w:t>
            </w:r>
          </w:p>
        </w:tc>
      </w:tr>
      <w:tr w:rsidR="005B1E79" w:rsidRPr="00486BF2" w14:paraId="22D8D8ED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F5E9B" w14:textId="5B57C871" w:rsidR="005B1E79" w:rsidRPr="00486BF2" w:rsidRDefault="626B7204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</w:t>
            </w:r>
            <w:r w:rsidR="4DCD09C5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D49E2" w14:textId="37CD2DEC" w:rsidR="005B1E79" w:rsidRPr="00486BF2" w:rsidRDefault="2818C0A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7D43CA38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683A52" w14:textId="58DA6F53" w:rsidR="005B1E79" w:rsidRPr="00486BF2" w:rsidRDefault="005B1E79" w:rsidP="005B1E79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Program Przewietrzanie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21FC1" w14:textId="1C52413E" w:rsidR="005B1E79" w:rsidRPr="00486BF2" w:rsidRDefault="2818C0A6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Regulator pomieszczeniowy</w:t>
            </w:r>
            <w:r w:rsidR="071C7E4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umożliwiał, poprzez wciśnięcie odpowiedniego przycisku, wprowadzenie Systemu automatyki</w:t>
            </w:r>
            <w:r w:rsidR="7C77A27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</w:t>
            </w:r>
            <w:r w:rsidR="3905CAA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55DD1C7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rogramu Przewietrzenie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00B4087D" w:rsidRPr="00486BF2" w14:paraId="13C58A9E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B52FBF" w14:textId="51B17B15" w:rsidR="00B4087D" w:rsidRPr="00486BF2" w:rsidRDefault="500898C5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</w:t>
            </w:r>
            <w:r w:rsidR="690220F8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F5870D" w14:textId="5A7382CF" w:rsidR="00B4087D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4E757ABE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B07AB" w14:textId="5165B166" w:rsidR="00B4087D" w:rsidRPr="00486BF2" w:rsidRDefault="0F738982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Parametry pracy </w:t>
            </w:r>
            <w:r w:rsidR="42F6E85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rogramu Przewietrzanie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9FD231" w14:textId="1CB80B50" w:rsidR="00B4087D" w:rsidRPr="00486BF2" w:rsidRDefault="26B58A06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dla programu Przewietrzanie, Regulator pomieszczeniowy</w:t>
            </w:r>
            <w:r w:rsidR="499F5F3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 wprowadzenie min. następujących parametrów pracy:</w:t>
            </w:r>
          </w:p>
          <w:p w14:paraId="5A97E7A6" w14:textId="6B0E6D10" w:rsidR="00B4087D" w:rsidRPr="00486BF2" w:rsidRDefault="26B58A06" w:rsidP="00361D95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strumień powietrza wentylacyjnego,</w:t>
            </w:r>
          </w:p>
          <w:p w14:paraId="5CE071F4" w14:textId="76045C67" w:rsidR="79297A04" w:rsidRPr="00486BF2" w:rsidRDefault="79297A04" w:rsidP="00361D95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</w:t>
            </w:r>
            <w:r w:rsidR="4F3F1FE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zęstotliwość przewietrzania Mieszkania,</w:t>
            </w:r>
          </w:p>
          <w:p w14:paraId="109EA90B" w14:textId="4C9DB75C" w:rsidR="00B4087D" w:rsidRPr="00486BF2" w:rsidRDefault="02B626A8" w:rsidP="578D99B9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czas trwania przewietrzania Mieszkania,</w:t>
            </w:r>
          </w:p>
          <w:p w14:paraId="1E71EE09" w14:textId="41753D51" w:rsidR="00B4087D" w:rsidRPr="00486BF2" w:rsidRDefault="60860817" w:rsidP="00555EC2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dyżurnej </w:t>
            </w:r>
            <w:r w:rsidR="26B58A0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temperatury powietrza w Mieszkaniu,</w:t>
            </w:r>
            <w:r w:rsidR="736C3F2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rozumianej jako temperatury powietrza w Mieszkaniu poniżej której następuje załączenie bezprzewodowych siłowników zaworów termostatycznych</w:t>
            </w:r>
            <w:r w:rsidR="59908BF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  <w:tr w:rsidR="00B4087D" w:rsidRPr="00486BF2" w14:paraId="3C15723A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E2D04" w14:textId="49BE2810" w:rsidR="00B4087D" w:rsidRPr="00486BF2" w:rsidRDefault="500898C5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</w:t>
            </w:r>
            <w:r w:rsidR="306AB7BB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1BAFB" w14:textId="498F3884" w:rsidR="00B4087D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00B3D938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F28CB" w14:textId="3A18E96E" w:rsidR="00B4087D" w:rsidRPr="00486BF2" w:rsidRDefault="00B4087D" w:rsidP="001D42F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Program </w:t>
            </w:r>
            <w:r w:rsidR="001D42F5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Wakacje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CC605" w14:textId="2E8E3B0B" w:rsidR="00B4087D" w:rsidRPr="00486BF2" w:rsidRDefault="26B58A06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Regulator pomieszczeniowy</w:t>
            </w:r>
            <w:r w:rsidR="12493E8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umożliwiał, poprzez wciśnięcie odpowiedniego przycisku, wpr</w:t>
            </w:r>
            <w:r w:rsidR="6AC144D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owadzenie Systemu automatyki w tryb programu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6AC144D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Wakacje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00B4087D" w:rsidRPr="00486BF2" w14:paraId="570E4F7D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CEFEEB" w14:textId="1F13CD46" w:rsidR="00B4087D" w:rsidRPr="00486BF2" w:rsidRDefault="500898C5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</w:t>
            </w:r>
            <w:r w:rsidR="66EAD56D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1662F9" w14:textId="3EB52BDA" w:rsidR="00B4087D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250B4D35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DFCFFD" w14:textId="45538818" w:rsidR="00B4087D" w:rsidRPr="00486BF2" w:rsidRDefault="0F738982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Parametry pracy </w:t>
            </w:r>
            <w:r w:rsidR="54B2FD5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rogramu </w:t>
            </w:r>
            <w:r w:rsidR="6ED107F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Wakacje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54261" w14:textId="5EEF3EB4" w:rsidR="001D42F5" w:rsidRPr="00486BF2" w:rsidRDefault="6ED107F9" w:rsidP="4530C8F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dla programu Wakacje, Regulator pomieszczeniowy </w:t>
            </w:r>
            <w:r w:rsidR="27EB254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B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umożliwiał wprowadzenie min. następujących parametrów pracy:</w:t>
            </w:r>
          </w:p>
          <w:p w14:paraId="4DB05D14" w14:textId="77777777" w:rsidR="001D42F5" w:rsidRPr="00486BF2" w:rsidRDefault="001D42F5" w:rsidP="00361D95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strumień powietrza wentylacyjnego,</w:t>
            </w:r>
          </w:p>
          <w:p w14:paraId="01EF99F1" w14:textId="1793FB20" w:rsidR="001D42F5" w:rsidRPr="00486BF2" w:rsidRDefault="001D42F5" w:rsidP="00361D95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częstotliwość przewietrzania Mieszkania w ciągu doby, </w:t>
            </w:r>
          </w:p>
          <w:p w14:paraId="32DCC1A8" w14:textId="77777777" w:rsidR="001B13D3" w:rsidRPr="00486BF2" w:rsidRDefault="001D42F5" w:rsidP="00361D95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czas trwania przewietrzania Mieszkania w ciągu doby,</w:t>
            </w:r>
          </w:p>
          <w:p w14:paraId="7EB18BB5" w14:textId="008CC135" w:rsidR="00B4087D" w:rsidRPr="00486BF2" w:rsidRDefault="65491965" w:rsidP="00361D95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dyżurnej temperatury powietrza w Mieszkaniu, rozumianej jako temperatury powietrza w Mieszkaniu poniżej której następuje załączenie bezprzewodowych siłowników zaworów termostatycznych.</w:t>
            </w:r>
          </w:p>
          <w:p w14:paraId="673AD51B" w14:textId="5C8AB4AF" w:rsidR="00B4087D" w:rsidRPr="00486BF2" w:rsidRDefault="6AC144DF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Ponadto Zamawiający wymaga, aby dla danego roku kalendarzowego, Regulator</w:t>
            </w:r>
            <w:r w:rsidR="67B9BAD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pomieszczeniowy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 definiowanie min. 5 okresów obejmujących od kilku do kilkudziesięciu dni następujących po sobie, dla których istnieje możliwość przypisania programu Wakacje.    </w:t>
            </w:r>
          </w:p>
        </w:tc>
      </w:tr>
      <w:tr w:rsidR="447EFDA5" w:rsidRPr="00486BF2" w14:paraId="2400A8A9" w14:textId="77777777" w:rsidTr="43CA628D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EBBD7D" w14:textId="471F3636" w:rsidR="66FCFEE3" w:rsidRPr="00486BF2" w:rsidRDefault="189D7014" w:rsidP="43CA628D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12.6</w:t>
            </w:r>
          </w:p>
        </w:tc>
        <w:tc>
          <w:tcPr>
            <w:tcW w:w="177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F286E8" w14:textId="15B627E2" w:rsidR="54549E37" w:rsidRPr="00486BF2" w:rsidRDefault="54549E37" w:rsidP="00555EC2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 B</w:t>
            </w:r>
          </w:p>
        </w:tc>
        <w:tc>
          <w:tcPr>
            <w:tcW w:w="18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A7456C" w14:textId="6138B85A" w:rsidR="54549E37" w:rsidRPr="00486BF2" w:rsidRDefault="54549E37" w:rsidP="00555EC2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Program Noc</w:t>
            </w:r>
          </w:p>
        </w:tc>
        <w:tc>
          <w:tcPr>
            <w:tcW w:w="100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5810E" w14:textId="437FDC6D" w:rsidR="66877365" w:rsidRPr="00486BF2" w:rsidRDefault="66877365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szCs w:val="20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Regulator pomieszczeniowy B umożliwiał, poprzez wciśnięcie odpowiedniego przycisku, wprowadzenie Systemu automatyki B w Programu Noc.</w:t>
            </w:r>
          </w:p>
        </w:tc>
      </w:tr>
      <w:tr w:rsidR="447EFDA5" w:rsidRPr="00486BF2" w14:paraId="6F96BBDE" w14:textId="77777777" w:rsidTr="43CA628D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FBCD9E" w14:textId="27BC9102" w:rsidR="1E412287" w:rsidRPr="00486BF2" w:rsidRDefault="45B21E4B" w:rsidP="43CA628D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12.7</w:t>
            </w:r>
          </w:p>
        </w:tc>
        <w:tc>
          <w:tcPr>
            <w:tcW w:w="177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AD2C5" w14:textId="50F49D08" w:rsidR="030E6116" w:rsidRPr="00486BF2" w:rsidRDefault="030E6116" w:rsidP="00555EC2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 B</w:t>
            </w:r>
          </w:p>
        </w:tc>
        <w:tc>
          <w:tcPr>
            <w:tcW w:w="18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692F79" w14:textId="03A1A6B7" w:rsidR="030E6116" w:rsidRPr="00486BF2" w:rsidRDefault="77AA66E8" w:rsidP="376B50F3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Parametry Programu Noc</w:t>
            </w:r>
          </w:p>
        </w:tc>
        <w:tc>
          <w:tcPr>
            <w:tcW w:w="100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E0166" w14:textId="40DADE09" w:rsidR="017E73A0" w:rsidRPr="00486BF2" w:rsidRDefault="2A2A075A" w:rsidP="4530C8F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dla programu Noc, Regulator pomieszczeniowy umożliwiał wprowadzenie min. następujących parametrów pracy:</w:t>
            </w:r>
          </w:p>
          <w:p w14:paraId="0DC18293" w14:textId="33A09E14" w:rsidR="447EFDA5" w:rsidRPr="00486BF2" w:rsidRDefault="211B7473" w:rsidP="00AD735E">
            <w:pPr>
              <w:pStyle w:val="Normalny1"/>
              <w:numPr>
                <w:ilvl w:val="0"/>
                <w:numId w:val="4"/>
              </w:numPr>
              <w:spacing w:before="0" w:line="240" w:lineRule="auto"/>
              <w:rPr>
                <w:rStyle w:val="Domylnaczcionkaakapitu1"/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ograniczenie strumienia powietrza wentylacyjnego, </w:t>
            </w:r>
          </w:p>
          <w:p w14:paraId="4075D2FF" w14:textId="3241EBD9" w:rsidR="447EFDA5" w:rsidRPr="00486BF2" w:rsidRDefault="211B7473" w:rsidP="00AD735E">
            <w:pPr>
              <w:pStyle w:val="Normalny1"/>
              <w:numPr>
                <w:ilvl w:val="0"/>
                <w:numId w:val="4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pozostała wymagania jak dla Programu ON. </w:t>
            </w:r>
          </w:p>
        </w:tc>
      </w:tr>
      <w:tr w:rsidR="00B4087D" w:rsidRPr="00486BF2" w14:paraId="3978AFD7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93492" w14:textId="70C8E985" w:rsidR="00B4087D" w:rsidRPr="00486BF2" w:rsidRDefault="4125D282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</w:t>
            </w:r>
            <w:r w:rsidR="72363C69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2A57A" w14:textId="52AFE1B0" w:rsidR="00B4087D" w:rsidRPr="00486BF2" w:rsidRDefault="26B58A0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56AE46FA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2E409" w14:textId="79AA29B0" w:rsidR="00B4087D" w:rsidRPr="00486BF2" w:rsidRDefault="00B4087D" w:rsidP="00B4087D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Program OFF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2CEE9" w14:textId="1ECB1741" w:rsidR="00B4087D" w:rsidRPr="00486BF2" w:rsidRDefault="26B58A06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Regulator pomieszczeniowy</w:t>
            </w:r>
            <w:r w:rsidR="1160675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umożliwiał, poprzez wciśnięcie odpowiedniego przycisku, jednoczesne wyłączenie wszystkich Central wentylacyjnych zainstalowanych w obrębie Mieszkania. </w:t>
            </w:r>
          </w:p>
        </w:tc>
      </w:tr>
      <w:tr w:rsidR="00B4087D" w:rsidRPr="00486BF2" w14:paraId="30669EEA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42F492" w14:textId="0A76D046" w:rsidR="00B4087D" w:rsidRPr="00486BF2" w:rsidRDefault="2B561706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</w:t>
            </w:r>
            <w:r w:rsidR="785CAC62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AD275C" w14:textId="6BA175EF" w:rsidR="00B4087D" w:rsidRPr="00486BF2" w:rsidRDefault="26B58A0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1BC9465F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CBAF3E" w14:textId="11D8D79C" w:rsidR="00B4087D" w:rsidRPr="00486BF2" w:rsidRDefault="0F738982" w:rsidP="4530C8F7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Program </w:t>
            </w:r>
            <w:r w:rsidR="639C6206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ON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0EB5F0" w14:textId="5B7738E4" w:rsidR="00B4087D" w:rsidRPr="00486BF2" w:rsidRDefault="0A32284E" w:rsidP="4530C8F7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Regulator pomieszczeniowy</w:t>
            </w:r>
            <w:r w:rsidR="13354F0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umożliwiał, poprzez wciśnięcie odpowiedniego przycisku, jednoczesne załączenie wszystkich Central wentylacyjnych zainstalowanych w obrębie Mieszkania i realizację programu </w:t>
            </w:r>
            <w:r w:rsidR="029FBFF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ON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  <w:tr w:rsidR="00B4087D" w:rsidRPr="00486BF2" w14:paraId="361F69E7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0E8B19" w14:textId="4F5832C3" w:rsidR="00B4087D" w:rsidRPr="00486BF2" w:rsidRDefault="2B561706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</w:t>
            </w:r>
            <w:r w:rsidR="1E92E97F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B1A65" w14:textId="718C5556" w:rsidR="00B4087D" w:rsidRPr="00486BF2" w:rsidRDefault="26B58A0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74F51175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06623" w14:textId="33CE50AD" w:rsidR="00B4087D" w:rsidRPr="00486BF2" w:rsidRDefault="0F738982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Parametry pracy programu </w:t>
            </w:r>
            <w:r w:rsidR="2A30552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ON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B3790" w14:textId="5C350E91" w:rsidR="00B4087D" w:rsidRPr="00486BF2" w:rsidRDefault="26B58A06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dla programu Praca, Regulator pomieszczeniowy</w:t>
            </w:r>
            <w:r w:rsidR="65F2039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</w:t>
            </w:r>
            <w:r w:rsidR="02279A7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wprowadzenie zadanej temperatury powietrza w Mieszkaniu.</w:t>
            </w:r>
          </w:p>
        </w:tc>
      </w:tr>
      <w:tr w:rsidR="00B4087D" w:rsidRPr="00486BF2" w14:paraId="48D9ED99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1B981" w14:textId="57AC03CE" w:rsidR="00B4087D" w:rsidRPr="00486BF2" w:rsidRDefault="2B561706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</w:t>
            </w:r>
            <w:r w:rsidR="5DAD5145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1677C8" w14:textId="75A2631B" w:rsidR="00B4087D" w:rsidRPr="00486BF2" w:rsidRDefault="26B58A0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0154CB2D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E2ADF" w14:textId="4FE45940" w:rsidR="00B4087D" w:rsidRPr="00486BF2" w:rsidRDefault="00B4087D" w:rsidP="00B4087D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</w:rPr>
              <w:t>Pomiar temperatury powietrza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F6031" w14:textId="4FD3E6CF" w:rsidR="00B4087D" w:rsidRPr="00486BF2" w:rsidRDefault="26B58A06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wymaga, aby Regulator pomieszczeniowy</w:t>
            </w:r>
            <w:r w:rsidR="41CDB4DC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realizował pomiar temperatury powietrza w Mieszkaniu</w:t>
            </w:r>
            <w:r w:rsidR="6D28697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</w:tr>
      <w:tr w:rsidR="00B4087D" w:rsidRPr="00486BF2" w14:paraId="472D7C14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DCDB04" w14:textId="775412C3" w:rsidR="00B4087D" w:rsidRPr="00486BF2" w:rsidRDefault="2B561706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</w:t>
            </w:r>
            <w:r w:rsidR="74F490F4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</w:t>
            </w:r>
            <w:r w:rsidR="68CFF7FF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AD1E4" w14:textId="79ECCB3C" w:rsidR="00B4087D" w:rsidRPr="00486BF2" w:rsidRDefault="26B58A0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76757F87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E2DC76" w14:textId="7E5B0DC2" w:rsidR="00B4087D" w:rsidRPr="00486BF2" w:rsidRDefault="00B4087D" w:rsidP="00B4087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486BF2">
              <w:rPr>
                <w:rFonts w:asciiTheme="minorHAnsi" w:hAnsiTheme="minorHAnsi" w:cstheme="minorHAnsi"/>
                <w:sz w:val="22"/>
              </w:rPr>
              <w:t>Pomiar wilgotności względnej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308365" w14:textId="4368728D" w:rsidR="00B4087D" w:rsidRPr="00486BF2" w:rsidRDefault="152C26D1" w:rsidP="486C5CEF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wymaga, aby Regulator pomieszczeniowy</w:t>
            </w:r>
            <w:r w:rsidR="7CD648E3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realizował pomiar wilgotności względnej powietrza w Mieszkaniu</w:t>
            </w:r>
            <w:r w:rsidR="63B6E66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</w:tr>
      <w:tr w:rsidR="00B4087D" w:rsidRPr="00486BF2" w14:paraId="1EC0AA4F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78FC6" w14:textId="4F7CF8A8" w:rsidR="00B4087D" w:rsidRPr="00486BF2" w:rsidRDefault="2B561706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12.1</w:t>
            </w:r>
            <w:r w:rsidR="315AA963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B35F39" w14:textId="5F85E7F4" w:rsidR="00B4087D" w:rsidRPr="00486BF2" w:rsidRDefault="26B58A0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1520964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58BB57" w14:textId="55FE68E4" w:rsidR="00B4087D" w:rsidRPr="00486BF2" w:rsidRDefault="00B4087D" w:rsidP="00B4087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486BF2">
              <w:rPr>
                <w:rFonts w:asciiTheme="minorHAnsi" w:hAnsiTheme="minorHAnsi" w:cstheme="minorHAnsi"/>
                <w:sz w:val="22"/>
              </w:rPr>
              <w:t>Pomiar stężenie CO</w:t>
            </w:r>
            <w:r w:rsidRPr="00486BF2">
              <w:rPr>
                <w:rFonts w:asciiTheme="minorHAnsi" w:hAnsiTheme="minorHAnsi" w:cstheme="minorHAnsi"/>
                <w:sz w:val="22"/>
                <w:vertAlign w:val="subscript"/>
              </w:rPr>
              <w:t>2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17C3D6" w14:textId="6BDE4532" w:rsidR="00B4087D" w:rsidRPr="00486BF2" w:rsidRDefault="26B58A06" w:rsidP="447EFDA5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aby Regulator pomieszczeniowy </w:t>
            </w:r>
            <w:r w:rsidR="45109827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 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realizował pomiar stężenia CO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</w:rPr>
              <w:t>2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 Mieszkaniu.</w:t>
            </w:r>
          </w:p>
        </w:tc>
      </w:tr>
      <w:tr w:rsidR="00B4087D" w:rsidRPr="00486BF2" w14:paraId="2335091E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9020E" w14:textId="76AD2FD3" w:rsidR="00B4087D" w:rsidRPr="00486BF2" w:rsidRDefault="2B561706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12.1</w:t>
            </w:r>
            <w:r w:rsidR="315AA963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0B4A5" w14:textId="5A3DFA80" w:rsidR="00B4087D" w:rsidRPr="00486BF2" w:rsidRDefault="26B58A0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66D29CCD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EE472" w14:textId="6529AFFD" w:rsidR="00B4087D" w:rsidRPr="00486BF2" w:rsidRDefault="00B4087D" w:rsidP="00B4087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486BF2">
              <w:rPr>
                <w:rFonts w:asciiTheme="minorHAnsi" w:hAnsiTheme="minorHAnsi" w:cstheme="minorHAnsi"/>
                <w:sz w:val="22"/>
              </w:rPr>
              <w:t>Pomiar koncentracji PM2.5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EE6B2" w14:textId="142FF098" w:rsidR="00B4087D" w:rsidRPr="00486BF2" w:rsidRDefault="26B58A06" w:rsidP="447EFDA5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wymaga, aby Regulator pomieszczeniowy</w:t>
            </w:r>
            <w:r w:rsidR="7658CA25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realizował pomiar koncentracji cząstek PM2.5 w Mieszkaniu.</w:t>
            </w:r>
          </w:p>
        </w:tc>
      </w:tr>
      <w:tr w:rsidR="00B4087D" w:rsidRPr="00486BF2" w14:paraId="6727EBBF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793A0B" w14:textId="4FC3706F" w:rsidR="00B4087D" w:rsidRPr="00486BF2" w:rsidRDefault="2B561706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12.1</w:t>
            </w:r>
            <w:r w:rsidR="26AF9316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49463" w14:textId="12CF6E58" w:rsidR="00B4087D" w:rsidRPr="00486BF2" w:rsidRDefault="26B58A0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367B446D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AD4C04" w14:textId="400AD352" w:rsidR="00B4087D" w:rsidRPr="00486BF2" w:rsidRDefault="0F738982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Nastawa temperatury powietrza w </w:t>
            </w:r>
            <w:r w:rsidR="21EC9BCD" w:rsidRPr="00486BF2">
              <w:rPr>
                <w:rFonts w:asciiTheme="minorHAnsi" w:hAnsiTheme="minorHAnsi" w:cstheme="minorHAnsi"/>
                <w:sz w:val="22"/>
                <w:szCs w:val="22"/>
              </w:rPr>
              <w:t>Mieszkaniu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4A1C2E" w14:textId="683E85C7" w:rsidR="00B4087D" w:rsidRPr="00486BF2" w:rsidRDefault="26B58A06" w:rsidP="447EFDA5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wymaga, aby Regulator pomieszczeniowy</w:t>
            </w:r>
            <w:r w:rsidR="17C6FDC3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umożliwiał zmianę nastawy temperatury powietrza przez użytkownika.</w:t>
            </w:r>
          </w:p>
        </w:tc>
      </w:tr>
      <w:tr w:rsidR="00B4087D" w:rsidRPr="00486BF2" w14:paraId="568F6B5A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6CFC1" w14:textId="756DA836" w:rsidR="29165B17" w:rsidRPr="00486BF2" w:rsidRDefault="71C31C91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12.1</w:t>
            </w:r>
            <w:r w:rsidR="26AF9316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57CB5A" w14:textId="28F87C3B" w:rsidR="447EFDA5" w:rsidRPr="00486BF2" w:rsidRDefault="447EFDA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pomieszczeniowyA</w:t>
            </w:r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7E0943" w14:textId="5AD26916" w:rsidR="447EFDA5" w:rsidRPr="00486BF2" w:rsidRDefault="49733E44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Obsługa wielu Central wentylacyjnych </w:t>
            </w:r>
            <w:r w:rsidR="0DE4C829" w:rsidRPr="00486BF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przez </w:t>
            </w:r>
            <w:r w:rsidR="331C7429" w:rsidRPr="00486BF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egulator pomieszczeniowy </w:t>
            </w:r>
            <w:r w:rsidR="755E0580" w:rsidRPr="00486BF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337E6" w14:textId="06B4C611" w:rsidR="447EFDA5" w:rsidRPr="00486BF2" w:rsidRDefault="6E465960" w:rsidP="2BBCC2B1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</w:t>
            </w:r>
            <w:r w:rsidR="6012AD2B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aby 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przypadku zainstalowania więcej niż jednej Centrali wentylacyjnej </w:t>
            </w:r>
            <w:r w:rsidR="76DE732C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 </w:t>
            </w:r>
            <w:r w:rsidR="43016574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Mieszkaniu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Regulator pomieszczeniowy </w:t>
            </w:r>
            <w:r w:rsidR="571A293B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umożliwiał jednoczesną zmianę nastaw oraz odczyt parametrów z wszystkich Centralach wentylacyjnych </w:t>
            </w:r>
            <w:r w:rsidR="6A3645BE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zainstalowanych w obrębie pojedynczej </w:t>
            </w:r>
            <w:r w:rsidR="420B02D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Mieszkania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</w:tr>
      <w:tr w:rsidR="447EFDA5" w:rsidRPr="00486BF2" w14:paraId="666AED66" w14:textId="77777777" w:rsidTr="43CA628D">
        <w:trPr>
          <w:trHeight w:val="2505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7A085F" w14:textId="535F8E04" w:rsidR="58BF6D3F" w:rsidRPr="00486BF2" w:rsidRDefault="3E988435" w:rsidP="43CA628D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lastRenderedPageBreak/>
              <w:t>12.1</w:t>
            </w:r>
            <w:r w:rsidR="15DE3A85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77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D5A9C8" w14:textId="0F4CEFBD" w:rsidR="447EFDA5" w:rsidRPr="00486BF2" w:rsidRDefault="447EFDA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79E9FC6A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18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ED6826" w14:textId="0B306063" w:rsidR="447EFDA5" w:rsidRPr="00486BF2" w:rsidRDefault="447EFDA5" w:rsidP="447EFDA5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Parametry prezentowane na wyświetlaczu Regulatora pomieszczeniowego </w:t>
            </w:r>
            <w:r w:rsidR="0B1DDE5F" w:rsidRPr="00486BF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100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4D7D1" w14:textId="4BD92409" w:rsidR="447EFDA5" w:rsidRPr="00486BF2" w:rsidRDefault="447EFDA5" w:rsidP="447EFDA5">
            <w:pPr>
              <w:pStyle w:val="Normalny1"/>
              <w:spacing w:line="240" w:lineRule="auto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4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wymaga, aby na wyświetlaczu Regulatora pomieszczeniowego</w:t>
            </w:r>
            <w:r w:rsidR="67BE9D8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wyświetlane były min. następujące informacje:</w:t>
            </w:r>
          </w:p>
          <w:p w14:paraId="70B49637" w14:textId="74753E10" w:rsidR="447EFDA5" w:rsidRPr="00486BF2" w:rsidRDefault="447EFDA5" w:rsidP="00361D95">
            <w:pPr>
              <w:pStyle w:val="Normalny1"/>
              <w:numPr>
                <w:ilvl w:val="0"/>
                <w:numId w:val="16"/>
              </w:numPr>
              <w:spacing w:before="0" w:line="240" w:lineRule="auto"/>
              <w:rPr>
                <w:rStyle w:val="Domylnaczcionkaakapitu10000000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bieżąca nastawa temperatury powietrza w pomieszczeniu, </w:t>
            </w:r>
          </w:p>
          <w:p w14:paraId="7F01B06A" w14:textId="7A34BE43" w:rsidR="447EFDA5" w:rsidRPr="00486BF2" w:rsidRDefault="447EFDA5" w:rsidP="00361D95">
            <w:pPr>
              <w:pStyle w:val="Normalny1"/>
              <w:numPr>
                <w:ilvl w:val="0"/>
                <w:numId w:val="16"/>
              </w:numPr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aktualnie realizowany Program Systemu automatyki </w:t>
            </w:r>
            <w:r w:rsidR="0AEE8BF4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</w:p>
          <w:p w14:paraId="633331E0" w14:textId="5D3C9A45" w:rsidR="447EFDA5" w:rsidRPr="00486BF2" w:rsidRDefault="447EFDA5" w:rsidP="00361D95">
            <w:pPr>
              <w:pStyle w:val="Normalny1"/>
              <w:numPr>
                <w:ilvl w:val="0"/>
                <w:numId w:val="16"/>
              </w:numPr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bieżące parametry powietrza w </w:t>
            </w:r>
            <w:r w:rsidR="3B908D73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Mieszkaniu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tj. temperatura i wilgotność względna powietrza, stężenie CO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</w:rPr>
              <w:t>2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koncentracja cząstek PM2.5.</w:t>
            </w:r>
          </w:p>
          <w:p w14:paraId="76A1548E" w14:textId="355C49D5" w:rsidR="447EFDA5" w:rsidRPr="00486BF2" w:rsidRDefault="49733E44" w:rsidP="00361D95">
            <w:pPr>
              <w:pStyle w:val="Normalny1"/>
              <w:numPr>
                <w:ilvl w:val="0"/>
                <w:numId w:val="16"/>
              </w:numPr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bieżące parametry powietrza zewnętrznego tj. temperatura i wilgotność względna powietrza, stężenie CO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</w:rPr>
              <w:t>2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koncentracja cząstek PM2.5 i PM10</w:t>
            </w:r>
            <w:r w:rsidR="655AE829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 </w:t>
            </w:r>
          </w:p>
          <w:p w14:paraId="576221FD" w14:textId="69201F15" w:rsidR="447EFDA5" w:rsidRPr="00486BF2" w:rsidRDefault="6401F0EC" w:rsidP="4530C8F7">
            <w:pPr>
              <w:pStyle w:val="Normalny1"/>
              <w:numPr>
                <w:ilvl w:val="0"/>
                <w:numId w:val="16"/>
              </w:numPr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="19101D87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ieżącą</w:t>
            </w:r>
            <w:r w:rsidR="44D6B083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datę i czas.</w:t>
            </w:r>
          </w:p>
        </w:tc>
      </w:tr>
      <w:tr w:rsidR="00B4087D" w:rsidRPr="00486BF2" w14:paraId="5EE98217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31E8D" w14:textId="79445725" w:rsidR="00B4087D" w:rsidRPr="00486BF2" w:rsidRDefault="2B561706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12.1</w:t>
            </w:r>
            <w:r w:rsidR="338E7D40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67D5AD" w14:textId="3C6F12D1" w:rsidR="00B4087D" w:rsidRPr="00486BF2" w:rsidRDefault="26B58A0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Regulator pomieszczeniowy</w:t>
            </w:r>
            <w:r w:rsidR="0F7FEC6F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7D0825" w14:textId="62600721" w:rsidR="00B4087D" w:rsidRPr="00486BF2" w:rsidRDefault="2CF20816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Łączność z</w:t>
            </w:r>
            <w:r w:rsidR="67D49E3E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bezprzewodowymi siłownikami </w:t>
            </w: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termostat</w:t>
            </w:r>
            <w:r w:rsidR="58050E57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ycznych zaworów</w:t>
            </w: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grzejnikowy</w:t>
            </w:r>
            <w:r w:rsidR="3893D806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ch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FC83BE" w14:textId="22C93013" w:rsidR="00B4087D" w:rsidRPr="00486BF2" w:rsidRDefault="26B58A06" w:rsidP="5BF9CA4A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Regulator pomieszczeniowy</w:t>
            </w:r>
            <w:r w:rsidR="5C25F9F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zapewniał komunikację z </w:t>
            </w:r>
            <w:r w:rsidR="64E37F2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bezprzewodowymi siłownikami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termostat</w:t>
            </w:r>
            <w:r w:rsidR="6F423B4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ycznych zaworów grzejnikowych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(min. 5</w:t>
            </w:r>
            <w:r w:rsidR="0030135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szt. na Mieszkanie). </w:t>
            </w:r>
            <w:r w:rsidR="0DBA0F7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Przez komunikację Zamawiający rozumie wysyłanie zaszyfrowanych pakietów danych, pomiędzy Regulatorem pomieszczeniowym B a bezprzewodowymi siłownikami termostatycznymi zaworów grzejnikowych, w celu sterowania tymi zaworami a w szczególności do otwarcia lub zamknięcia siłownika w zależności od nastawy Temperatury referencyjnej oraz wybranego Programu.</w:t>
            </w:r>
          </w:p>
          <w:p w14:paraId="3DAE330E" w14:textId="6296FF2B" w:rsidR="00B4087D" w:rsidRPr="00486BF2" w:rsidRDefault="78ECB3A7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486BF2">
              <w:rPr>
                <w:rStyle w:val="Domylnaczcionkaakapitu1"/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Zamawiający wymaga, aby Regulator pomieszczeniowy B pokazywał aktualny stan baterii dla poszczególnych bezprzewodowych siłowników termostatycznych zaworów grzejnikowych.</w:t>
            </w:r>
            <w:r w:rsidRPr="00486BF2">
              <w:rPr>
                <w:rStyle w:val="Domylnaczcionkaakapitu1"/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</w:tbl>
    <w:p w14:paraId="0ACEEDF2" w14:textId="0026318B" w:rsidR="0093692B" w:rsidRPr="00486BF2" w:rsidRDefault="0093692B" w:rsidP="447EFDA5">
      <w:pPr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</w:rPr>
      </w:pPr>
    </w:p>
    <w:p w14:paraId="7AFE42AB" w14:textId="6B00C1FC" w:rsidR="001D42F5" w:rsidRPr="00486BF2" w:rsidRDefault="4C235BFA" w:rsidP="447EFDA5">
      <w:pPr>
        <w:pStyle w:val="Podtytu"/>
        <w:rPr>
          <w:rStyle w:val="Domylnaczcionkaakapitu1"/>
          <w:rFonts w:eastAsia="Calibri Light" w:cstheme="minorHAnsi"/>
        </w:rPr>
      </w:pPr>
      <w:r w:rsidRPr="00486BF2">
        <w:rPr>
          <w:rStyle w:val="Domylnaczcionkaakapitu1"/>
          <w:rFonts w:eastAsia="Calibri Light" w:cstheme="minorHAnsi"/>
        </w:rPr>
        <w:t>Tabela 1</w:t>
      </w:r>
      <w:r w:rsidR="5531EEE1" w:rsidRPr="00486BF2">
        <w:rPr>
          <w:rStyle w:val="Domylnaczcionkaakapitu1"/>
          <w:rFonts w:eastAsia="Calibri Light" w:cstheme="minorHAnsi"/>
        </w:rPr>
        <w:t>3</w:t>
      </w:r>
      <w:r w:rsidRPr="00486BF2">
        <w:rPr>
          <w:rStyle w:val="Domylnaczcionkaakapitu1"/>
          <w:rFonts w:eastAsia="Calibri Light" w:cstheme="minorHAnsi"/>
        </w:rPr>
        <w:t xml:space="preserve">. Wymagania </w:t>
      </w:r>
      <w:r w:rsidR="004923D3" w:rsidRPr="00486BF2">
        <w:rPr>
          <w:rStyle w:val="Domylnaczcionkaakapitu1"/>
          <w:rFonts w:eastAsia="Calibri Light" w:cstheme="minorHAnsi"/>
        </w:rPr>
        <w:t>O</w:t>
      </w:r>
      <w:r w:rsidRPr="00486BF2">
        <w:rPr>
          <w:rStyle w:val="Domylnaczcionkaakapitu1"/>
          <w:rFonts w:eastAsia="Calibri Light" w:cstheme="minorHAnsi"/>
        </w:rPr>
        <w:t>bligatoryjne dla Aplikacji w Działaniu 2: „Wentylacja mieszkań”</w:t>
      </w:r>
    </w:p>
    <w:tbl>
      <w:tblPr>
        <w:tblW w:w="14596" w:type="dxa"/>
        <w:jc w:val="center"/>
        <w:tblLook w:val="0000" w:firstRow="0" w:lastRow="0" w:firstColumn="0" w:lastColumn="0" w:noHBand="0" w:noVBand="0"/>
      </w:tblPr>
      <w:tblGrid>
        <w:gridCol w:w="988"/>
        <w:gridCol w:w="1842"/>
        <w:gridCol w:w="1701"/>
        <w:gridCol w:w="10065"/>
      </w:tblGrid>
      <w:tr w:rsidR="447EFDA5" w:rsidRPr="00486BF2" w14:paraId="02795A1A" w14:textId="77777777" w:rsidTr="0E267821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A93B7" w14:textId="77777777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84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A679F" w14:textId="77777777" w:rsidR="447EFDA5" w:rsidRPr="00486BF2" w:rsidRDefault="447EFDA5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Kategoria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9ADAB8" w14:textId="77777777" w:rsidR="447EFDA5" w:rsidRPr="00486BF2" w:rsidRDefault="447EFDA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Nazwa Wymagania Obligatoryjnego</w:t>
            </w:r>
          </w:p>
        </w:tc>
        <w:tc>
          <w:tcPr>
            <w:tcW w:w="100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E5415" w14:textId="77777777" w:rsidR="447EFDA5" w:rsidRPr="00486BF2" w:rsidRDefault="447EFDA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Opis Wymagania Obligatoryjnego</w:t>
            </w:r>
          </w:p>
        </w:tc>
      </w:tr>
      <w:tr w:rsidR="447EFDA5" w:rsidRPr="00486BF2" w14:paraId="7D194F68" w14:textId="77777777" w:rsidTr="0E267821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A32865" w14:textId="0A2308A1" w:rsidR="4640F7B8" w:rsidRPr="00486BF2" w:rsidRDefault="4640F7B8" w:rsidP="447EFDA5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</w:t>
            </w:r>
            <w:r w:rsidR="1DCA0E7C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3.1.</w:t>
            </w:r>
          </w:p>
        </w:tc>
        <w:tc>
          <w:tcPr>
            <w:tcW w:w="184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887D1" w14:textId="5B72CF31" w:rsidR="4640F7B8" w:rsidRPr="00486BF2" w:rsidRDefault="004923D3" w:rsidP="00555EC2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Aplikacja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9B99E" w14:textId="75B14458" w:rsidR="47980426" w:rsidRPr="00486BF2" w:rsidRDefault="47980426" w:rsidP="447EFDA5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Język</w:t>
            </w:r>
          </w:p>
        </w:tc>
        <w:tc>
          <w:tcPr>
            <w:tcW w:w="100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419E61" w14:textId="3CC55791" w:rsidR="0DFBA02F" w:rsidRPr="00486BF2" w:rsidRDefault="0DFBA02F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26EA76B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aby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32CFC80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plikacj</w:t>
            </w:r>
            <w:r w:rsidR="5DFD109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na </w:t>
            </w:r>
            <w:r w:rsidR="6EF8CD2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urządzenia mobilne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15C4FD9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była w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j. polskim</w:t>
            </w:r>
            <w:r w:rsidR="3599951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</w:tc>
      </w:tr>
      <w:tr w:rsidR="447EFDA5" w:rsidRPr="00486BF2" w14:paraId="2B39B1FD" w14:textId="77777777" w:rsidTr="0E267821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3D4B4" w14:textId="3C147776" w:rsidR="3062B888" w:rsidRPr="00486BF2" w:rsidRDefault="3062B888" w:rsidP="447EFDA5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13.2</w:t>
            </w:r>
          </w:p>
        </w:tc>
        <w:tc>
          <w:tcPr>
            <w:tcW w:w="184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24E556" w14:textId="783CA9B0" w:rsidR="1B7A2FA6" w:rsidRPr="00486BF2" w:rsidRDefault="1B7A2FA6" w:rsidP="447EFDA5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Aplikacja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92B542" w14:textId="51F924A3" w:rsidR="1B7A2FA6" w:rsidRPr="00486BF2" w:rsidRDefault="1B7A2FA6" w:rsidP="447EFDA5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Instrukcja</w:t>
            </w:r>
          </w:p>
        </w:tc>
        <w:tc>
          <w:tcPr>
            <w:tcW w:w="100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63299" w14:textId="6ACF9F83" w:rsidR="2F96A9F8" w:rsidRPr="00486BF2" w:rsidRDefault="2F96A9F8" w:rsidP="447EFDA5">
            <w:pPr>
              <w:pStyle w:val="Normalny1"/>
              <w:spacing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opracowana </w:t>
            </w:r>
            <w:r w:rsidR="55BDB9A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została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Instrukcja </w:t>
            </w:r>
            <w:r w:rsidR="0653FC1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obsługi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Aplikacji. </w:t>
            </w:r>
          </w:p>
        </w:tc>
      </w:tr>
      <w:tr w:rsidR="447EFDA5" w:rsidRPr="00486BF2" w14:paraId="60284298" w14:textId="77777777" w:rsidTr="0E267821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BE49E" w14:textId="673C3E1C" w:rsidR="7C817727" w:rsidRPr="00486BF2" w:rsidRDefault="7C817727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13.3</w:t>
            </w:r>
          </w:p>
        </w:tc>
        <w:tc>
          <w:tcPr>
            <w:tcW w:w="184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2E12CA" w14:textId="38EA0240" w:rsidR="2F96A9F8" w:rsidRPr="00486BF2" w:rsidRDefault="004923D3" w:rsidP="00555EC2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Aplikacja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38C2F7" w14:textId="087C4798" w:rsidR="2F96A9F8" w:rsidRPr="00486BF2" w:rsidRDefault="2F96A9F8" w:rsidP="00555EC2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Wersje oprogramowania</w:t>
            </w:r>
          </w:p>
        </w:tc>
        <w:tc>
          <w:tcPr>
            <w:tcW w:w="100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33DEF" w14:textId="21CB0459" w:rsidR="2F96A9F8" w:rsidRPr="00486BF2" w:rsidRDefault="2F96A9F8" w:rsidP="00555EC2">
            <w:pPr>
              <w:pStyle w:val="Normalny1"/>
              <w:spacing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7065D8C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plikacja była dostępna w wersjach na system operacyjny Android oraz iOS</w:t>
            </w:r>
            <w:r w:rsidR="520F527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  <w:r w:rsidR="3DBC0C3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Ponadto Zamawiający wymaga, aby Aplikacja </w:t>
            </w:r>
            <w:r w:rsidR="0074292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spełniania</w:t>
            </w:r>
            <w:r w:rsidR="3DBC0C3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wytyczne dla deweloperów Przygotowane przez App Store oraz Google Play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447EFDA5" w:rsidRPr="00486BF2" w14:paraId="1B9B50CC" w14:textId="77777777" w:rsidTr="0E267821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FB8CEB" w14:textId="6BD7E09A" w:rsidR="4F58B688" w:rsidRPr="00486BF2" w:rsidRDefault="4F58B688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13.4</w:t>
            </w:r>
          </w:p>
        </w:tc>
        <w:tc>
          <w:tcPr>
            <w:tcW w:w="184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29BD5" w14:textId="69708358" w:rsidR="1DCDAABE" w:rsidRPr="00486BF2" w:rsidRDefault="1DCDAABE" w:rsidP="00555EC2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Aplikacja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31A486" w14:textId="34BD952E" w:rsidR="1DCDAABE" w:rsidRPr="00486BF2" w:rsidRDefault="1106139D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Funkcjonalność</w:t>
            </w:r>
          </w:p>
        </w:tc>
        <w:tc>
          <w:tcPr>
            <w:tcW w:w="100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5B6FD" w14:textId="26E59358" w:rsidR="1DCDAABE" w:rsidRPr="00486BF2" w:rsidRDefault="1DCDAABE" w:rsidP="00555EC2">
            <w:pPr>
              <w:pStyle w:val="Normalny1"/>
              <w:spacing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633012F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plikacja posiadała </w:t>
            </w:r>
            <w:r w:rsidR="249E6C4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min. </w:t>
            </w:r>
            <w:r w:rsidR="152B5F4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następując</w:t>
            </w:r>
            <w:r w:rsidR="24FAA7E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30199F4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funkcjonalnoś</w:t>
            </w:r>
            <w:r w:rsidR="3523C5A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ci</w:t>
            </w:r>
            <w:r w:rsidR="30199F4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:</w:t>
            </w:r>
          </w:p>
          <w:p w14:paraId="781B0002" w14:textId="5179EB72" w:rsidR="42F1FFB2" w:rsidRPr="00486BF2" w:rsidRDefault="42F1FFB2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umożliwiała </w:t>
            </w:r>
            <w:r w:rsidR="088F759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włączanie i wyłączenia Systemu</w:t>
            </w:r>
            <w:r w:rsidR="445B1B2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wentylacji B</w:t>
            </w:r>
            <w:r w:rsidR="088F759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</w:p>
          <w:p w14:paraId="3DFD3F24" w14:textId="1BC9A7F5" w:rsidR="088F759F" w:rsidRPr="00486BF2" w:rsidRDefault="088F759F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informowanie o awarii Systemu</w:t>
            </w:r>
            <w:r w:rsidR="2AE48AE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wentylacji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</w:p>
          <w:p w14:paraId="09727CA9" w14:textId="7FA0B0C4" w:rsidR="0315B916" w:rsidRPr="00486BF2" w:rsidRDefault="0315B916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</w:t>
            </w:r>
            <w:r w:rsidR="088F759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nformowanie o zbliżającej się dacie wymiany materiałów eksploatacyjnych,</w:t>
            </w:r>
          </w:p>
          <w:p w14:paraId="0A742294" w14:textId="6F58A274" w:rsidR="28F63414" w:rsidRPr="00486BF2" w:rsidRDefault="28F63414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informowanie o parametrach pracy Systemu wentylacji B</w:t>
            </w:r>
            <w:r w:rsidR="60735E7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tj. wyświetlanie </w:t>
            </w:r>
            <w:r w:rsidR="1F418F5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temperatur</w:t>
            </w:r>
            <w:r w:rsidR="058448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</w:t>
            </w:r>
            <w:r w:rsidR="1F418F5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 wilgotnoś</w:t>
            </w:r>
            <w:r w:rsidR="4C2EB50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ci</w:t>
            </w:r>
            <w:r w:rsidR="1F418F5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powietrza nawiewanego, usuwanego, czerpanego</w:t>
            </w:r>
            <w:r w:rsidR="2E04943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</w:t>
            </w:r>
            <w:r w:rsidR="1F418F5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wyrzutowego; </w:t>
            </w:r>
            <w:r w:rsidR="5660DB5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wyświetlanie </w:t>
            </w:r>
            <w:r w:rsidR="1F418F5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stężeni</w:t>
            </w:r>
            <w:r w:rsidR="2F11C6B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="1F418F5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CO</w:t>
            </w:r>
            <w:r w:rsidR="1F418F5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  <w:lang w:eastAsia="pl-PL"/>
              </w:rPr>
              <w:t>2</w:t>
            </w:r>
            <w:r w:rsidR="1F418F5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 </w:t>
            </w:r>
            <w:r w:rsidR="0E57C50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koncentracji</w:t>
            </w:r>
            <w:r w:rsidR="1F418F5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PM2.5 w powietrzu czerpanym </w:t>
            </w:r>
            <w:r w:rsidR="37C159A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oraz w Mieszkaniu</w:t>
            </w:r>
            <w:r w:rsidR="4179127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 Regulatora pomieszczeniowego B,</w:t>
            </w:r>
            <w:r w:rsidR="5764CB8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stopniu zabrudzenia filtrów powietrza, aktualnym strumieniu powietrza nawiewanego i usuwanego z Mieszkania</w:t>
            </w:r>
            <w:r w:rsidR="37C159A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)</w:t>
            </w:r>
            <w:r w:rsidR="368E90E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</w:p>
          <w:p w14:paraId="3183170C" w14:textId="01FCECF8" w:rsidR="37C159AE" w:rsidRPr="00486BF2" w:rsidRDefault="48C1DA12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informowaniu o parametrach obliczeniowych tj.</w:t>
            </w:r>
            <w:r w:rsidR="222C0B0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1F10A48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</w:t>
            </w:r>
            <w:r w:rsidR="222C0B0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dzysku ciepła lub chłodu, odzysku wilgoci, zużyci</w:t>
            </w:r>
            <w:r w:rsidR="4672D5C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</w:t>
            </w:r>
            <w:r w:rsidR="222C0B0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energii elektrycznej</w:t>
            </w:r>
            <w:r w:rsidR="56E8B71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</w:p>
          <w:p w14:paraId="306C801F" w14:textId="545D34CF" w:rsidR="28F63414" w:rsidRPr="00486BF2" w:rsidRDefault="28F63414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informowanie o nastawach pracy Systemu wentylacji B, </w:t>
            </w:r>
          </w:p>
          <w:p w14:paraId="5A644849" w14:textId="68A66953" w:rsidR="6058EA4B" w:rsidRPr="00486BF2" w:rsidRDefault="6058EA4B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wprowadzenie nastaw pracy Systemu wentylacji B, </w:t>
            </w:r>
          </w:p>
          <w:p w14:paraId="602D7DDB" w14:textId="78975902" w:rsidR="28F63414" w:rsidRPr="00486BF2" w:rsidRDefault="78D8EB61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ustalanie harmonogramu pracy definiowanej jako okres załączonego Programu </w:t>
            </w:r>
            <w:r w:rsidR="3406B09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ON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Noc</w:t>
            </w:r>
            <w:r w:rsidR="6D1EFD1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</w:t>
            </w:r>
            <w:r w:rsidR="004923D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Wakacje</w:t>
            </w:r>
            <w:r w:rsidR="212A456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</w:p>
          <w:p w14:paraId="4682353B" w14:textId="034489FA" w:rsidR="6B5B4C81" w:rsidRPr="00486BF2" w:rsidRDefault="6B5B4C81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możliwość załączenia Programu Przewietrzanie,</w:t>
            </w:r>
          </w:p>
          <w:p w14:paraId="1FF7416A" w14:textId="01719868" w:rsidR="268DD625" w:rsidRPr="00486BF2" w:rsidRDefault="268DD625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informował o aktualnym stanie parametrów środowiska zewnętrznego tj. </w:t>
            </w:r>
            <w:r w:rsidR="7019F28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t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emperatura i wilgotność powietrza, stężenie CO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  <w:lang w:eastAsia="pl-PL"/>
              </w:rPr>
              <w:t>2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koncentracja PM2.5</w:t>
            </w:r>
          </w:p>
          <w:p w14:paraId="68F212F0" w14:textId="52F02E9E" w:rsidR="57DAEC37" w:rsidRPr="00486BF2" w:rsidRDefault="035215F6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informowanie </w:t>
            </w:r>
            <w:r w:rsidR="5181662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aktualn</w:t>
            </w:r>
            <w:r w:rsidR="5A2BF71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Program</w:t>
            </w:r>
            <w:r w:rsidR="6D86FF2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ie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</w:p>
          <w:p w14:paraId="4D236F81" w14:textId="557EF750" w:rsidR="57DAEC37" w:rsidRPr="00486BF2" w:rsidRDefault="57DAEC37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informowanie o aktualnej dacie i godzinie,</w:t>
            </w:r>
          </w:p>
          <w:p w14:paraId="1705A65D" w14:textId="771644DB" w:rsidR="4D4FFA0F" w:rsidRPr="00486BF2" w:rsidRDefault="4D4FFA0F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</w:t>
            </w:r>
            <w:r w:rsidR="4091D90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nformowanie o </w:t>
            </w:r>
            <w:r w:rsidR="0182D7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aktywnym </w:t>
            </w:r>
            <w:r w:rsidR="4091D90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chłodzeniu powietrzem</w:t>
            </w:r>
            <w:r w:rsidR="6772C32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wentylacyjnym</w:t>
            </w:r>
            <w:r w:rsidR="56DD47F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</w:p>
          <w:p w14:paraId="24D621F8" w14:textId="1D98D7CF" w:rsidR="63CC6C14" w:rsidRPr="00486BF2" w:rsidRDefault="63CC6C14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informowaniu o otwarciu obejścia odzysku ciepła, </w:t>
            </w:r>
          </w:p>
          <w:p w14:paraId="201AC16F" w14:textId="7C7BBB20" w:rsidR="1B62D82E" w:rsidRPr="00486BF2" w:rsidRDefault="1B62D82E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Informowaniu o aktywnym procesie chłodzenia w Przypadku Przegrzewania Mieszkania lub ogrzewania w Przypadku Przechłodzenia Mieszkania</w:t>
            </w:r>
          </w:p>
          <w:p w14:paraId="72107A73" w14:textId="3129FA06" w:rsidR="1B62D82E" w:rsidRPr="00486BF2" w:rsidRDefault="338823A7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wprowadzenie nastaw temperatury powietrza w Mieszkaniu dla</w:t>
            </w:r>
            <w:r w:rsidR="789D2E8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procesu regulacji temperatury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bezprzewodowych siłowników zaworów termostatycznych</w:t>
            </w:r>
          </w:p>
          <w:p w14:paraId="4FE1C85C" w14:textId="573CCB34" w:rsidR="28EADB83" w:rsidRPr="00486BF2" w:rsidRDefault="28EADB83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</w:t>
            </w:r>
            <w:r w:rsidR="1B62D82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nformowanie o załączeniu lub wyłączeniu bezprzewodowych siłowników zaworów termostatycznych,</w:t>
            </w:r>
          </w:p>
          <w:p w14:paraId="3E6107D1" w14:textId="74940AD0" w:rsidR="1CD87D1A" w:rsidRPr="00486BF2" w:rsidRDefault="1CD87D1A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</w:t>
            </w:r>
            <w:r w:rsidR="1B62D82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nformowanie o temperaturach powietrza w poszczególnych pokoi, w których zainstalowane są bezprzewodowe siłowniki zaworów termostatycznych, </w:t>
            </w:r>
          </w:p>
          <w:p w14:paraId="66DD544C" w14:textId="47770529" w:rsidR="1CD87D1A" w:rsidRPr="00486BF2" w:rsidRDefault="49C1FE8B" w:rsidP="486C5CEF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eastAsia="Calibri" w:hAnsiTheme="minorHAnsi" w:cstheme="minorHAnsi"/>
                <w:color w:val="000000" w:themeColor="text1"/>
                <w:u w:val="single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</w:t>
            </w:r>
            <w:r w:rsidR="097A24C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nformowanie o </w:t>
            </w:r>
            <w:r w:rsidR="097A24C3" w:rsidRPr="00486BF2">
              <w:rPr>
                <w:rStyle w:val="Domylnaczcionkaakapitu1"/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aktualnym stanie baterii dla poszczególnych bezprzewodowych siłowników termostatycznych zaworów grzejnikowych</w:t>
            </w:r>
            <w:r w:rsidR="110C59E0" w:rsidRPr="00486BF2">
              <w:rPr>
                <w:rStyle w:val="Domylnaczcionkaakapitu1"/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14:paraId="276D6BA6" w14:textId="0C77E854" w:rsidR="1CD87D1A" w:rsidRPr="00486BF2" w:rsidRDefault="47D2FFC5" w:rsidP="486C5CEF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Style w:val="Domylnaczcionkaakapitu1"/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przegląd i import danych historycznych do formatu *.csv lub *.xlsx lub *.xls. </w:t>
            </w:r>
          </w:p>
          <w:p w14:paraId="7B972EE6" w14:textId="04A7C550" w:rsidR="1CD87D1A" w:rsidRPr="00486BF2" w:rsidRDefault="1CD87D1A" w:rsidP="0E267821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Cs w:val="20"/>
              </w:rPr>
            </w:pPr>
          </w:p>
          <w:p w14:paraId="3301BB6F" w14:textId="17235709" w:rsidR="1CD87D1A" w:rsidRPr="00486BF2" w:rsidRDefault="14B1B290" w:rsidP="0E267821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wymaga, aby Aplikacja w trybie serwisowym umożliwiał</w:t>
            </w:r>
            <w:r w:rsidR="470D9D1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zaprogramowanie dla danego Systemu automatyki B rejestracji strumienia powietrza nawiewanego i usuwanego, realizowanego w Programie ON, a następnie umożliwiała odtworzenie przez System automatyki B całego zarejestrowanego Programu ON Profil lub wybranej części Programu Praca ON odpowiadającej okresowi pracy Systemu wentylacji w Profil M1 lub Profil </w:t>
            </w:r>
            <w:r w:rsidR="0ECF4E4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2. </w:t>
            </w:r>
          </w:p>
          <w:p w14:paraId="21FBA93D" w14:textId="1CD7F012" w:rsidR="1CD87D1A" w:rsidRPr="00486BF2" w:rsidRDefault="14B1B290" w:rsidP="0E267821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0123C3F3" w14:textId="084E5A55" w:rsidR="1CD87D1A" w:rsidRPr="00486BF2" w:rsidRDefault="14B1B290" w:rsidP="0E267821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aby </w:t>
            </w:r>
            <w:r w:rsidR="2424AEF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Aplikacja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w trybie serwisowym umożliwiał</w:t>
            </w:r>
            <w:r w:rsidR="7E2E93D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zaprogramowanie dla danego Systemu </w:t>
            </w:r>
            <w:r w:rsidR="7273A25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utomatyki </w:t>
            </w:r>
            <w:r w:rsidR="6CC979A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ręcznej nastawy strumienia powietrza nawiewanego oraz usuwanego przez System </w:t>
            </w:r>
            <w:r w:rsidR="3FF527D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entylacji </w:t>
            </w:r>
            <w:r w:rsidR="2A1D13F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 Pozostałe funkcję Programu </w:t>
            </w:r>
            <w:r w:rsidR="6568918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ON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Manual pozostają takie same jak dla Programu </w:t>
            </w:r>
            <w:r w:rsidR="53C5606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ON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 </w:t>
            </w:r>
          </w:p>
        </w:tc>
      </w:tr>
      <w:tr w:rsidR="447EFDA5" w:rsidRPr="00486BF2" w14:paraId="290CFDBE" w14:textId="77777777" w:rsidTr="0E267821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D407C" w14:textId="5B8AA79A" w:rsidR="23DBC6E8" w:rsidRPr="00486BF2" w:rsidRDefault="009C53FC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13.5</w:t>
            </w:r>
          </w:p>
        </w:tc>
        <w:tc>
          <w:tcPr>
            <w:tcW w:w="184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74083F" w14:textId="568DC788" w:rsidR="1DCDAABE" w:rsidRPr="00486BF2" w:rsidRDefault="1DCDAABE" w:rsidP="00555EC2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Aplikacja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0BC3D7" w14:textId="6CB39D61" w:rsidR="1DCDAABE" w:rsidRPr="00486BF2" w:rsidRDefault="1DCDAABE" w:rsidP="00555EC2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Konta użytkowników</w:t>
            </w:r>
          </w:p>
        </w:tc>
        <w:tc>
          <w:tcPr>
            <w:tcW w:w="100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31D0E9" w14:textId="297AEF46" w:rsidR="1DCDAABE" w:rsidRPr="00486BF2" w:rsidRDefault="1DCDAABE" w:rsidP="00555EC2">
            <w:pPr>
              <w:pStyle w:val="Normalny1"/>
              <w:spacing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Aplikacja umożliwiała podłączenie do 4 użytkowników w obrębie jednego Systemu wentylacji B w Mieszkaniu. </w:t>
            </w:r>
          </w:p>
        </w:tc>
      </w:tr>
    </w:tbl>
    <w:p w14:paraId="054F4614" w14:textId="798F1873" w:rsidR="00810B2F" w:rsidRDefault="00810B2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6F638F6F" w14:textId="3550BBB7" w:rsidR="00B01F0E" w:rsidRPr="00486BF2" w:rsidRDefault="0093692B" w:rsidP="447EFDA5">
      <w:pPr>
        <w:pStyle w:val="Podtytu"/>
        <w:rPr>
          <w:rStyle w:val="Domylnaczcionkaakapitu1"/>
          <w:rFonts w:eastAsia="Calibri Light" w:cstheme="minorHAnsi"/>
        </w:rPr>
      </w:pPr>
      <w:r w:rsidRPr="00486BF2">
        <w:rPr>
          <w:rStyle w:val="Domylnaczcionkaakapitu1"/>
          <w:rFonts w:eastAsia="Calibri Light" w:cstheme="minorHAnsi"/>
        </w:rPr>
        <w:lastRenderedPageBreak/>
        <w:t>Tabela 1</w:t>
      </w:r>
      <w:r w:rsidR="012155CD" w:rsidRPr="00486BF2">
        <w:rPr>
          <w:rStyle w:val="Domylnaczcionkaakapitu1"/>
          <w:rFonts w:eastAsia="Calibri Light" w:cstheme="minorHAnsi"/>
        </w:rPr>
        <w:t>4</w:t>
      </w:r>
      <w:r w:rsidR="00B01F0E" w:rsidRPr="00486BF2">
        <w:rPr>
          <w:rStyle w:val="Domylnaczcionkaakapitu1"/>
          <w:rFonts w:eastAsia="Calibri Light" w:cstheme="minorHAnsi"/>
        </w:rPr>
        <w:t xml:space="preserve">. Wymagania </w:t>
      </w:r>
      <w:r w:rsidR="00EB6532" w:rsidRPr="00486BF2">
        <w:rPr>
          <w:rStyle w:val="Domylnaczcionkaakapitu1"/>
          <w:rFonts w:eastAsia="Calibri Light" w:cstheme="minorHAnsi"/>
        </w:rPr>
        <w:t xml:space="preserve">Obligatoryjne </w:t>
      </w:r>
      <w:r w:rsidR="00B01F0E" w:rsidRPr="00486BF2">
        <w:rPr>
          <w:rStyle w:val="Domylnaczcionkaakapitu1"/>
          <w:rFonts w:eastAsia="Calibri Light" w:cstheme="minorHAnsi"/>
        </w:rPr>
        <w:t>dla Centralnego systemu nadzorującego w Działaniu 2: „Wentylacja mieszkań”</w:t>
      </w:r>
    </w:p>
    <w:tbl>
      <w:tblPr>
        <w:tblW w:w="5193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703"/>
        <w:gridCol w:w="1808"/>
        <w:gridCol w:w="10031"/>
      </w:tblGrid>
      <w:tr w:rsidR="00B01F0E" w:rsidRPr="00486BF2" w14:paraId="7FC64270" w14:textId="77777777" w:rsidTr="486C5CEF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29035" w14:textId="77777777" w:rsidR="00B01F0E" w:rsidRPr="00486BF2" w:rsidRDefault="00B01F0E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L.P.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E32271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Kategoria</w:t>
            </w:r>
          </w:p>
        </w:tc>
        <w:tc>
          <w:tcPr>
            <w:tcW w:w="62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CECB8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Nazwa Wymagania Obligatoryjnego</w:t>
            </w:r>
          </w:p>
        </w:tc>
        <w:tc>
          <w:tcPr>
            <w:tcW w:w="34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21402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Opis Wymagania Obligatoryjnego</w:t>
            </w:r>
          </w:p>
        </w:tc>
      </w:tr>
      <w:tr w:rsidR="00B01F0E" w:rsidRPr="00486BF2" w14:paraId="5F2D070A" w14:textId="77777777" w:rsidTr="486C5CEF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EFC399" w14:textId="5DC385FB" w:rsidR="00B01F0E" w:rsidRPr="00486BF2" w:rsidRDefault="0093692B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59BC45D0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4</w:t>
            </w:r>
            <w:r w:rsidR="00B01F0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.1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2FC562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Centralny system nadzorujący</w:t>
            </w:r>
          </w:p>
        </w:tc>
        <w:tc>
          <w:tcPr>
            <w:tcW w:w="62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B423BB" w14:textId="77777777" w:rsidR="00B01F0E" w:rsidRPr="00486BF2" w:rsidRDefault="00B01F0E" w:rsidP="4530C8F7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Parametry pracy</w:t>
            </w:r>
          </w:p>
        </w:tc>
        <w:tc>
          <w:tcPr>
            <w:tcW w:w="34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BA2B0" w14:textId="54F02039" w:rsidR="00B01F0E" w:rsidRPr="00486BF2" w:rsidRDefault="00B01F0E" w:rsidP="486C5CEF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zaprojektowania i wykonania Centralnego systemu nadzorowania </w:t>
            </w:r>
            <w:r w:rsidR="31AE1A7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ystemami wentylacyjnymi</w:t>
            </w:r>
            <w:r w:rsidR="13DB8C5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zainstalowanymi w poszczególnych Mieszkaniach dedykowany dla firmy wykonawczej, serwisowej, wspólnoty lub spółdzielni mieszkaniowej. Zamawiający wymaga, aby system umożliwiał odczyt </w:t>
            </w:r>
            <w:r w:rsidR="06F0C63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zarejestrowanych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stanów awarii</w:t>
            </w:r>
            <w:r w:rsidR="68810A7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 ich zdalny reset w zależności od poziomu awarii</w:t>
            </w:r>
            <w:r w:rsidR="650FE3E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parametrów pracy Systemu wentylacji B,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oraz powiadomienia o zbliżającym się serwisie. </w:t>
            </w:r>
          </w:p>
        </w:tc>
      </w:tr>
      <w:tr w:rsidR="00B01F0E" w:rsidRPr="00486BF2" w14:paraId="78F6FA23" w14:textId="77777777" w:rsidTr="486C5CEF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3E0F3" w14:textId="2FA9DE5C" w:rsidR="00B01F0E" w:rsidRPr="00486BF2" w:rsidRDefault="0093692B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767708DF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4</w:t>
            </w:r>
            <w:r w:rsidR="00B01F0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.2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9ADB5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Centralny system nadzorujący</w:t>
            </w:r>
          </w:p>
        </w:tc>
        <w:tc>
          <w:tcPr>
            <w:tcW w:w="62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D9D404" w14:textId="38B82A63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Minimalna liczba Systemów wentylacyjnych </w:t>
            </w:r>
            <w:r w:rsidR="003C54B2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B 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podłączonych do Centralnego systemu nadzorującego</w:t>
            </w:r>
          </w:p>
        </w:tc>
        <w:tc>
          <w:tcPr>
            <w:tcW w:w="34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78070" w14:textId="7B92A1CF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230EC48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entralny system nadzorujący umożliwiał obsługę min. 120 Systemów wentylacyjnych </w:t>
            </w:r>
            <w:r w:rsidR="003C54B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B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 obrębie jednego budynku/lokalizacji. </w:t>
            </w:r>
          </w:p>
        </w:tc>
      </w:tr>
      <w:tr w:rsidR="00B01F0E" w:rsidRPr="00486BF2" w14:paraId="16589902" w14:textId="77777777" w:rsidTr="486C5CEF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A32F55" w14:textId="1492EA2B" w:rsidR="00B01F0E" w:rsidRPr="00486BF2" w:rsidRDefault="0093692B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2A3BE80D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4</w:t>
            </w:r>
            <w:r w:rsidR="00B01F0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</w:t>
            </w:r>
            <w:r w:rsidR="59C3630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3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5B793E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Centralny system nadzorujący</w:t>
            </w:r>
          </w:p>
        </w:tc>
        <w:tc>
          <w:tcPr>
            <w:tcW w:w="62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46FD31" w14:textId="77777777" w:rsidR="00B01F0E" w:rsidRPr="00486BF2" w:rsidRDefault="00B01F0E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Aktualizacja oprogramowania</w:t>
            </w:r>
          </w:p>
        </w:tc>
        <w:tc>
          <w:tcPr>
            <w:tcW w:w="34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6C0715" w14:textId="014E33EF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Centralny system nadzorujący umożliwiał zdalną aktualizację oprogramowania poszczególnych Systemów wentylacji</w:t>
            </w:r>
            <w:r w:rsidR="2A6AE88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  <w:tr w:rsidR="00B01F0E" w:rsidRPr="00486BF2" w14:paraId="0618B9B1" w14:textId="77777777" w:rsidTr="486C5CEF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F2962D" w14:textId="7FA6D8D5" w:rsidR="00B01F0E" w:rsidRPr="00486BF2" w:rsidRDefault="0093692B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0DE5CDB1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4</w:t>
            </w:r>
            <w:r w:rsidR="00B01F0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</w:t>
            </w:r>
            <w:r w:rsidR="1BA98217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4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781BE1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Centralny system nadzorujący</w:t>
            </w:r>
          </w:p>
        </w:tc>
        <w:tc>
          <w:tcPr>
            <w:tcW w:w="62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27748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Instrukcja obsługi </w:t>
            </w:r>
          </w:p>
        </w:tc>
        <w:tc>
          <w:tcPr>
            <w:tcW w:w="34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6D867" w14:textId="3ED962FB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 dostarczenia wydrukowanej instrukcji obsługi Centralnego systemu nadzorująceg</w:t>
            </w:r>
            <w:r w:rsidR="688CF64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 opracowanego   </w:t>
            </w:r>
            <w:r w:rsidR="29DA811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 języku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polskim. </w:t>
            </w:r>
          </w:p>
        </w:tc>
      </w:tr>
    </w:tbl>
    <w:p w14:paraId="515DB82A" w14:textId="77777777" w:rsidR="00B01F0E" w:rsidRPr="00486BF2" w:rsidRDefault="00B01F0E" w:rsidP="00B01F0E">
      <w:pPr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  <w:szCs w:val="28"/>
        </w:rPr>
      </w:pPr>
      <w:r w:rsidRPr="00486BF2"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  <w:szCs w:val="28"/>
        </w:rPr>
        <w:t xml:space="preserve"> </w:t>
      </w:r>
    </w:p>
    <w:p w14:paraId="263DBF3E" w14:textId="02709DBA" w:rsidR="00B01F0E" w:rsidRPr="00486BF2" w:rsidRDefault="09620795" w:rsidP="315218BE">
      <w:pPr>
        <w:pStyle w:val="Podtytu"/>
        <w:rPr>
          <w:rStyle w:val="Domylnaczcionkaakapitu1"/>
          <w:rFonts w:eastAsia="Calibri Light" w:cstheme="minorHAnsi"/>
        </w:rPr>
      </w:pPr>
      <w:r w:rsidRPr="00486BF2">
        <w:rPr>
          <w:rStyle w:val="Domylnaczcionkaakapitu1"/>
          <w:rFonts w:eastAsia="Calibri Light" w:cstheme="minorHAnsi"/>
        </w:rPr>
        <w:t>Tabela 1</w:t>
      </w:r>
      <w:r w:rsidR="799795B2" w:rsidRPr="00486BF2">
        <w:rPr>
          <w:rStyle w:val="Domylnaczcionkaakapitu1"/>
          <w:rFonts w:eastAsia="Calibri Light" w:cstheme="minorHAnsi"/>
        </w:rPr>
        <w:t>5</w:t>
      </w:r>
      <w:r w:rsidR="00B01F0E" w:rsidRPr="00486BF2">
        <w:rPr>
          <w:rStyle w:val="Domylnaczcionkaakapitu1"/>
          <w:rFonts w:eastAsia="Calibri Light" w:cstheme="minorHAnsi"/>
        </w:rPr>
        <w:t xml:space="preserve">. Wymagania Obligatoryjne </w:t>
      </w:r>
      <w:r w:rsidR="106ADB70" w:rsidRPr="00486BF2">
        <w:rPr>
          <w:rStyle w:val="Domylnaczcionkaakapitu1"/>
          <w:rFonts w:eastAsia="Calibri Light" w:cstheme="minorHAnsi"/>
        </w:rPr>
        <w:t xml:space="preserve">dla Demonstratora </w:t>
      </w:r>
      <w:r w:rsidR="51905A5D" w:rsidRPr="00486BF2">
        <w:rPr>
          <w:rStyle w:val="Domylnaczcionkaakapitu1"/>
          <w:rFonts w:eastAsia="Calibri Light" w:cstheme="minorHAnsi"/>
        </w:rPr>
        <w:t xml:space="preserve">B </w:t>
      </w:r>
      <w:r w:rsidR="00B01F0E" w:rsidRPr="00486BF2">
        <w:rPr>
          <w:rStyle w:val="Domylnaczcionkaakapitu1"/>
          <w:rFonts w:eastAsia="Calibri Light" w:cstheme="minorHAnsi"/>
        </w:rPr>
        <w:t>w Działaniu 2: „Wentylacja mieszkań”</w:t>
      </w:r>
    </w:p>
    <w:tbl>
      <w:tblPr>
        <w:tblW w:w="5164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705"/>
        <w:gridCol w:w="1992"/>
        <w:gridCol w:w="9764"/>
      </w:tblGrid>
      <w:tr w:rsidR="00B01F0E" w:rsidRPr="00486BF2" w14:paraId="38E8EF6D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DE8617" w14:textId="77777777" w:rsidR="00B01F0E" w:rsidRPr="00486BF2" w:rsidRDefault="00B01F0E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</w:rPr>
              <w:t>L.P.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AEEA8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Kategoria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275C0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</w:rPr>
              <w:t>Nazwa Wymagania Obligatoryjnego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DC34F8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 w:themeColor="text1"/>
                <w:sz w:val="22"/>
                <w:lang w:eastAsia="pl-PL"/>
              </w:rPr>
              <w:t>Opis Wymagania Obligatoryjnego</w:t>
            </w:r>
          </w:p>
        </w:tc>
      </w:tr>
      <w:tr w:rsidR="00B01F0E" w:rsidRPr="00486BF2" w14:paraId="32B253E9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360090" w14:textId="70034E9B" w:rsidR="00B01F0E" w:rsidRPr="00486BF2" w:rsidRDefault="0093692B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86BF2">
              <w:rPr>
                <w:rFonts w:asciiTheme="minorHAnsi" w:hAnsiTheme="minorHAnsi" w:cstheme="minorHAnsi"/>
                <w:b/>
                <w:bCs/>
              </w:rPr>
              <w:t>1</w:t>
            </w:r>
            <w:r w:rsidR="1F14BCB2" w:rsidRPr="00486BF2">
              <w:rPr>
                <w:rFonts w:asciiTheme="minorHAnsi" w:hAnsiTheme="minorHAnsi" w:cstheme="minorHAnsi"/>
                <w:b/>
                <w:bCs/>
              </w:rPr>
              <w:t>5</w:t>
            </w:r>
            <w:r w:rsidR="00B01F0E" w:rsidRPr="00486BF2">
              <w:rPr>
                <w:rFonts w:asciiTheme="minorHAnsi" w:hAnsiTheme="minorHAnsi" w:cstheme="minorHAnsi"/>
                <w:b/>
                <w:bCs/>
              </w:rPr>
              <w:t>.1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C07798" w14:textId="1C92F7DE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67455B33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B8CF8C" w14:textId="3200CD95" w:rsidR="00B01F0E" w:rsidRPr="00486BF2" w:rsidRDefault="001D42F5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Wielkość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EF2B8" w14:textId="1072700C" w:rsidR="00B01F0E" w:rsidRPr="00486BF2" w:rsidRDefault="6AC144DF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 zainstalowania 8 szt.  Systemów wentylacji</w:t>
            </w:r>
            <w:r w:rsidR="0261371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poszczególnych Mieszkaniach oraz podłączenie do 1 szt.  Centralnego systemu nadzorującego.</w:t>
            </w:r>
          </w:p>
        </w:tc>
      </w:tr>
      <w:tr w:rsidR="001D42F5" w:rsidRPr="00486BF2" w14:paraId="4BFF2B74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319064" w14:textId="49EB7DC7" w:rsidR="001D42F5" w:rsidRPr="00486BF2" w:rsidRDefault="6AC144DF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86BF2">
              <w:rPr>
                <w:rFonts w:asciiTheme="minorHAnsi" w:hAnsiTheme="minorHAnsi" w:cstheme="minorHAnsi"/>
                <w:b/>
                <w:bCs/>
              </w:rPr>
              <w:t>1</w:t>
            </w:r>
            <w:r w:rsidR="1F14BCB2" w:rsidRPr="00486BF2">
              <w:rPr>
                <w:rFonts w:asciiTheme="minorHAnsi" w:hAnsiTheme="minorHAnsi" w:cstheme="minorHAnsi"/>
                <w:b/>
                <w:bCs/>
              </w:rPr>
              <w:t>5</w:t>
            </w:r>
            <w:r w:rsidRPr="00486BF2">
              <w:rPr>
                <w:rFonts w:asciiTheme="minorHAnsi" w:hAnsiTheme="minorHAnsi" w:cstheme="minorHAnsi"/>
                <w:b/>
                <w:bCs/>
              </w:rPr>
              <w:t>.2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7D0606" w14:textId="6FA3C2DE" w:rsidR="001D42F5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665EF4F8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CE8C6" w14:textId="5C8667A2" w:rsidR="001D42F5" w:rsidRPr="00486BF2" w:rsidRDefault="001D42F5" w:rsidP="001D42F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Okres gwarancji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AD08B" w14:textId="3B31B6F0" w:rsidR="001D42F5" w:rsidRPr="00486BF2" w:rsidRDefault="2BC85BA8" w:rsidP="4530C8F7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Gwarancja obowiązywała przez okres </w:t>
            </w:r>
            <w:r w:rsidR="73716F2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36</w:t>
            </w:r>
            <w:r w:rsidR="7006AA4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miesięcy od dnia podpisania protokołu odbioru końcowego.</w:t>
            </w:r>
          </w:p>
        </w:tc>
      </w:tr>
      <w:tr w:rsidR="001D42F5" w:rsidRPr="00486BF2" w14:paraId="274BED5A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49EE07" w14:textId="6A4523AA" w:rsidR="001D42F5" w:rsidRPr="00486BF2" w:rsidRDefault="6AC144DF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86BF2">
              <w:rPr>
                <w:rFonts w:asciiTheme="minorHAnsi" w:hAnsiTheme="minorHAnsi" w:cstheme="minorHAnsi"/>
                <w:b/>
                <w:bCs/>
              </w:rPr>
              <w:t>1</w:t>
            </w:r>
            <w:r w:rsidR="4DC3DBBA" w:rsidRPr="00486BF2">
              <w:rPr>
                <w:rFonts w:asciiTheme="minorHAnsi" w:hAnsiTheme="minorHAnsi" w:cstheme="minorHAnsi"/>
                <w:b/>
                <w:bCs/>
              </w:rPr>
              <w:t>5</w:t>
            </w:r>
            <w:r w:rsidRPr="00486BF2">
              <w:rPr>
                <w:rFonts w:asciiTheme="minorHAnsi" w:hAnsiTheme="minorHAnsi" w:cstheme="minorHAnsi"/>
                <w:b/>
                <w:bCs/>
              </w:rPr>
              <w:t>.3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3D8152" w14:textId="4D86B3F1" w:rsidR="001D42F5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0638E2A6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970D84" w14:textId="77777777" w:rsidR="001D42F5" w:rsidRPr="00486BF2" w:rsidRDefault="001D42F5" w:rsidP="001D42F5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0"/>
                <w:lang w:eastAsia="pl-PL"/>
              </w:rPr>
              <w:t>Gwarancja – przedmiot umowy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EE5BFD" w14:textId="0D78DE2C" w:rsidR="001D42F5" w:rsidRPr="00486BF2" w:rsidRDefault="6AC144DF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Gwarancja obejmowała wszystkie elementy wchodzące w skład Systemu wentylacji</w:t>
            </w:r>
            <w:r w:rsidR="27AAEFB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 Centralnego systemu nadzorującego a naprawa realizowana będzie w miejscu instalacji w ciągu </w:t>
            </w:r>
            <w:r w:rsidR="33AAA39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7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E156C2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dni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od chwili zgłoszenia usterki. </w:t>
            </w:r>
          </w:p>
        </w:tc>
      </w:tr>
      <w:tr w:rsidR="001D42F5" w:rsidRPr="00486BF2" w14:paraId="51A1D88A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DD5383" w14:textId="797631EE" w:rsidR="001D42F5" w:rsidRPr="00486BF2" w:rsidRDefault="6AC144DF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86BF2">
              <w:rPr>
                <w:rFonts w:asciiTheme="minorHAnsi" w:hAnsiTheme="minorHAnsi" w:cstheme="minorHAnsi"/>
                <w:b/>
                <w:bCs/>
              </w:rPr>
              <w:t>1</w:t>
            </w:r>
            <w:r w:rsidR="28205134" w:rsidRPr="00486BF2">
              <w:rPr>
                <w:rFonts w:asciiTheme="minorHAnsi" w:hAnsiTheme="minorHAnsi" w:cstheme="minorHAnsi"/>
                <w:b/>
                <w:bCs/>
              </w:rPr>
              <w:t>5</w:t>
            </w:r>
            <w:r w:rsidRPr="00486BF2">
              <w:rPr>
                <w:rFonts w:asciiTheme="minorHAnsi" w:hAnsiTheme="minorHAnsi" w:cstheme="minorHAnsi"/>
                <w:b/>
                <w:bCs/>
              </w:rPr>
              <w:t>.4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99CD0" w14:textId="16F5D917" w:rsidR="001D42F5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1E422E7F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19156" w14:textId="77777777" w:rsidR="001D42F5" w:rsidRPr="00486BF2" w:rsidRDefault="001D42F5" w:rsidP="001D42F5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0"/>
                <w:lang w:eastAsia="pl-PL"/>
              </w:rPr>
              <w:t>Gwarancja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14572" w14:textId="46BAB8DD" w:rsidR="001D42F5" w:rsidRPr="00486BF2" w:rsidRDefault="6AC144DF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Wnioskodawca</w:t>
            </w:r>
            <w:r w:rsidR="1371D60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udzielając gwarancji, zagwarantował, że przez okres gwarancji zarówno System wentylacji</w:t>
            </w:r>
            <w:r w:rsidR="43C7D6F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 Centralny system nadzorujący będą posiadać cechy niezbędne do eksploatacji przedmiotu umowy</w:t>
            </w:r>
            <w:r w:rsidRPr="00486BF2">
              <w:rPr>
                <w:rFonts w:asciiTheme="minorHAnsi" w:hAnsiTheme="minorHAnsi" w:cstheme="minorHAnsi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 będą utrzymywać parametry konkursowe i obligatoryjne.</w:t>
            </w:r>
          </w:p>
        </w:tc>
      </w:tr>
      <w:tr w:rsidR="001D42F5" w:rsidRPr="00486BF2" w14:paraId="31FD68D8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D13D4" w14:textId="46667D5C" w:rsidR="001D42F5" w:rsidRPr="00486BF2" w:rsidRDefault="6AC144DF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86BF2">
              <w:rPr>
                <w:rFonts w:asciiTheme="minorHAnsi" w:hAnsiTheme="minorHAnsi" w:cstheme="minorHAnsi"/>
                <w:b/>
                <w:bCs/>
              </w:rPr>
              <w:t>1</w:t>
            </w:r>
            <w:r w:rsidR="28205134" w:rsidRPr="00486BF2">
              <w:rPr>
                <w:rFonts w:asciiTheme="minorHAnsi" w:hAnsiTheme="minorHAnsi" w:cstheme="minorHAnsi"/>
                <w:b/>
                <w:bCs/>
              </w:rPr>
              <w:t>5</w:t>
            </w:r>
            <w:r w:rsidRPr="00486BF2">
              <w:rPr>
                <w:rFonts w:asciiTheme="minorHAnsi" w:hAnsiTheme="minorHAnsi" w:cstheme="minorHAnsi"/>
                <w:b/>
                <w:bCs/>
              </w:rPr>
              <w:t>.5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EE82DC" w14:textId="5B9D3DCE" w:rsidR="001D42F5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542DA8E6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1EF967" w14:textId="77777777" w:rsidR="001D42F5" w:rsidRPr="00486BF2" w:rsidRDefault="001D42F5" w:rsidP="001D42F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0"/>
                <w:lang w:eastAsia="pl-PL"/>
              </w:rPr>
              <w:t>Instrukcja obsługi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2C931" w14:textId="36866A52" w:rsidR="001D42F5" w:rsidRPr="00486BF2" w:rsidRDefault="6AC144DF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 dostarczenia instrukcji obsługi Systemu wentylacji</w:t>
            </w:r>
            <w:r w:rsidR="17B8C4A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001D42F5" w:rsidRPr="00486BF2" w14:paraId="62A3EDAA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ABECAD" w14:textId="64E3FCAD" w:rsidR="001D42F5" w:rsidRPr="00486BF2" w:rsidRDefault="6AC144DF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666C9DAC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</w:t>
            </w: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.6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A38A42" w14:textId="628330B9" w:rsidR="001D42F5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5C57AB41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FBBE8C" w14:textId="273C1873" w:rsidR="001D42F5" w:rsidRPr="00486BF2" w:rsidRDefault="001D42F5" w:rsidP="001D42F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0"/>
                <w:lang w:eastAsia="pl-PL"/>
              </w:rPr>
              <w:t>Szkolenie z obsługi Systemu wentylacji w Mieszkaniu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C9E005" w14:textId="4764577E" w:rsidR="001D42F5" w:rsidRPr="00486BF2" w:rsidRDefault="2BC85BA8" w:rsidP="4530C8F7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przeprowadzenia szkolenia </w:t>
            </w:r>
            <w:r w:rsidR="0096256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00962560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rzedstawicieli Zamawiającego </w:t>
            </w:r>
            <w:r w:rsidR="0F45120F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i </w:t>
            </w:r>
            <w:r w:rsidR="00962560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Partnera Strategicznego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 obsługi Systemu wentylacji</w:t>
            </w:r>
            <w:r w:rsidR="75C4D2F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B.</w:t>
            </w:r>
          </w:p>
        </w:tc>
      </w:tr>
      <w:tr w:rsidR="001D42F5" w:rsidRPr="00486BF2" w14:paraId="32C7A495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E18865" w14:textId="2A5FC5BB" w:rsidR="001D42F5" w:rsidRPr="00486BF2" w:rsidRDefault="2E23E2FD" w:rsidP="4530C8F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46CA4159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</w:t>
            </w: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</w:t>
            </w:r>
            <w:r w:rsidR="78A256E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7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A6B45" w14:textId="049C7FB8" w:rsidR="001D42F5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703B970E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23B70" w14:textId="77777777" w:rsidR="001D42F5" w:rsidRPr="00486BF2" w:rsidRDefault="001D42F5" w:rsidP="001D42F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Instalacja elektryczna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1F1DD1" w14:textId="276D7F26" w:rsidR="001D42F5" w:rsidRPr="00486BF2" w:rsidRDefault="4B647F6C" w:rsidP="578D99B9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podłączenie elektryczne Systemu wentylacji</w:t>
            </w:r>
            <w:r w:rsidR="375B653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obrębie pojedynczego Mieszkania zostało wykonane do istniejącego gniazdka sieci elektrycznej 230VAC 50Hz 1faz. z zabezpieczeniem 6A.</w:t>
            </w:r>
          </w:p>
        </w:tc>
      </w:tr>
      <w:tr w:rsidR="001D42F5" w:rsidRPr="00486BF2" w14:paraId="13EDCAAB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01B0D0" w14:textId="0CD46383" w:rsidR="001D42F5" w:rsidRPr="00486BF2" w:rsidRDefault="2BC85BA8" w:rsidP="4530C8F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73B6260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</w:t>
            </w: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</w:t>
            </w:r>
            <w:r w:rsidR="1812DF1A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8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E8D661" w14:textId="03E3F0E7" w:rsidR="001D42F5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48DF3778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7537A2" w14:textId="77777777" w:rsidR="001D42F5" w:rsidRPr="00486BF2" w:rsidRDefault="001D42F5" w:rsidP="001D42F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0"/>
                <w:lang w:eastAsia="pl-PL"/>
              </w:rPr>
              <w:t>Szkolenie z obsługi Centralnego systemu nadzorującego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40703" w14:textId="372E4E2C" w:rsidR="001D42F5" w:rsidRPr="00486BF2" w:rsidRDefault="2BC85BA8" w:rsidP="4530C8F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przeprowadzenia szkolenia </w:t>
            </w:r>
            <w:r w:rsidR="0096256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00962560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rzedstawicieli Zamawiającego </w:t>
            </w:r>
            <w:r w:rsidR="0F45120F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i </w:t>
            </w:r>
            <w:r w:rsidR="00962560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Partnera Strategicznego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 obsługi Centralnego systemu nadzorującego.</w:t>
            </w:r>
          </w:p>
        </w:tc>
      </w:tr>
      <w:tr w:rsidR="001D42F5" w:rsidRPr="00486BF2" w14:paraId="276C4BD7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1250D" w14:textId="77873EBE" w:rsidR="001D42F5" w:rsidRPr="00486BF2" w:rsidRDefault="2BC85BA8" w:rsidP="4530C8F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73B6260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</w:t>
            </w: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</w:t>
            </w:r>
            <w:r w:rsidR="77F4EC32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9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F73C36" w14:textId="659EC50E" w:rsidR="001D42F5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1BDF7B05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CDD14F" w14:textId="42F0267E" w:rsidR="001D42F5" w:rsidRPr="00486BF2" w:rsidRDefault="183BFF0F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Bezprzewodowe siłowniki</w:t>
            </w:r>
            <w:r w:rsidR="01EA17E3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termostatycznych zaworów</w:t>
            </w:r>
            <w:r w:rsidR="6AC144DF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grzejnikow</w:t>
            </w:r>
            <w:r w:rsidR="5143F553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ych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3C0E7" w14:textId="037C8ABE" w:rsidR="001D42F5" w:rsidRPr="00486BF2" w:rsidRDefault="6AC144DF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Wykonawca</w:t>
            </w:r>
            <w:r w:rsidR="4B3A2BD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postępowania dostarczył i zamontował </w:t>
            </w:r>
            <w:r w:rsidR="40F10EE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bezprzewodowe siłowniki </w:t>
            </w:r>
            <w:r w:rsidR="56CB7AC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termostatycznych zaworów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grzejnikow</w:t>
            </w:r>
            <w:r w:rsidR="402DB42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ych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(min. 5 szt. na Mieszkanie) oraz przeprowadził parowanie z Regulatorem pomieszczeniowym zainstalowanym w każdym Mieszkaniu. Zamawiający wymaga</w:t>
            </w:r>
            <w:r w:rsidR="55F4B2D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aby bezprzewodowe siłowniki </w:t>
            </w:r>
            <w:r w:rsidR="335BC23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termostatycznych</w:t>
            </w:r>
            <w:r w:rsidR="55F4B2D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6F69CDF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zaworów grzejnikowych</w:t>
            </w:r>
            <w:r w:rsidR="55F4B2D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zasil</w:t>
            </w:r>
            <w:r w:rsidR="052BEA2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one zostały</w:t>
            </w:r>
            <w:r w:rsidR="54F38FD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przez wymienne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3E313E9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baterie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umożliwiającego pracę min. przez 2 lata. </w:t>
            </w:r>
          </w:p>
        </w:tc>
      </w:tr>
      <w:tr w:rsidR="001D42F5" w:rsidRPr="00486BF2" w14:paraId="2F779484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74ACBC" w14:textId="0ED4A232" w:rsidR="001D42F5" w:rsidRPr="00486BF2" w:rsidRDefault="2BC85BA8" w:rsidP="4530C8F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092B726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</w:t>
            </w: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.1</w:t>
            </w:r>
            <w:r w:rsidR="2F21615A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0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135B07" w14:textId="0311ED56" w:rsidR="001D42F5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21678EB0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97CDE4" w14:textId="70D2BB44" w:rsidR="001D42F5" w:rsidRPr="00486BF2" w:rsidRDefault="6AC144DF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Regulatory pomieszczeniowy</w:t>
            </w:r>
            <w:r w:rsidR="7A69E7B9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C2A66D" w14:textId="382DD780" w:rsidR="001D42F5" w:rsidRPr="00486BF2" w:rsidRDefault="4936403B" w:rsidP="376B50F3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Wykonawca</w:t>
            </w:r>
            <w:r w:rsidR="58B8BC9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dostarczył i zamontował</w:t>
            </w:r>
            <w:r w:rsidR="1188195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R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egulatory pomieszczeniowe</w:t>
            </w:r>
            <w:r w:rsidR="6E3D513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(1 szt. Mieszkanie) oraz przeprowadził parowanie z Systemem automatyki, </w:t>
            </w:r>
            <w:r w:rsidR="090F011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bezprzewodowymi siłownikami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65C9670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termostatycznych </w:t>
            </w:r>
            <w:r w:rsidR="552084A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zaworów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grzejnikowy</w:t>
            </w:r>
            <w:r w:rsidR="4832969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ch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</w:t>
            </w:r>
            <w:r w:rsidR="2DA3203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Centralnym systemem nadzorującym.</w:t>
            </w:r>
          </w:p>
        </w:tc>
      </w:tr>
      <w:tr w:rsidR="447EFDA5" w:rsidRPr="00486BF2" w14:paraId="3770549F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CB72E5" w14:textId="23F0B39F" w:rsidR="0FC17547" w:rsidRPr="00486BF2" w:rsidRDefault="5AC5D3C8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15.1</w:t>
            </w:r>
            <w:r w:rsidR="7F04F73F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971A9" w14:textId="20E96FE0" w:rsidR="0FC17547" w:rsidRPr="00486BF2" w:rsidRDefault="0FC17547" w:rsidP="00555EC2">
            <w:pPr>
              <w:pStyle w:val="Normalny1"/>
              <w:spacing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BEE3B" w14:textId="5854F286" w:rsidR="0FC17547" w:rsidRPr="00486BF2" w:rsidRDefault="0FC17547" w:rsidP="00555EC2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Aplikacja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93F98" w14:textId="05272BE1" w:rsidR="0FC17547" w:rsidRPr="00486BF2" w:rsidRDefault="624E8A01" w:rsidP="00555EC2">
            <w:pPr>
              <w:pStyle w:val="Normalny1"/>
              <w:spacing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Wykon</w:t>
            </w:r>
            <w:r w:rsidR="62B21C3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wca B zainstalował i skonfigurował Aplikację </w:t>
            </w:r>
            <w:r w:rsidR="53A7321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na telefonach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użytkowników </w:t>
            </w:r>
            <w:r w:rsidR="302056A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poszczególnych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Mieszkań</w:t>
            </w:r>
            <w:r w:rsidR="5CDAF0C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lub przygotował instrukcję użytkownika umożliwiającą samodzielne przeprowadzenie instalacji </w:t>
            </w:r>
            <w:r w:rsidR="4879F4E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użytkownikom</w:t>
            </w:r>
            <w:r w:rsidR="616A59B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ramach Demonstratora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</w:tbl>
    <w:p w14:paraId="2484CE07" w14:textId="5EDBF643" w:rsidR="00486BF2" w:rsidRDefault="00486BF2" w:rsidP="00B01F0E">
      <w:pPr>
        <w:pStyle w:val="Podtytu"/>
        <w:rPr>
          <w:rStyle w:val="Domylnaczcionkaakapitu1"/>
          <w:rFonts w:eastAsia="Calibri Light" w:cstheme="minorHAnsi"/>
        </w:rPr>
      </w:pPr>
      <w:r>
        <w:rPr>
          <w:rStyle w:val="Domylnaczcionkaakapitu1"/>
          <w:rFonts w:eastAsia="Calibri Light" w:cstheme="minorHAnsi"/>
        </w:rPr>
        <w:br w:type="page"/>
      </w:r>
    </w:p>
    <w:p w14:paraId="15E09619" w14:textId="6F98808E" w:rsidR="00B01F0E" w:rsidRPr="00486BF2" w:rsidRDefault="00B01F0E" w:rsidP="447EFDA5">
      <w:pPr>
        <w:pStyle w:val="Podtytu"/>
        <w:rPr>
          <w:rStyle w:val="Domylnaczcionkaakapitu1"/>
          <w:rFonts w:cstheme="minorHAnsi"/>
        </w:rPr>
      </w:pPr>
      <w:r w:rsidRPr="00486BF2">
        <w:rPr>
          <w:rStyle w:val="Domylnaczcionkaakapitu1"/>
          <w:rFonts w:eastAsia="Calibri Light" w:cstheme="minorHAnsi"/>
        </w:rPr>
        <w:lastRenderedPageBreak/>
        <w:t>Tabela 1</w:t>
      </w:r>
      <w:r w:rsidR="01E4B30A" w:rsidRPr="00486BF2">
        <w:rPr>
          <w:rStyle w:val="Domylnaczcionkaakapitu1"/>
          <w:rFonts w:eastAsia="Calibri Light" w:cstheme="minorHAnsi"/>
        </w:rPr>
        <w:t>6</w:t>
      </w:r>
      <w:r w:rsidRPr="00486BF2">
        <w:rPr>
          <w:rStyle w:val="Domylnaczcionkaakapitu1"/>
          <w:rFonts w:eastAsia="Calibri Light" w:cstheme="minorHAnsi"/>
        </w:rPr>
        <w:t>. Wymagania Konkursowe w Działaniu 2: „Wentylacja mieszkań”</w:t>
      </w:r>
    </w:p>
    <w:tbl>
      <w:tblPr>
        <w:tblW w:w="1438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1576"/>
        <w:gridCol w:w="1741"/>
        <w:gridCol w:w="2003"/>
        <w:gridCol w:w="7113"/>
        <w:gridCol w:w="1250"/>
      </w:tblGrid>
      <w:tr w:rsidR="00B01F0E" w:rsidRPr="00486BF2" w14:paraId="0E37B3BE" w14:textId="77777777" w:rsidTr="6F14AF9E">
        <w:trPr>
          <w:trHeight w:val="624"/>
          <w:tblHeader/>
          <w:jc w:val="center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EAEF5B" w14:textId="77777777" w:rsidR="00B01F0E" w:rsidRPr="00486BF2" w:rsidRDefault="00B01F0E" w:rsidP="00CA64CD">
            <w:pPr>
              <w:pStyle w:val="Normalny1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57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D71B1" w14:textId="77777777" w:rsidR="00B01F0E" w:rsidRPr="00486BF2" w:rsidRDefault="00B01F0E" w:rsidP="00CA64CD">
            <w:pPr>
              <w:pStyle w:val="Normalny1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Kategoria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F61E7" w14:textId="77777777" w:rsidR="00B01F0E" w:rsidRPr="00486BF2" w:rsidRDefault="00B01F0E" w:rsidP="00CA64CD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Nazwa Wymagania Konkursowego</w:t>
            </w:r>
          </w:p>
        </w:tc>
        <w:tc>
          <w:tcPr>
            <w:tcW w:w="200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CBA327" w14:textId="77777777" w:rsidR="00B01F0E" w:rsidRPr="00486BF2" w:rsidRDefault="00B01F0E" w:rsidP="00CA64CD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Opis Wymagania Konkursowego</w:t>
            </w:r>
          </w:p>
        </w:tc>
        <w:tc>
          <w:tcPr>
            <w:tcW w:w="711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EC68B" w14:textId="77777777" w:rsidR="00B01F0E" w:rsidRPr="00486BF2" w:rsidRDefault="00B01F0E" w:rsidP="00CA64CD">
            <w:pPr>
              <w:pStyle w:val="Normalny1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Metoda liczenia parametru przez Wykonawcę:</w:t>
            </w:r>
          </w:p>
        </w:tc>
        <w:tc>
          <w:tcPr>
            <w:tcW w:w="125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</w:tcPr>
          <w:p w14:paraId="30537EE4" w14:textId="77777777" w:rsidR="00B01F0E" w:rsidRPr="00486BF2" w:rsidRDefault="00B01F0E" w:rsidP="00CA64CD">
            <w:pPr>
              <w:pStyle w:val="Normalny1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18"/>
                <w:szCs w:val="18"/>
              </w:rPr>
              <w:t>Dopuszczalna Granica Błędu</w:t>
            </w:r>
          </w:p>
        </w:tc>
      </w:tr>
      <w:tr w:rsidR="00B01F0E" w:rsidRPr="00486BF2" w14:paraId="5C5107EA" w14:textId="77777777" w:rsidTr="6F14AF9E">
        <w:trPr>
          <w:trHeight w:val="624"/>
          <w:jc w:val="center"/>
        </w:trPr>
        <w:tc>
          <w:tcPr>
            <w:tcW w:w="7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F73B5F" w14:textId="4888C983" w:rsidR="00B01F0E" w:rsidRPr="00486BF2" w:rsidRDefault="0093692B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13680B69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6</w:t>
            </w:r>
            <w:r w:rsidR="00B01F0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.1</w:t>
            </w:r>
          </w:p>
        </w:tc>
        <w:tc>
          <w:tcPr>
            <w:tcW w:w="157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D5997" w14:textId="14CE6C15" w:rsidR="00B01F0E" w:rsidRPr="00486BF2" w:rsidRDefault="00B01F0E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</w:t>
            </w:r>
            <w:r w:rsidR="20588EE6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52EAE5" w14:textId="6A0BC1B1" w:rsidR="00B01F0E" w:rsidRPr="00486BF2" w:rsidRDefault="00660F1D" w:rsidP="00CA64CD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  <w:lang w:eastAsia="pl-PL"/>
              </w:rPr>
              <w:t>Środowiskowa</w:t>
            </w:r>
            <w:r w:rsidR="00B01F0E" w:rsidRPr="00486BF2">
              <w:rPr>
                <w:rFonts w:asciiTheme="minorHAnsi" w:hAnsiTheme="minorHAnsi" w:cstheme="minorHAnsi"/>
                <w:szCs w:val="20"/>
                <w:lang w:eastAsia="pl-PL"/>
              </w:rPr>
              <w:t xml:space="preserve"> jakość powietrza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C4EE84" w14:textId="7B51C795" w:rsidR="001D42F5" w:rsidRPr="00486BF2" w:rsidRDefault="061BA308" w:rsidP="007FE53A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Zamawiający wymaga, aby </w:t>
            </w:r>
            <w:r w:rsidR="00660F1D" w:rsidRPr="00486BF2">
              <w:rPr>
                <w:rFonts w:asciiTheme="minorHAnsi" w:hAnsiTheme="minorHAnsi" w:cstheme="minorHAnsi"/>
                <w:lang w:eastAsia="pl-PL"/>
              </w:rPr>
              <w:t>Środowiskowa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jakość powietrza była jak największa, przy czym nie może by</w:t>
            </w:r>
            <w:r w:rsidR="307718A2" w:rsidRPr="00486BF2">
              <w:rPr>
                <w:rFonts w:asciiTheme="minorHAnsi" w:hAnsiTheme="minorHAnsi" w:cstheme="minorHAnsi"/>
                <w:lang w:eastAsia="pl-PL"/>
              </w:rPr>
              <w:t>ć niższa niż 0,2</w:t>
            </w:r>
            <w:r w:rsidR="22261F9B" w:rsidRPr="00486BF2">
              <w:rPr>
                <w:rFonts w:asciiTheme="minorHAnsi" w:hAnsiTheme="minorHAnsi" w:cstheme="minorHAnsi"/>
                <w:lang w:eastAsia="pl-PL"/>
              </w:rPr>
              <w:t xml:space="preserve"> wyliczona zgodnie z metodyką wskazaną w kolejnej kolumnie</w:t>
            </w:r>
            <w:r w:rsidR="7169A37F" w:rsidRPr="00486BF2">
              <w:rPr>
                <w:rFonts w:asciiTheme="minorHAnsi" w:hAnsiTheme="minorHAnsi" w:cstheme="minorHAnsi"/>
                <w:lang w:eastAsia="pl-PL"/>
              </w:rPr>
              <w:t>.</w:t>
            </w:r>
          </w:p>
          <w:p w14:paraId="750A228A" w14:textId="795DFFE3" w:rsidR="00B01F0E" w:rsidRPr="00486BF2" w:rsidRDefault="796CD565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Wykonawca nie może zadeklarować </w:t>
            </w:r>
            <w:r w:rsidR="08DD288F" w:rsidRPr="00486BF2">
              <w:rPr>
                <w:rFonts w:asciiTheme="minorHAnsi" w:hAnsiTheme="minorHAnsi" w:cstheme="minorHAnsi"/>
                <w:lang w:eastAsia="pl-PL"/>
              </w:rPr>
              <w:t>Środowiskowej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jakości powietrza niższej niż wartość wskazana</w:t>
            </w:r>
            <w:r w:rsidR="51D62EA6" w:rsidRPr="00486BF2">
              <w:rPr>
                <w:rFonts w:asciiTheme="minorHAnsi" w:hAnsiTheme="minorHAnsi" w:cstheme="minorHAnsi"/>
                <w:lang w:eastAsia="pl-PL"/>
              </w:rPr>
              <w:t xml:space="preserve"> powyżej jako wartość minimalna.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47F26" w14:textId="154274B2" w:rsidR="00660F1D" w:rsidRPr="00486BF2" w:rsidRDefault="73C49985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Środowiskowa jakość powietrza EAQ w Mieszkaniu rozumiana jako suma średnich wskaźników zmiany przyrostów stężenia dwutlenku węgla, koncentracji cząstek PM2.5 oraz zużycia energii elektrycznej w trakcie referencyjnego profilu zapotrzebowania na wentylację Mieszkania zgodnie z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Załącznikiem</w:t>
            </w:r>
            <w:r w:rsidR="7D8BC452" w:rsidRPr="00486BF2">
              <w:rPr>
                <w:rFonts w:asciiTheme="minorHAnsi" w:hAnsiTheme="minorHAnsi" w:cstheme="minorHAnsi"/>
                <w:color w:val="000000" w:themeColor="text1"/>
              </w:rPr>
              <w:t xml:space="preserve"> 3.4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do Załącznika nr 3 - </w:t>
            </w:r>
            <w:r w:rsidR="7D8BC452" w:rsidRPr="00486BF2">
              <w:rPr>
                <w:rFonts w:asciiTheme="minorHAnsi" w:hAnsiTheme="minorHAnsi" w:cstheme="minorHAnsi"/>
                <w:color w:val="000000" w:themeColor="text1"/>
              </w:rPr>
              <w:t>Działanie 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7C255851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5CACC116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Program </w:t>
            </w:r>
            <w:r w:rsidR="20605D44" w:rsidRPr="00486BF2">
              <w:rPr>
                <w:rFonts w:asciiTheme="minorHAnsi" w:hAnsiTheme="minorHAnsi" w:cstheme="minorHAnsi"/>
                <w:color w:val="000000" w:themeColor="text1"/>
              </w:rPr>
              <w:t>ON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Profil</w:t>
            </w:r>
            <w:r w:rsidR="19D6E7FC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7B5E965D" w14:textId="18C418A2" w:rsidR="00660F1D" w:rsidRPr="00486BF2" w:rsidRDefault="00660F1D" w:rsidP="007FE53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6BB6B83" w14:textId="18C418A2" w:rsidR="00660F1D" w:rsidRPr="00486BF2" w:rsidRDefault="00660F1D" w:rsidP="007FE53A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Środowiskową jakość powietrza należy obliczyć ze wzoru:</w:t>
            </w:r>
          </w:p>
          <w:p w14:paraId="0F187901" w14:textId="18C418A2" w:rsidR="00660F1D" w:rsidRPr="00486BF2" w:rsidRDefault="00660F1D" w:rsidP="007FE53A">
            <w:pPr>
              <w:rPr>
                <w:rFonts w:asciiTheme="minorHAnsi" w:eastAsia="Times New Roman" w:hAnsiTheme="minorHAnsi" w:cstheme="minorHAnsi"/>
                <w:color w:val="000000" w:themeColor="text1"/>
              </w:rPr>
            </w:pPr>
          </w:p>
          <w:p w14:paraId="38E6CAF2" w14:textId="42A23E54" w:rsidR="00660F1D" w:rsidRPr="00486BF2" w:rsidRDefault="00660F1D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color w:val="000000" w:themeColor="text1"/>
                </w:rPr>
                <m:t>EAQ=0,3∙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color w:val="000000" w:themeColor="text1"/>
                </w:rPr>
                <m:t>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∆CO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2,M1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∆CO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2,limit</m:t>
                              </m:r>
                            </m:sub>
                          </m:sSub>
                        </m:den>
                      </m:f>
                    </m:e>
                  </m:d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∆CO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2,M2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∆CO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2,limit</m:t>
                              </m:r>
                            </m:sub>
                          </m:sSub>
                        </m:den>
                      </m:f>
                    </m:e>
                  </m:d>
                </m:e>
              </m:d>
              <m:r>
                <w:rPr>
                  <w:rFonts w:ascii="Cambria Math" w:hAnsi="Cambria Math" w:cstheme="minorHAnsi"/>
                  <w:color w:val="000000" w:themeColor="text1"/>
                </w:rPr>
                <m:t>+0,5∙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color w:val="000000" w:themeColor="text1"/>
                </w:rPr>
                <m:t>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PM2.5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M1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PM2.5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limit</m:t>
                              </m:r>
                            </m:sub>
                          </m:sSub>
                        </m:den>
                      </m:f>
                    </m:e>
                  </m:d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PM2.5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M2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PM2.5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limit</m:t>
                              </m:r>
                            </m:sub>
                          </m:sSub>
                        </m:den>
                      </m:f>
                    </m:e>
                  </m:d>
                  <m:ctrlPr>
                    <w:rPr>
                      <w:rFonts w:ascii="Cambria Math" w:eastAsia="Times New Roman" w:hAnsi="Cambria Math" w:cstheme="minorHAnsi"/>
                      <w:i/>
                      <w:color w:val="000000" w:themeColor="text1"/>
                    </w:rPr>
                  </m:ctrlPr>
                </m:e>
              </m:d>
              <m:r>
                <w:rPr>
                  <w:rFonts w:ascii="Cambria Math" w:eastAsia="Times New Roman" w:hAnsi="Cambria Math" w:cstheme="minorHAnsi"/>
                  <w:color w:val="000000" w:themeColor="text1"/>
                </w:rPr>
                <m:t>+</m:t>
              </m:r>
              <m:r>
                <w:rPr>
                  <w:rFonts w:ascii="Cambria Math" w:hAnsi="Cambria Math" w:cstheme="minorHAnsi"/>
                  <w:color w:val="000000" w:themeColor="text1"/>
                </w:rPr>
                <m:t>0,2·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e.M1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e.limit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)+(1-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e.M2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e.limit</m:t>
                              </m:r>
                            </m:sub>
                          </m:sSub>
                        </m:den>
                      </m:f>
                    </m:e>
                  </m:d>
                  <m:ctrlPr>
                    <w:rPr>
                      <w:rFonts w:ascii="Cambria Math" w:eastAsia="Times New Roman" w:hAnsi="Cambria Math" w:cstheme="minorHAnsi"/>
                      <w:i/>
                      <w:color w:val="000000" w:themeColor="text1"/>
                    </w:rPr>
                  </m:ctrlPr>
                </m:e>
              </m:d>
            </m:oMath>
          </w:p>
          <w:p w14:paraId="08DD2C5F" w14:textId="6C01C19A" w:rsidR="00660F1D" w:rsidRPr="00486BF2" w:rsidRDefault="0665B955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27FBF342" w14:textId="18C418A2" w:rsidR="00660F1D" w:rsidRPr="00486BF2" w:rsidRDefault="00660F1D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EAQ – środowiskowa</w:t>
            </w:r>
            <w:r w:rsidR="00185988" w:rsidRPr="00486BF2">
              <w:rPr>
                <w:rFonts w:asciiTheme="minorHAnsi" w:hAnsiTheme="minorHAnsi" w:cstheme="minorHAnsi"/>
                <w:color w:val="000000" w:themeColor="text1"/>
              </w:rPr>
              <w:t xml:space="preserve"> jakość powietrza w Mieszkaniu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</w:p>
          <w:p w14:paraId="07AFEE0B" w14:textId="18C418A2" w:rsidR="00660F1D" w:rsidRPr="00486BF2" w:rsidRDefault="00660F1D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ΔCO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2,limit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maksymalny przyrost stężenia dwutlenku węgla pomiędzy powietrzem wewnętrznym a zewnętrznym, ppm, </w:t>
            </w:r>
          </w:p>
          <w:p w14:paraId="034BBEEB" w14:textId="18C418A2" w:rsidR="00660F1D" w:rsidRPr="00486BF2" w:rsidRDefault="00660F1D" w:rsidP="00660F1D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Jako maksymalny przyrost stężenia dwutlenku węgla, Zamawiający przyjmuje wartość </w:t>
            </w: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550 ppm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0BE7E337" w14:textId="18C418A2" w:rsidR="00660F1D" w:rsidRPr="00486BF2" w:rsidRDefault="00660F1D" w:rsidP="00660F1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ΔCO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2,M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1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– średni przyrost stężenia 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>dwutlenku węgla w trakcie Profilu M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1, ppm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</w:p>
          <w:p w14:paraId="5A045E0B" w14:textId="18C418A2" w:rsidR="00660F1D" w:rsidRPr="00486BF2" w:rsidRDefault="00660F1D" w:rsidP="00660F1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ΔCO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2,M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2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– średni przyrost stężenia 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>dwutlenku węgla w trakcie Profilu M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2, ppm.</w:t>
            </w:r>
          </w:p>
          <w:p w14:paraId="7498AB25" w14:textId="18C418A2" w:rsidR="00660F1D" w:rsidRPr="00486BF2" w:rsidRDefault="00660F1D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PM2.5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limit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maksymalna koncentracja pyłów zawieszonych PM2.5, µg/m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3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</w:p>
          <w:p w14:paraId="1FEA8F39" w14:textId="18C418A2" w:rsidR="00660F1D" w:rsidRPr="00486BF2" w:rsidRDefault="00660F1D" w:rsidP="00660F1D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Jako maksymalną koncentrację pyłów zawieszonych PM2.5, Zamawiający przyjmuje wartość 35 µg/m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3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04853D07" w14:textId="18C418A2" w:rsidR="00660F1D" w:rsidRPr="00486BF2" w:rsidRDefault="00660F1D" w:rsidP="00660F1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PM2.5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1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średnia koncentracja pyłów zaw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>ieszonych PM2.5 w trakcie Profilu M1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 xml:space="preserve"> µg/m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3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</w:p>
          <w:p w14:paraId="0682D551" w14:textId="18C418A2" w:rsidR="00660F1D" w:rsidRPr="00486BF2" w:rsidRDefault="00660F1D" w:rsidP="00660F1D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PM2.5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2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średnia koncentracja pyłów zawies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>zonych PM2.5 w trakcie Profilu M2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, µg/m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3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</w:p>
          <w:p w14:paraId="643E3880" w14:textId="3098EC18" w:rsidR="00660F1D" w:rsidRPr="00486BF2" w:rsidRDefault="00660F1D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Pe,limit – maksymalne, sumaryczne zużycia energii elektrycznej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 xml:space="preserve"> przez System wentylacji B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w trakcie</w:t>
            </w:r>
            <w:r w:rsidR="00461B38" w:rsidRPr="00486BF2">
              <w:rPr>
                <w:rFonts w:asciiTheme="minorHAnsi" w:hAnsiTheme="minorHAnsi" w:cstheme="minorHAnsi"/>
                <w:color w:val="000000" w:themeColor="text1"/>
              </w:rPr>
              <w:t xml:space="preserve"> 60 minut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, Wh.</w:t>
            </w:r>
          </w:p>
          <w:p w14:paraId="420A698E" w14:textId="5FBD5AF8" w:rsidR="00660F1D" w:rsidRPr="00486BF2" w:rsidRDefault="00660F1D" w:rsidP="00660F1D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Jako maksymalne, sumaryczne zużycie energii elektrycznej przez System wentylacji </w:t>
            </w:r>
            <w:r w:rsidR="1224AD75" w:rsidRPr="00486BF2">
              <w:rPr>
                <w:rFonts w:asciiTheme="minorHAnsi" w:hAnsiTheme="minorHAnsi" w:cstheme="minorHAnsi"/>
                <w:color w:val="000000" w:themeColor="text1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, Zamawiający przyjmuje wartość </w:t>
            </w:r>
            <w:r w:rsidR="097E6A58" w:rsidRPr="00486BF2">
              <w:rPr>
                <w:rFonts w:asciiTheme="minorHAnsi" w:hAnsiTheme="minorHAnsi" w:cstheme="minorHAnsi"/>
                <w:color w:val="000000" w:themeColor="text1"/>
              </w:rPr>
              <w:t>1380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Wh.</w:t>
            </w:r>
          </w:p>
          <w:p w14:paraId="24804B5F" w14:textId="18C418A2" w:rsidR="00660F1D" w:rsidRPr="00486BF2" w:rsidRDefault="00660F1D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e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,M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sumaryczne zużycie energii elektrycznej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 xml:space="preserve"> Systemu wentylacji B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w trakcie 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>Profilu M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1, Wh, </w:t>
            </w:r>
          </w:p>
          <w:p w14:paraId="68D84CBB" w14:textId="46B16B5A" w:rsidR="00660F1D" w:rsidRPr="00486BF2" w:rsidRDefault="00660F1D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e,M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sumaryczne zużycie energii e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>lektrycznej Systemu wentylacji B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w trakcie 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>Profilu M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2, Wh, </w:t>
            </w:r>
          </w:p>
          <w:p w14:paraId="4D049E3D" w14:textId="46B16B5A" w:rsidR="00660F1D" w:rsidRPr="00486BF2" w:rsidRDefault="00660F1D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4537711D" w14:textId="0F29EE73" w:rsidR="00660F1D" w:rsidRPr="00486BF2" w:rsidRDefault="73C49985" w:rsidP="00660F1D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Zarejestrowany podczas Testu ΔCO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strumień powietrza nawiewanego i usuwanego z</w:t>
            </w:r>
            <w:r w:rsidR="0BBAA588" w:rsidRPr="00486BF2">
              <w:rPr>
                <w:rFonts w:asciiTheme="minorHAnsi" w:hAnsiTheme="minorHAnsi" w:cstheme="minorHAnsi"/>
                <w:color w:val="000000" w:themeColor="text1"/>
              </w:rPr>
              <w:t>ostaną zapisane p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rzez Wykonawcę </w:t>
            </w:r>
            <w:r w:rsidR="0BBAA588" w:rsidRPr="00486BF2">
              <w:rPr>
                <w:rFonts w:asciiTheme="minorHAnsi" w:hAnsiTheme="minorHAnsi" w:cstheme="minorHAnsi"/>
                <w:color w:val="000000" w:themeColor="text1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jako </w:t>
            </w:r>
            <w:r w:rsidR="6C9B62A4" w:rsidRPr="00486BF2">
              <w:rPr>
                <w:rFonts w:asciiTheme="minorHAnsi" w:hAnsiTheme="minorHAnsi" w:cstheme="minorHAnsi"/>
                <w:color w:val="000000" w:themeColor="text1"/>
              </w:rPr>
              <w:t>Program ON Profil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dla całego </w:t>
            </w:r>
            <w:r w:rsidR="4908CD37" w:rsidRPr="00486BF2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rofilu </w:t>
            </w:r>
            <w:r w:rsidR="7D876C2E" w:rsidRPr="00486BF2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racy zapotrzebowania na wentylację </w:t>
            </w:r>
            <w:r w:rsidR="0BBAA588" w:rsidRPr="00486BF2">
              <w:rPr>
                <w:rFonts w:asciiTheme="minorHAnsi" w:hAnsiTheme="minorHAnsi" w:cstheme="minorHAnsi"/>
                <w:color w:val="000000" w:themeColor="text1"/>
              </w:rPr>
              <w:t>Mieszkania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zgodnie z Załącznikiem </w:t>
            </w:r>
            <w:r w:rsidR="0BBAA588" w:rsidRPr="00486BF2">
              <w:rPr>
                <w:rFonts w:asciiTheme="minorHAnsi" w:hAnsiTheme="minorHAnsi" w:cstheme="minorHAnsi"/>
                <w:color w:val="000000" w:themeColor="text1"/>
              </w:rPr>
              <w:t>3.4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do Załącznika nr 3 - </w:t>
            </w:r>
            <w:r w:rsidR="0BBAA588" w:rsidRPr="00486BF2">
              <w:rPr>
                <w:rFonts w:asciiTheme="minorHAnsi" w:hAnsiTheme="minorHAnsi" w:cstheme="minorHAnsi"/>
                <w:color w:val="000000" w:themeColor="text1"/>
              </w:rPr>
              <w:t>Działanie 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3D6BA6BE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4E3DE197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Program </w:t>
            </w:r>
            <w:r w:rsidR="2C590A23" w:rsidRPr="00486BF2">
              <w:rPr>
                <w:rFonts w:asciiTheme="minorHAnsi" w:hAnsiTheme="minorHAnsi" w:cstheme="minorHAnsi"/>
                <w:color w:val="000000" w:themeColor="text1"/>
              </w:rPr>
              <w:t>ON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Profil</w:t>
            </w:r>
            <w:r w:rsidR="1AF35A11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7AFB2F09" w14:textId="5B4EDECE" w:rsidR="00660F1D" w:rsidRPr="00486BF2" w:rsidRDefault="00B702A3" w:rsidP="00660F1D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System automatyki B</w:t>
            </w:r>
            <w:r w:rsidR="00660F1D" w:rsidRPr="00486BF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poprzez zdalną Aplikację, </w:t>
            </w:r>
            <w:r w:rsidR="00660F1D" w:rsidRPr="00486BF2">
              <w:rPr>
                <w:rFonts w:asciiTheme="minorHAnsi" w:hAnsiTheme="minorHAnsi" w:cstheme="minorHAnsi"/>
                <w:color w:val="000000" w:themeColor="text1"/>
              </w:rPr>
              <w:t>umożliwia zarejestrowanie a następnie odtwor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zenie pracy Systemu wentylacji B</w:t>
            </w:r>
            <w:r w:rsidR="00660F1D" w:rsidRPr="00486BF2">
              <w:rPr>
                <w:rFonts w:asciiTheme="minorHAnsi" w:hAnsiTheme="minorHAnsi" w:cstheme="minorHAnsi"/>
                <w:color w:val="000000" w:themeColor="text1"/>
              </w:rPr>
              <w:t xml:space="preserve"> w </w:t>
            </w:r>
            <w:r w:rsidR="69053AA0" w:rsidRPr="00486BF2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="00660F1D" w:rsidRPr="00486BF2">
              <w:rPr>
                <w:rFonts w:asciiTheme="minorHAnsi" w:hAnsiTheme="minorHAnsi" w:cstheme="minorHAnsi"/>
                <w:color w:val="000000" w:themeColor="text1"/>
              </w:rPr>
              <w:t xml:space="preserve">rogramie </w:t>
            </w:r>
            <w:r w:rsidR="39365902" w:rsidRPr="00486BF2">
              <w:rPr>
                <w:rFonts w:asciiTheme="minorHAnsi" w:hAnsiTheme="minorHAnsi" w:cstheme="minorHAnsi"/>
                <w:color w:val="000000" w:themeColor="text1"/>
              </w:rPr>
              <w:t>ON</w:t>
            </w:r>
            <w:r w:rsidR="004217B9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660F1D" w:rsidRPr="00486BF2">
              <w:rPr>
                <w:rFonts w:asciiTheme="minorHAnsi" w:hAnsiTheme="minorHAnsi" w:cstheme="minorHAnsi"/>
                <w:color w:val="000000" w:themeColor="text1"/>
              </w:rPr>
              <w:t xml:space="preserve">Profil poprzez wybranie odpowiedniego trybu testowego, niezbędnego na przeprowadzenie testów. Wymaga się, aby maksymalny czas odtworzenia strumienia testowego w był z krokiem nie większym niż 60 sekund.  </w:t>
            </w:r>
          </w:p>
          <w:p w14:paraId="114873BE" w14:textId="4127852B" w:rsidR="00660F1D" w:rsidRPr="00486BF2" w:rsidRDefault="00B702A3" w:rsidP="00660F1D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Dodatkowo System automatyki B</w:t>
            </w:r>
            <w:r w:rsidR="00660F1D" w:rsidRPr="00486BF2">
              <w:rPr>
                <w:rFonts w:asciiTheme="minorHAnsi" w:hAnsiTheme="minorHAnsi" w:cstheme="minorHAnsi"/>
                <w:color w:val="000000" w:themeColor="text1"/>
              </w:rPr>
              <w:t xml:space="preserve">, poprzez </w:t>
            </w:r>
            <w:r w:rsidR="58A48920" w:rsidRPr="00486BF2">
              <w:rPr>
                <w:rFonts w:asciiTheme="minorHAnsi" w:hAnsiTheme="minorHAnsi" w:cstheme="minorHAnsi"/>
                <w:color w:val="000000" w:themeColor="text1"/>
              </w:rPr>
              <w:t>Aplikację</w:t>
            </w:r>
            <w:r w:rsidR="00660F1D" w:rsidRPr="00486BF2">
              <w:rPr>
                <w:rFonts w:asciiTheme="minorHAnsi" w:hAnsiTheme="minorHAnsi" w:cstheme="minorHAnsi"/>
                <w:color w:val="000000" w:themeColor="text1"/>
              </w:rPr>
              <w:t xml:space="preserve">, umożliwia uruchomienie Systemu automatyki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B</w:t>
            </w:r>
            <w:r w:rsidR="00660F1D" w:rsidRPr="00486BF2">
              <w:rPr>
                <w:rFonts w:asciiTheme="minorHAnsi" w:hAnsiTheme="minorHAnsi" w:cstheme="minorHAnsi"/>
                <w:color w:val="000000" w:themeColor="text1"/>
              </w:rPr>
              <w:t xml:space="preserve"> w </w:t>
            </w:r>
            <w:r w:rsidR="004217B9" w:rsidRPr="00486BF2">
              <w:rPr>
                <w:rFonts w:asciiTheme="minorHAnsi" w:hAnsiTheme="minorHAnsi" w:cstheme="minorHAnsi"/>
                <w:color w:val="000000" w:themeColor="text1"/>
              </w:rPr>
              <w:t xml:space="preserve">Programie </w:t>
            </w:r>
            <w:r w:rsidR="255DE394" w:rsidRPr="00486BF2">
              <w:rPr>
                <w:rFonts w:asciiTheme="minorHAnsi" w:hAnsiTheme="minorHAnsi" w:cstheme="minorHAnsi"/>
                <w:color w:val="000000" w:themeColor="text1"/>
              </w:rPr>
              <w:t>ON</w:t>
            </w:r>
            <w:r w:rsidR="00624038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660F1D" w:rsidRPr="00486BF2">
              <w:rPr>
                <w:rFonts w:asciiTheme="minorHAnsi" w:hAnsiTheme="minorHAnsi" w:cstheme="minorHAnsi"/>
                <w:color w:val="000000" w:themeColor="text1"/>
              </w:rPr>
              <w:t xml:space="preserve">Manual, w którym </w:t>
            </w:r>
            <w:r w:rsidR="2374D46C" w:rsidRPr="00486BF2">
              <w:rPr>
                <w:rFonts w:asciiTheme="minorHAnsi" w:hAnsiTheme="minorHAnsi" w:cstheme="minorHAnsi"/>
                <w:color w:val="000000" w:themeColor="text1"/>
              </w:rPr>
              <w:t>Zamawiający</w:t>
            </w:r>
            <w:r w:rsidR="00660F1D" w:rsidRPr="00486BF2">
              <w:rPr>
                <w:rFonts w:asciiTheme="minorHAnsi" w:hAnsiTheme="minorHAnsi" w:cstheme="minorHAnsi"/>
                <w:color w:val="000000" w:themeColor="text1"/>
              </w:rPr>
              <w:t xml:space="preserve"> sam dokonuje ręcznej nastawy strumienia powietrza nawiewanego i usuwanego.</w:t>
            </w:r>
          </w:p>
          <w:p w14:paraId="238D0316" w14:textId="46B16B5A" w:rsidR="00660F1D" w:rsidRPr="00486BF2" w:rsidRDefault="00660F1D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Obliczenia wykonać wg.: </w:t>
            </w:r>
          </w:p>
          <w:p w14:paraId="73BC2C45" w14:textId="242C9FAF" w:rsidR="00660F1D" w:rsidRPr="00486BF2" w:rsidRDefault="73C49985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</w:t>
            </w:r>
            <w:r w:rsidR="0BBAA588" w:rsidRPr="00486BF2">
              <w:rPr>
                <w:rFonts w:asciiTheme="minorHAnsi" w:hAnsiTheme="minorHAnsi" w:cstheme="minorHAnsi"/>
                <w:color w:val="000000" w:themeColor="text1"/>
              </w:rPr>
              <w:t>3.4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do Załącznika nr 3 – </w:t>
            </w:r>
            <w:r w:rsidR="0BBAA588" w:rsidRPr="00486BF2">
              <w:rPr>
                <w:rFonts w:asciiTheme="minorHAnsi" w:hAnsiTheme="minorHAnsi" w:cstheme="minorHAnsi"/>
                <w:color w:val="000000" w:themeColor="text1"/>
              </w:rPr>
              <w:t>Działanie 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4F242327" w:rsidRPr="00486BF2">
              <w:rPr>
                <w:rFonts w:asciiTheme="minorHAnsi" w:hAnsiTheme="minorHAnsi" w:cstheme="minorHAnsi"/>
                <w:color w:val="000000" w:themeColor="text1"/>
              </w:rPr>
              <w:t>Rozdział: 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Środowiskowa jakość powietrza. Metoda obliczeń.</w:t>
            </w:r>
            <w:r w:rsidR="7F7AC2CD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</w:p>
          <w:p w14:paraId="32A9CDC6" w14:textId="5EF6C6FA" w:rsidR="00B01F0E" w:rsidRPr="00486BF2" w:rsidRDefault="73C49985" w:rsidP="4530C8F7">
            <w:pPr>
              <w:jc w:val="both"/>
              <w:rPr>
                <w:rFonts w:asciiTheme="minorHAnsi" w:hAnsiTheme="minorHAnsi" w:cstheme="minorHAnsi"/>
                <w:color w:val="FF0000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</w:t>
            </w:r>
            <w:r w:rsidR="0BBAA588" w:rsidRPr="00486BF2">
              <w:rPr>
                <w:rFonts w:asciiTheme="minorHAnsi" w:hAnsiTheme="minorHAnsi" w:cstheme="minorHAnsi"/>
                <w:color w:val="000000" w:themeColor="text1"/>
              </w:rPr>
              <w:t>3.5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do Załącznika nr 3 –</w:t>
            </w:r>
            <w:r w:rsidR="31CB07A5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BBAA588" w:rsidRPr="00486BF2">
              <w:rPr>
                <w:rFonts w:asciiTheme="minorHAnsi" w:hAnsiTheme="minorHAnsi" w:cstheme="minorHAnsi"/>
                <w:color w:val="000000" w:themeColor="text1"/>
              </w:rPr>
              <w:t>Działanie 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3FDB4014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B9F9F4C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="0BBAA588" w:rsidRPr="00486BF2">
              <w:rPr>
                <w:rFonts w:asciiTheme="minorHAnsi" w:hAnsiTheme="minorHAnsi" w:cstheme="minorHAnsi"/>
                <w:color w:val="000000" w:themeColor="text1"/>
              </w:rPr>
              <w:t>16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.1</w:t>
            </w:r>
            <w:r w:rsidR="0BFBCA83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47E60B" w14:textId="77777777" w:rsidR="00B01F0E" w:rsidRPr="00486BF2" w:rsidRDefault="00B01F0E" w:rsidP="00CA64CD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10%</w:t>
            </w:r>
          </w:p>
        </w:tc>
      </w:tr>
      <w:tr w:rsidR="00461B38" w:rsidRPr="00486BF2" w14:paraId="718E7865" w14:textId="77777777" w:rsidTr="6F14AF9E">
        <w:trPr>
          <w:trHeight w:val="624"/>
          <w:jc w:val="center"/>
        </w:trPr>
        <w:tc>
          <w:tcPr>
            <w:tcW w:w="7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986A2" w14:textId="68D4FAFD" w:rsidR="00461B38" w:rsidRPr="00486BF2" w:rsidRDefault="00461B38" w:rsidP="00461B38">
            <w:pPr>
              <w:pStyle w:val="Normalny1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16.2</w:t>
            </w:r>
          </w:p>
        </w:tc>
        <w:tc>
          <w:tcPr>
            <w:tcW w:w="157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9EBA89" w14:textId="5DC5C723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B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66F0C2" w14:textId="77777777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  <w:lang w:eastAsia="pl-PL"/>
              </w:rPr>
              <w:t>Mikrobiologiczna jakość powietrza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F1013" w14:textId="7FCF6CCC" w:rsidR="00461B38" w:rsidRPr="00486BF2" w:rsidRDefault="00461B38" w:rsidP="578D99B9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Zamawiający wymaga, aby Mikrobiologiczna jakość powietrza była jak największa, przy czym nie może być niższa niż </w:t>
            </w:r>
            <w:r w:rsidR="4B0F50C6" w:rsidRPr="00486BF2">
              <w:rPr>
                <w:rFonts w:asciiTheme="minorHAnsi" w:hAnsiTheme="minorHAnsi" w:cstheme="minorHAnsi"/>
                <w:lang w:eastAsia="pl-PL"/>
              </w:rPr>
              <w:t>0,4</w:t>
            </w:r>
            <w:r w:rsidRPr="00486BF2">
              <w:rPr>
                <w:rFonts w:asciiTheme="minorHAnsi" w:hAnsiTheme="minorHAnsi" w:cstheme="minorHAnsi"/>
                <w:lang w:eastAsia="pl-PL"/>
              </w:rPr>
              <w:t>, wyliczona zgodnie z metodyką wskazaną w kolejnej kolumnie</w:t>
            </w:r>
          </w:p>
          <w:p w14:paraId="09488358" w14:textId="17232BE4" w:rsidR="00461B38" w:rsidRPr="00486BF2" w:rsidRDefault="31CB07A5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Wykonawca nie może zadeklarować </w:t>
            </w:r>
            <w:r w:rsidR="3A0AC0EF" w:rsidRPr="00486BF2">
              <w:rPr>
                <w:rFonts w:asciiTheme="minorHAnsi" w:hAnsiTheme="minorHAnsi" w:cstheme="minorHAnsi"/>
                <w:lang w:eastAsia="pl-PL"/>
              </w:rPr>
              <w:t>M</w:t>
            </w:r>
            <w:r w:rsidRPr="00486BF2">
              <w:rPr>
                <w:rFonts w:asciiTheme="minorHAnsi" w:hAnsiTheme="minorHAnsi" w:cstheme="minorHAnsi"/>
                <w:lang w:eastAsia="pl-PL"/>
              </w:rPr>
              <w:t>ikrobiologicznej jakości powietrza niższej niż wartość wskazana powyżej jako wartość minimalna.</w:t>
            </w:r>
          </w:p>
          <w:p w14:paraId="452F3E42" w14:textId="28D04CE3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1E2C5" w14:textId="6A7B2B9B" w:rsidR="00461B38" w:rsidRPr="00486BF2" w:rsidRDefault="31CB07A5" w:rsidP="4530C8F7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Mikrobiologiczna jakość powietrza IAQ w Mieszkaniu rozumiana jako zmiana liczby jednostek tworzących kolonie dla aerozolu bakteryjnego GRAM(-) oraz GRAM(+) w trakcie 60 minut. Strumień powietrza wentylacyjnego ustawiany ręcznie przez Zamawiającego w Programie </w:t>
            </w:r>
            <w:r w:rsidR="673C9BCF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ON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Manual, określony na podstawie wyników uzyskanych w trakcie realizacji badań </w:t>
            </w:r>
            <w:r w:rsidR="2F1A9294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Wymagania </w:t>
            </w:r>
            <w:r w:rsidR="034F7717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go 16.1.  </w:t>
            </w:r>
          </w:p>
          <w:p w14:paraId="59258877" w14:textId="46B16B5A" w:rsidR="00461B38" w:rsidRPr="00486BF2" w:rsidRDefault="00461B38" w:rsidP="007FE53A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Mikrobiologiczną jakość powietrza IAQ należy obliczyć ze wzoru:</w:t>
            </w:r>
          </w:p>
          <w:p w14:paraId="0FF12276" w14:textId="46B16B5A" w:rsidR="00461B38" w:rsidRPr="00486BF2" w:rsidRDefault="00461B38" w:rsidP="007FE53A">
            <w:pPr>
              <w:rPr>
                <w:rFonts w:asciiTheme="minorHAnsi" w:eastAsia="Times New Roman" w:hAnsiTheme="minorHAnsi" w:cstheme="minorHAnsi"/>
                <w:color w:val="000000" w:themeColor="text1"/>
              </w:rPr>
            </w:pPr>
          </w:p>
          <w:p w14:paraId="30C3CB8E" w14:textId="77777777" w:rsidR="00461B38" w:rsidRPr="00486BF2" w:rsidRDefault="00461B38" w:rsidP="007FE53A">
            <w:pPr>
              <w:rPr>
                <w:rFonts w:asciiTheme="minorHAnsi" w:eastAsia="Times New Roman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IAQ=0,4∙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3</m:t>
                  </m:r>
                </m:den>
              </m:f>
              <m:r>
                <w:rPr>
                  <w:rFonts w:ascii="Cambria Math" w:hAnsi="Cambria Math" w:cstheme="minorHAnsi"/>
                </w:rPr>
                <m:t>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 w:cstheme="minorHAnsi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theme="minorHAnsi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 w:cstheme="minorHAnsi"/>
                            </w:rPr>
                            <m:t>3</m:t>
                          </m:r>
                        </m:sup>
                        <m:e>
                          <m:r>
                            <w:rPr>
                              <w:rFonts w:ascii="Cambria Math" w:hAnsi="Cambria Math" w:cstheme="minorHAnsi"/>
                            </w:rPr>
                            <m:t>JTK</m:t>
                          </m:r>
                        </m:e>
                      </m:nary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G-n</m:t>
                      </m:r>
                    </m:sub>
                  </m:sSub>
                </m:e>
              </m:d>
              <m:r>
                <w:rPr>
                  <w:rFonts w:ascii="Cambria Math" w:hAnsi="Cambria Math" w:cstheme="minorHAnsi"/>
                </w:rPr>
                <m:t>+0,6∙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3</m:t>
                  </m:r>
                </m:den>
              </m:f>
              <m:r>
                <w:rPr>
                  <w:rFonts w:ascii="Cambria Math" w:hAnsi="Cambria Math" w:cstheme="minorHAnsi"/>
                </w:rPr>
                <m:t>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 w:cstheme="minorHAnsi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theme="minorHAnsi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 w:cstheme="minorHAnsi"/>
                            </w:rPr>
                            <m:t>3</m:t>
                          </m:r>
                        </m:sup>
                        <m:e>
                          <m:r>
                            <w:rPr>
                              <w:rFonts w:ascii="Cambria Math" w:hAnsi="Cambria Math" w:cstheme="minorHAnsi"/>
                            </w:rPr>
                            <m:t>JTK</m:t>
                          </m:r>
                        </m:e>
                      </m:nary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G+n</m:t>
                      </m:r>
                    </m:sub>
                  </m:sSub>
                </m:e>
              </m:d>
            </m:oMath>
            <w:r w:rsidRPr="00486BF2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14:paraId="6264D363" w14:textId="46B16B5A" w:rsidR="00461B38" w:rsidRPr="00486BF2" w:rsidRDefault="00461B38" w:rsidP="007FE53A">
            <w:pPr>
              <w:rPr>
                <w:rFonts w:asciiTheme="minorHAnsi" w:eastAsia="Times New Roman" w:hAnsiTheme="minorHAnsi" w:cstheme="minorHAnsi"/>
                <w:color w:val="000000" w:themeColor="text1"/>
              </w:rPr>
            </w:pPr>
          </w:p>
          <w:p w14:paraId="2F30427B" w14:textId="25F47E39" w:rsidR="00461B38" w:rsidRPr="00486BF2" w:rsidRDefault="76A9F767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69734272" w14:textId="6EABEE45" w:rsidR="00461B38" w:rsidRPr="00486BF2" w:rsidRDefault="71B27CA5" w:rsidP="315218B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IAQ – mikrobiologiczna jakość powietrza w Mieszkaniu,</w:t>
            </w:r>
          </w:p>
          <w:p w14:paraId="05C9007C" w14:textId="46B16B5A" w:rsidR="00461B38" w:rsidRPr="00486BF2" w:rsidRDefault="00461B38" w:rsidP="007FE53A">
            <w:pPr>
              <w:spacing w:after="160"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JTK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vertAlign w:val="subscript"/>
              </w:rPr>
              <w:t>G-n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– zmiana, średniej liczby jednostek tworzących kolonie aerozolu bakteryjnego GRAM(-) w trakcie 60 minut oraz dla n=3 powtórzeń,  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> </w:t>
            </w:r>
          </w:p>
          <w:p w14:paraId="0B244C33" w14:textId="46B16B5A" w:rsidR="00461B38" w:rsidRPr="00486BF2" w:rsidRDefault="31CB07A5" w:rsidP="007FE53A">
            <w:pPr>
              <w:jc w:val="both"/>
              <w:rPr>
                <w:rStyle w:val="eop"/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JTK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vertAlign w:val="subscript"/>
              </w:rPr>
              <w:t>G+n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– zmiana, średniej liczby jednostek tworzących kolonie aerozolu bakteryjnego GRAM(+) w trakcie 60 minut oraz dla n=3 powtórzeń.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40AF49F5" w14:textId="1DEF8631" w:rsidR="4530C8F7" w:rsidRPr="00486BF2" w:rsidRDefault="4530C8F7" w:rsidP="4530C8F7">
            <w:pPr>
              <w:jc w:val="both"/>
              <w:rPr>
                <w:rFonts w:asciiTheme="minorHAnsi" w:hAnsiTheme="minorHAnsi" w:cstheme="minorHAnsi"/>
              </w:rPr>
            </w:pPr>
          </w:p>
          <w:p w14:paraId="0A8BE805" w14:textId="46B16B5A" w:rsidR="00461B38" w:rsidRPr="00486BF2" w:rsidRDefault="00461B38" w:rsidP="007FE53A">
            <w:pPr>
              <w:jc w:val="both"/>
              <w:rPr>
                <w:rFonts w:asciiTheme="minorHAnsi" w:hAnsiTheme="minorHAnsi" w:cstheme="minorHAnsi"/>
                <w:color w:val="00B050"/>
              </w:rPr>
            </w:pPr>
            <w:r w:rsidRPr="00486BF2">
              <w:rPr>
                <w:rFonts w:asciiTheme="minorHAnsi" w:hAnsiTheme="minorHAnsi" w:cstheme="minorHAnsi"/>
              </w:rPr>
              <w:t xml:space="preserve">Obliczenia wykonać wg.: </w:t>
            </w:r>
          </w:p>
          <w:p w14:paraId="3450B0BA" w14:textId="60EE9FF1" w:rsidR="00461B38" w:rsidRPr="00486BF2" w:rsidRDefault="31CB07A5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3.4 do Załącznika nr 3 – 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20E48F66" w:rsidRPr="00486BF2">
              <w:rPr>
                <w:rFonts w:asciiTheme="minorHAnsi" w:hAnsiTheme="minorHAnsi" w:cstheme="minorHAnsi"/>
                <w:color w:val="000000" w:themeColor="text1"/>
              </w:rPr>
              <w:t>Rozdział: 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Mikrobiologiczna jakość powietrza. Metoda obliczeń.</w:t>
            </w:r>
            <w:r w:rsidR="4F864563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  <w:p w14:paraId="1AAA76D5" w14:textId="23BD48A3" w:rsidR="00461B38" w:rsidRPr="00486BF2" w:rsidRDefault="31CB07A5" w:rsidP="4530C8F7">
            <w:pPr>
              <w:jc w:val="both"/>
              <w:rPr>
                <w:rFonts w:asciiTheme="minorHAnsi" w:eastAsia="Times New Roman" w:hAnsiTheme="minorHAnsi" w:cstheme="minorHAnsi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3.5 do Załącznika nr 3 – 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7DE28B46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750CF6B1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16.2</w:t>
            </w:r>
            <w:r w:rsidR="6E0D528D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D9CA1" w14:textId="77777777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10%</w:t>
            </w:r>
          </w:p>
        </w:tc>
      </w:tr>
      <w:tr w:rsidR="00461B38" w:rsidRPr="00486BF2" w14:paraId="74580859" w14:textId="77777777" w:rsidTr="6F14AF9E">
        <w:trPr>
          <w:trHeight w:val="624"/>
          <w:jc w:val="center"/>
        </w:trPr>
        <w:tc>
          <w:tcPr>
            <w:tcW w:w="7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ADA578" w14:textId="1A72F49A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lastRenderedPageBreak/>
              <w:t>16.3</w:t>
            </w:r>
          </w:p>
        </w:tc>
        <w:tc>
          <w:tcPr>
            <w:tcW w:w="157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B199EC" w14:textId="4327D979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B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AEED2" w14:textId="77777777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  <w:lang w:eastAsia="pl-PL"/>
              </w:rPr>
              <w:t>Efektywność wentylacji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A19C8" w14:textId="6351FD66" w:rsidR="00461B38" w:rsidRPr="00486BF2" w:rsidRDefault="00461B38" w:rsidP="578D99B9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Zamawiający wymaga, aby Efektywność wentylacji była jak największa, przy czym nie może być niższa niż </w:t>
            </w:r>
            <w:r w:rsidR="287DBE2C" w:rsidRPr="00486BF2">
              <w:rPr>
                <w:rFonts w:asciiTheme="minorHAnsi" w:hAnsiTheme="minorHAnsi" w:cstheme="minorHAnsi"/>
                <w:lang w:eastAsia="pl-PL"/>
              </w:rPr>
              <w:t xml:space="preserve">0,5 </w:t>
            </w:r>
            <w:r w:rsidRPr="00486BF2">
              <w:rPr>
                <w:rFonts w:asciiTheme="minorHAnsi" w:hAnsiTheme="minorHAnsi" w:cstheme="minorHAnsi"/>
                <w:lang w:eastAsia="pl-PL"/>
              </w:rPr>
              <w:t>wyliczona zgodnie z metodyką wskazaną w kolejnej kolumnie.</w:t>
            </w:r>
          </w:p>
          <w:p w14:paraId="4B8D137E" w14:textId="542E42BF" w:rsidR="00461B38" w:rsidRPr="00486BF2" w:rsidRDefault="31CB07A5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Wykonawca nie może zadeklarować Efektywności</w:t>
            </w:r>
            <w:r w:rsidR="7D8D323B" w:rsidRPr="00486BF2">
              <w:rPr>
                <w:rFonts w:asciiTheme="minorHAnsi" w:hAnsiTheme="minorHAnsi" w:cstheme="minorHAnsi"/>
                <w:lang w:eastAsia="pl-PL"/>
              </w:rPr>
              <w:t xml:space="preserve"> wentylacji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niższej niż wartość wskazana powyżej jako wartość minimalna 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3C354" w14:textId="46B16B5A" w:rsidR="00461B38" w:rsidRPr="00486BF2" w:rsidRDefault="00461B38" w:rsidP="007FE53A">
            <w:pPr>
              <w:jc w:val="both"/>
              <w:rPr>
                <w:rFonts w:asciiTheme="minorHAnsi" w:eastAsia="Times New Roman" w:hAnsiTheme="minorHAnsi" w:cstheme="minorHAnsi"/>
                <w:color w:val="FF0000"/>
              </w:rPr>
            </w:pPr>
          </w:p>
          <w:p w14:paraId="408E8355" w14:textId="564ED637" w:rsidR="00461B38" w:rsidRPr="00486BF2" w:rsidRDefault="31CB07A5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Całkowita efektywność wentylacji Mieszkania rozumiana jako średnia efektywność wentylacji dla Programu </w:t>
            </w:r>
            <w:r w:rsidR="3E57B50E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ON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Profil obliczona dla Profilu M1 oraz Profilu M2, zgodnie z załącznikiem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 3.4 do Załącznika nr 3 – 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25351CCB" w:rsidRPr="00486BF2">
              <w:rPr>
                <w:rFonts w:asciiTheme="minorHAnsi" w:hAnsiTheme="minorHAnsi" w:cstheme="minorHAnsi"/>
                <w:color w:val="000000" w:themeColor="text1"/>
              </w:rPr>
              <w:t>rozdział “Efektywność wentylacji. Metoda obliczeń.”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</w:p>
          <w:p w14:paraId="3651301E" w14:textId="46B16B5A" w:rsidR="00461B38" w:rsidRPr="00486BF2" w:rsidRDefault="00461B38" w:rsidP="007FE53A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Całkowitą efektywność wentylacji należy obliczyć ze wzoru:</w:t>
            </w:r>
          </w:p>
          <w:p w14:paraId="63AFB960" w14:textId="496D3F86" w:rsidR="00461B38" w:rsidRPr="00486BF2" w:rsidRDefault="00857454" w:rsidP="007FE53A">
            <w:pPr>
              <w:rPr>
                <w:rFonts w:asciiTheme="minorHAnsi" w:eastAsia="Times New Roman" w:hAnsiTheme="minorHAnsi" w:cstheme="minorHAnsi"/>
                <w:color w:val="000000" w:themeColor="text1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ε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  <m:r>
                <w:rPr>
                  <w:rFonts w:ascii="Cambria Math" w:hAnsi="Cambria Math" w:cstheme="minorHAnsi"/>
                </w:rPr>
                <m:t>=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0,4∙ε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M1</m:t>
                  </m:r>
                </m:sub>
              </m:sSub>
              <m:r>
                <w:rPr>
                  <w:rFonts w:ascii="Cambria Math" w:hAnsi="Cambria Math" w:cstheme="minorHAnsi"/>
                </w:rPr>
                <m:t>+0,6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∙ε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M2</m:t>
                  </m:r>
                </m:sub>
              </m:sSub>
            </m:oMath>
            <w:r w:rsidR="00461B38" w:rsidRPr="00486BF2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14:paraId="676786D7" w14:textId="31BFE8E7" w:rsidR="00461B38" w:rsidRPr="00486BF2" w:rsidRDefault="00461B38" w:rsidP="00461B3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09ACE6B0" w14:textId="31BFE8E7" w:rsidR="00461B38" w:rsidRPr="00486BF2" w:rsidRDefault="00461B38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1BEEC55B" w14:textId="31BFE8E7" w:rsidR="00461B38" w:rsidRPr="00486BF2" w:rsidRDefault="71B27CA5" w:rsidP="315218B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ε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tot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całkowita skuteczność wentylacji,</w:t>
            </w:r>
          </w:p>
          <w:p w14:paraId="32160428" w14:textId="31BFE8E7" w:rsidR="00461B38" w:rsidRPr="00486BF2" w:rsidRDefault="00461B38" w:rsidP="00461B38">
            <w:pPr>
              <w:spacing w:after="160"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ε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L1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średnia efektywność wentylacji dla Profilu M1, </w:t>
            </w:r>
          </w:p>
          <w:p w14:paraId="11AA530B" w14:textId="31BFE8E7" w:rsidR="00461B38" w:rsidRPr="00486BF2" w:rsidRDefault="00461B38" w:rsidP="00461B38">
            <w:pPr>
              <w:spacing w:after="160"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ε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L2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średnia efektywność wentylacji dla Profilu M2, </w:t>
            </w:r>
          </w:p>
          <w:p w14:paraId="4E407EAC" w14:textId="31BFE8E7" w:rsidR="00461B38" w:rsidRPr="00486BF2" w:rsidRDefault="00461B38" w:rsidP="007FE53A">
            <w:pPr>
              <w:jc w:val="both"/>
              <w:rPr>
                <w:rFonts w:asciiTheme="minorHAnsi" w:hAnsiTheme="minorHAnsi" w:cstheme="minorHAnsi"/>
                <w:color w:val="00B050"/>
              </w:rPr>
            </w:pPr>
            <w:r w:rsidRPr="00486BF2">
              <w:rPr>
                <w:rFonts w:asciiTheme="minorHAnsi" w:hAnsiTheme="minorHAnsi" w:cstheme="minorHAnsi"/>
              </w:rPr>
              <w:t xml:space="preserve">Obliczenia wykonać wg.: </w:t>
            </w:r>
          </w:p>
          <w:p w14:paraId="1B4876BC" w14:textId="57875F35" w:rsidR="00461B38" w:rsidRPr="00486BF2" w:rsidRDefault="31CB07A5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3.4 do Załącznika nr 3 – 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46B2093F" w:rsidRPr="00486BF2">
              <w:rPr>
                <w:rFonts w:asciiTheme="minorHAnsi" w:hAnsiTheme="minorHAnsi" w:cstheme="minorHAnsi"/>
                <w:color w:val="000000" w:themeColor="text1"/>
              </w:rPr>
              <w:t>Rozdział 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Efektywność wentylacji. Metoda obliczeń.</w:t>
            </w:r>
            <w:r w:rsidR="004D1F4F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  <w:p w14:paraId="1333B525" w14:textId="0E941175" w:rsidR="00461B38" w:rsidRPr="00486BF2" w:rsidRDefault="31CB07A5" w:rsidP="4530C8F7">
            <w:pPr>
              <w:jc w:val="both"/>
              <w:rPr>
                <w:rFonts w:asciiTheme="minorHAnsi" w:eastAsia="Times New Roman" w:hAnsiTheme="minorHAnsi" w:cstheme="minorHAnsi"/>
                <w:color w:val="FF0000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Załącznika 3.5 do Załącznika nr 3 –</w:t>
            </w:r>
            <w:r w:rsidR="6388C5F4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15C5723A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275142F6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16.3</w:t>
            </w:r>
            <w:r w:rsidR="396E6EB4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91499" w14:textId="77777777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10%</w:t>
            </w:r>
          </w:p>
        </w:tc>
      </w:tr>
      <w:tr w:rsidR="00461B38" w:rsidRPr="00486BF2" w14:paraId="782E662B" w14:textId="77777777" w:rsidTr="6F14AF9E">
        <w:trPr>
          <w:trHeight w:val="624"/>
          <w:jc w:val="center"/>
        </w:trPr>
        <w:tc>
          <w:tcPr>
            <w:tcW w:w="7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452535" w14:textId="7661F083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16.4</w:t>
            </w:r>
          </w:p>
        </w:tc>
        <w:tc>
          <w:tcPr>
            <w:tcW w:w="157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14B3B" w14:textId="28D75CE1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B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9FDC57" w14:textId="222EDA25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Cs w:val="20"/>
                <w:lang w:eastAsia="pl-PL"/>
              </w:rPr>
              <w:t>Odzysk ciepła i chłodu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7F9E9" w14:textId="0095C7BE" w:rsidR="00461B38" w:rsidRPr="00486BF2" w:rsidRDefault="31CB07A5" w:rsidP="578D99B9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Zamawiający wymaga, aby Odzysk ciepła i chłodu był jak największy, przy czym nie może być niższy niż </w:t>
            </w:r>
            <w:r w:rsidR="59B9419D" w:rsidRPr="00486BF2">
              <w:rPr>
                <w:rFonts w:asciiTheme="minorHAnsi" w:hAnsiTheme="minorHAnsi" w:cstheme="minorHAnsi"/>
                <w:lang w:eastAsia="pl-PL"/>
              </w:rPr>
              <w:t>0,5</w:t>
            </w:r>
            <w:r w:rsidRPr="00486BF2">
              <w:rPr>
                <w:rFonts w:asciiTheme="minorHAnsi" w:hAnsiTheme="minorHAnsi" w:cstheme="minorHAnsi"/>
                <w:lang w:eastAsia="pl-PL"/>
              </w:rPr>
              <w:t>, wyliczona zgodnie z metodyką wskazaną w kolejnej kolumnie</w:t>
            </w:r>
            <w:r w:rsidR="0980DDFA" w:rsidRPr="00486BF2">
              <w:rPr>
                <w:rFonts w:asciiTheme="minorHAnsi" w:hAnsiTheme="minorHAnsi" w:cstheme="minorHAnsi"/>
                <w:lang w:eastAsia="pl-PL"/>
              </w:rPr>
              <w:t>.</w:t>
            </w:r>
          </w:p>
          <w:p w14:paraId="43DBDAEB" w14:textId="24AD436F" w:rsidR="00461B38" w:rsidRPr="00486BF2" w:rsidRDefault="31CB07A5" w:rsidP="4530C8F7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Wykonawca nie może zadeklarować Odzysku ciepła i chłodu niższe</w:t>
            </w:r>
            <w:r w:rsidR="1414DBEF" w:rsidRPr="00486BF2">
              <w:rPr>
                <w:rFonts w:asciiTheme="minorHAnsi" w:hAnsiTheme="minorHAnsi" w:cstheme="minorHAnsi"/>
                <w:lang w:eastAsia="pl-PL"/>
              </w:rPr>
              <w:t>go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niż wartość wskazana powyżej jako wartość minimalna.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21CCDE" w14:textId="0A843C88" w:rsidR="00461B38" w:rsidRPr="00486BF2" w:rsidRDefault="31CB07A5" w:rsidP="4530C8F7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Całkowity odzysk ciepła rozumiany jako suma cząstkowych współczynników odzysku ciepła i chłodu dla wybranych parametrów powietrza zewnętrznego tj. -15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-7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7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24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28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C.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Strumień powietrza wentylacyjnego ustawiany ręcznie prze Zamawiającego w Programie </w:t>
            </w:r>
            <w:r w:rsidR="00177C0D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ON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Manual</w:t>
            </w:r>
            <w:r w:rsidRPr="00486BF2">
              <w:rPr>
                <w:rFonts w:asciiTheme="minorHAnsi" w:eastAsia="Times New Roman" w:hAnsiTheme="minorHAnsi" w:cstheme="minorHAnsi"/>
                <w:color w:val="FF0000"/>
              </w:rPr>
              <w:t xml:space="preserve">,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określony na podstawie wyników uzyskanych w trakcie realizacji badań Wymagania Konkursowego 16.1.</w:t>
            </w:r>
          </w:p>
          <w:p w14:paraId="2D2B291A" w14:textId="31BFE8E7" w:rsidR="00461B38" w:rsidRPr="00486BF2" w:rsidRDefault="00461B38" w:rsidP="007FE53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Całkowity odzysk ciepła i chłodu należy obliczyć ze wzoru:</w:t>
            </w:r>
          </w:p>
          <w:p w14:paraId="6BD4882F" w14:textId="31BFE8E7" w:rsidR="00461B38" w:rsidRPr="00486BF2" w:rsidRDefault="00461B38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73655243" w14:textId="1F55F46D" w:rsidR="00461B38" w:rsidRPr="00486BF2" w:rsidRDefault="00857454" w:rsidP="00461B3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</m:t>
                  </m:r>
                </m:sub>
              </m:sSub>
              <m:r>
                <w:rPr>
                  <w:rFonts w:ascii="Cambria Math" w:hAnsi="Cambria Math" w:cstheme="minorHAnsi"/>
                </w:rPr>
                <m:t>=0,3∙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t,-15</m:t>
                  </m:r>
                </m:sub>
              </m:sSub>
              <m:r>
                <w:rPr>
                  <w:rFonts w:ascii="Cambria Math" w:hAnsi="Cambria Math" w:cstheme="minorHAnsi"/>
                </w:rPr>
                <m:t>+0,25∙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t,-7</m:t>
                  </m:r>
                </m:sub>
              </m:sSub>
              <m:r>
                <w:rPr>
                  <w:rFonts w:ascii="Cambria Math" w:hAnsi="Cambria Math" w:cstheme="minorHAnsi"/>
                </w:rPr>
                <m:t>+0,1∙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t,7</m:t>
                  </m:r>
                </m:sub>
              </m:sSub>
              <m:r>
                <w:rPr>
                  <w:rFonts w:ascii="Cambria Math" w:hAnsi="Cambria Math" w:cstheme="minorHAnsi"/>
                </w:rPr>
                <m:t>+0,1∙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t,24</m:t>
                  </m:r>
                </m:sub>
              </m:sSub>
              <m:r>
                <w:rPr>
                  <w:rFonts w:ascii="Cambria Math" w:hAnsi="Cambria Math" w:cstheme="minorHAnsi"/>
                </w:rPr>
                <m:t>+0,25∙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t,28</m:t>
                  </m:r>
                </m:sub>
              </m:sSub>
            </m:oMath>
            <w:r w:rsidR="76A9F767" w:rsidRPr="00486BF2">
              <w:rPr>
                <w:rFonts w:asciiTheme="minorHAnsi" w:hAnsiTheme="minorHAnsi" w:cstheme="minorHAnsi"/>
              </w:rPr>
              <w:t>,</w:t>
            </w:r>
          </w:p>
          <w:p w14:paraId="1C1B10D2" w14:textId="159846A5" w:rsidR="486C5CEF" w:rsidRPr="00486BF2" w:rsidRDefault="486C5CEF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7552BBF6" w14:textId="50B8A6EE" w:rsidR="00461B38" w:rsidRPr="00486BF2" w:rsidRDefault="76A9F767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0201B69F" w14:textId="6B80FB30" w:rsidR="00461B38" w:rsidRPr="00486BF2" w:rsidRDefault="71B27CA5" w:rsidP="315218B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η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t,t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całkowity odzysku ciepła i chłodu,</w:t>
            </w:r>
          </w:p>
          <w:p w14:paraId="16C794C2" w14:textId="51948404" w:rsidR="00461B38" w:rsidRPr="00486BF2" w:rsidRDefault="00461B38" w:rsidP="578D99B9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η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t,-15 </w:t>
            </w:r>
            <w:r w:rsidRPr="00486BF2">
              <w:rPr>
                <w:rFonts w:asciiTheme="minorHAnsi" w:hAnsiTheme="minorHAnsi" w:cstheme="minorHAnsi"/>
              </w:rPr>
              <w:t>– zmierzony w warunkach ustabilizowanych, średni współczynnik sprawności temperaturowej odzysku ciepła,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>=-15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 oraz rH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 xml:space="preserve"> typowej dla parametrów powietrza zewnętrznego, %.</w:t>
            </w:r>
          </w:p>
          <w:p w14:paraId="01A2834A" w14:textId="0938D75B" w:rsidR="00461B38" w:rsidRPr="00486BF2" w:rsidRDefault="00461B38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η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t,-7 </w:t>
            </w:r>
            <w:r w:rsidRPr="00486BF2">
              <w:rPr>
                <w:rFonts w:asciiTheme="minorHAnsi" w:hAnsiTheme="minorHAnsi" w:cstheme="minorHAnsi"/>
              </w:rPr>
              <w:t>– zmierzony w warunkach ustabilizowanych, średni współczynnik sprawności temperaturowej odzysku ciepła, dla temperatury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>=-7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oraz rH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 xml:space="preserve"> typowej dla parametrów powietrza zewnętrznego,</w:t>
            </w:r>
          </w:p>
          <w:p w14:paraId="529369D3" w14:textId="31BFE8E7" w:rsidR="00461B38" w:rsidRPr="00486BF2" w:rsidRDefault="00461B38" w:rsidP="007FE53A">
            <w:pPr>
              <w:jc w:val="both"/>
              <w:rPr>
                <w:rFonts w:asciiTheme="minorHAnsi" w:hAnsiTheme="minorHAnsi" w:cstheme="minorHAnsi"/>
                <w:vertAlign w:val="subscript"/>
              </w:rPr>
            </w:pPr>
            <w:r w:rsidRPr="00486BF2">
              <w:rPr>
                <w:rFonts w:asciiTheme="minorHAnsi" w:hAnsiTheme="minorHAnsi" w:cstheme="minorHAnsi"/>
              </w:rPr>
              <w:t>η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t,7 </w:t>
            </w:r>
            <w:r w:rsidRPr="00486BF2">
              <w:rPr>
                <w:rFonts w:asciiTheme="minorHAnsi" w:hAnsiTheme="minorHAnsi" w:cstheme="minorHAnsi"/>
              </w:rPr>
              <w:t>– zmierzony w warunkach ustabilizowanych, średni współczynnik sprawności temperaturowej odzysku ciepła,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>=7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oraz rH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 xml:space="preserve"> typowej dla parametrów powietrza zewnętrznego;</w:t>
            </w:r>
          </w:p>
          <w:p w14:paraId="7C4FA97A" w14:textId="31BFE8E7" w:rsidR="00461B38" w:rsidRPr="00486BF2" w:rsidRDefault="00461B38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η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t,24 </w:t>
            </w:r>
            <w:r w:rsidRPr="00486BF2">
              <w:rPr>
                <w:rFonts w:asciiTheme="minorHAnsi" w:hAnsiTheme="minorHAnsi" w:cstheme="minorHAnsi"/>
              </w:rPr>
              <w:t>– zmierzony w warunkach ustabilizowanych, średni współczynnik sprawności temperaturowej odzysku ciepła,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>=24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oraz rH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 xml:space="preserve"> typowej dla parametrów powietrza zewnętrznego;</w:t>
            </w:r>
          </w:p>
          <w:p w14:paraId="1725B338" w14:textId="31BFE8E7" w:rsidR="00461B38" w:rsidRPr="00486BF2" w:rsidRDefault="00461B38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η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t,28 </w:t>
            </w:r>
            <w:r w:rsidRPr="00486BF2">
              <w:rPr>
                <w:rFonts w:asciiTheme="minorHAnsi" w:hAnsiTheme="minorHAnsi" w:cstheme="minorHAnsi"/>
              </w:rPr>
              <w:t>– zmierzony w warunkach ustabilizowanych, średni współczynnik sprawności temperaturowej odzysku ciepła,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>=28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oraz rH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 xml:space="preserve"> typowej dla parametrów powietrza zewnętrznego;</w:t>
            </w:r>
          </w:p>
          <w:p w14:paraId="6FDA8884" w14:textId="31BFE8E7" w:rsidR="00461B38" w:rsidRPr="00486BF2" w:rsidRDefault="00461B38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Obliczenia wykonać wg.: </w:t>
            </w:r>
          </w:p>
          <w:p w14:paraId="2DB42358" w14:textId="36668A0C" w:rsidR="00461B38" w:rsidRPr="00486BF2" w:rsidRDefault="31CB07A5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3.4 do Załącznika nr 3 – 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17824D59" w:rsidRPr="00486BF2">
              <w:rPr>
                <w:rFonts w:asciiTheme="minorHAnsi" w:hAnsiTheme="minorHAnsi" w:cstheme="minorHAnsi"/>
                <w:color w:val="000000" w:themeColor="text1"/>
              </w:rPr>
              <w:t>rozdział: 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Odzysk ciepła i chłodu. Metoda obliczeń.</w:t>
            </w:r>
            <w:r w:rsidR="058233AF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  <w:p w14:paraId="18BA6591" w14:textId="1230C7AF" w:rsidR="00461B38" w:rsidRPr="00486BF2" w:rsidRDefault="31CB07A5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Załącznika 3.5 do Załącznika nr 3 –</w:t>
            </w:r>
            <w:r w:rsidR="125A63E9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68647AD2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31155614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16.4</w:t>
            </w:r>
            <w:r w:rsidR="20221796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D7358E" w14:textId="69672EE2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61B38" w:rsidRPr="00486BF2" w14:paraId="3E38CE0D" w14:textId="77777777" w:rsidTr="6F14AF9E">
        <w:trPr>
          <w:trHeight w:val="624"/>
          <w:jc w:val="center"/>
        </w:trPr>
        <w:tc>
          <w:tcPr>
            <w:tcW w:w="7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3B391" w14:textId="45F8559E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16.5</w:t>
            </w:r>
          </w:p>
        </w:tc>
        <w:tc>
          <w:tcPr>
            <w:tcW w:w="157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0C76CD" w14:textId="43931209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B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667FF" w14:textId="78CAB513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color w:val="000000" w:themeColor="text1"/>
                <w:szCs w:val="20"/>
                <w:lang w:eastAsia="pl-PL"/>
              </w:rPr>
            </w:pPr>
            <w:del w:id="152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  <w:szCs w:val="20"/>
                  <w:lang w:eastAsia="pl-PL"/>
                </w:rPr>
                <w:delText>Odzysk wilgoci</w:delText>
              </w:r>
            </w:del>
            <w:ins w:id="153" w:author="Autor">
              <w:r w:rsidR="00D92766">
                <w:rPr>
                  <w:rFonts w:asciiTheme="minorHAnsi" w:hAnsiTheme="minorHAnsi" w:cstheme="minorHAnsi"/>
                  <w:color w:val="000000" w:themeColor="text1"/>
                  <w:szCs w:val="20"/>
                  <w:lang w:eastAsia="pl-PL"/>
                </w:rPr>
                <w:t>Wilgotność powietrza nawiewanego</w:t>
              </w:r>
            </w:ins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58762" w14:textId="07AD29C1" w:rsidR="00461B38" w:rsidRPr="00486BF2" w:rsidRDefault="00461B38" w:rsidP="578D99B9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Zamawiający wymaga, aby </w:t>
            </w:r>
            <w:del w:id="154" w:author="Autor">
              <w:r w:rsidRPr="00486BF2" w:rsidDel="00D92766">
                <w:rPr>
                  <w:rFonts w:asciiTheme="minorHAnsi" w:hAnsiTheme="minorHAnsi" w:cstheme="minorHAnsi"/>
                  <w:lang w:eastAsia="pl-PL"/>
                </w:rPr>
                <w:delText>Odzysk wilgoci</w:delText>
              </w:r>
            </w:del>
            <w:ins w:id="155" w:author="Autor">
              <w:r w:rsidR="00D92766">
                <w:rPr>
                  <w:rFonts w:asciiTheme="minorHAnsi" w:hAnsiTheme="minorHAnsi" w:cstheme="minorHAnsi"/>
                  <w:lang w:eastAsia="pl-PL"/>
                </w:rPr>
                <w:t>Wilgotność powietrza nawiewanego</w:t>
              </w:r>
            </w:ins>
            <w:r w:rsidRPr="00486BF2">
              <w:rPr>
                <w:rFonts w:asciiTheme="minorHAnsi" w:hAnsiTheme="minorHAnsi" w:cstheme="minorHAnsi"/>
                <w:lang w:eastAsia="pl-PL"/>
              </w:rPr>
              <w:t xml:space="preserve"> był</w:t>
            </w:r>
            <w:ins w:id="156" w:author="Autor">
              <w:r w:rsidR="00D92766">
                <w:rPr>
                  <w:rFonts w:asciiTheme="minorHAnsi" w:hAnsiTheme="minorHAnsi" w:cstheme="minorHAnsi"/>
                  <w:lang w:eastAsia="pl-PL"/>
                </w:rPr>
                <w:t>a</w:t>
              </w:r>
            </w:ins>
            <w:r w:rsidRPr="00486BF2">
              <w:rPr>
                <w:rFonts w:asciiTheme="minorHAnsi" w:hAnsiTheme="minorHAnsi" w:cstheme="minorHAnsi"/>
                <w:lang w:eastAsia="pl-PL"/>
              </w:rPr>
              <w:t xml:space="preserve"> jak największ</w:t>
            </w:r>
            <w:ins w:id="157" w:author="Autor">
              <w:r w:rsidR="00D92766">
                <w:rPr>
                  <w:rFonts w:asciiTheme="minorHAnsi" w:hAnsiTheme="minorHAnsi" w:cstheme="minorHAnsi"/>
                  <w:lang w:eastAsia="pl-PL"/>
                </w:rPr>
                <w:t>a</w:t>
              </w:r>
            </w:ins>
            <w:del w:id="158" w:author="Autor">
              <w:r w:rsidRPr="00486BF2" w:rsidDel="00D92766">
                <w:rPr>
                  <w:rFonts w:asciiTheme="minorHAnsi" w:hAnsiTheme="minorHAnsi" w:cstheme="minorHAnsi"/>
                  <w:lang w:eastAsia="pl-PL"/>
                </w:rPr>
                <w:delText>y</w:delText>
              </w:r>
            </w:del>
            <w:r w:rsidRPr="00486BF2">
              <w:rPr>
                <w:rFonts w:asciiTheme="minorHAnsi" w:hAnsiTheme="minorHAnsi" w:cstheme="minorHAnsi"/>
                <w:lang w:eastAsia="pl-PL"/>
              </w:rPr>
              <w:t>, przy czym nie może być niższ</w:t>
            </w:r>
            <w:ins w:id="159" w:author="Autor">
              <w:r w:rsidR="00D92766">
                <w:rPr>
                  <w:rFonts w:asciiTheme="minorHAnsi" w:hAnsiTheme="minorHAnsi" w:cstheme="minorHAnsi"/>
                  <w:lang w:eastAsia="pl-PL"/>
                </w:rPr>
                <w:t>a</w:t>
              </w:r>
            </w:ins>
            <w:del w:id="160" w:author="Autor">
              <w:r w:rsidRPr="00486BF2" w:rsidDel="00D92766">
                <w:rPr>
                  <w:rFonts w:asciiTheme="minorHAnsi" w:hAnsiTheme="minorHAnsi" w:cstheme="minorHAnsi"/>
                  <w:lang w:eastAsia="pl-PL"/>
                </w:rPr>
                <w:delText>y</w:delText>
              </w:r>
            </w:del>
            <w:r w:rsidRPr="00486BF2">
              <w:rPr>
                <w:rFonts w:asciiTheme="minorHAnsi" w:hAnsiTheme="minorHAnsi" w:cstheme="minorHAnsi"/>
                <w:lang w:eastAsia="pl-PL"/>
              </w:rPr>
              <w:t xml:space="preserve"> niż </w:t>
            </w:r>
            <w:r w:rsidR="10A711B0" w:rsidRPr="00486BF2">
              <w:rPr>
                <w:rFonts w:asciiTheme="minorHAnsi" w:hAnsiTheme="minorHAnsi" w:cstheme="minorHAnsi"/>
                <w:lang w:eastAsia="pl-PL"/>
              </w:rPr>
              <w:t>0,5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, wyliczona zgodnie z metodyką wskazaną w kolejnej kolumnie </w:t>
            </w:r>
          </w:p>
          <w:p w14:paraId="1A406D18" w14:textId="507C5165" w:rsidR="00461B38" w:rsidRPr="00486BF2" w:rsidRDefault="31CB07A5" w:rsidP="00D92766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Wykonawca nie może zadeklarować </w:t>
            </w:r>
            <w:del w:id="161" w:author="Autor">
              <w:r w:rsidRPr="00486BF2" w:rsidDel="00D92766">
                <w:rPr>
                  <w:rFonts w:asciiTheme="minorHAnsi" w:hAnsiTheme="minorHAnsi" w:cstheme="minorHAnsi"/>
                  <w:lang w:eastAsia="pl-PL"/>
                </w:rPr>
                <w:delText>Odzysku wilgoci</w:delText>
              </w:r>
            </w:del>
            <w:ins w:id="162" w:author="Autor">
              <w:r w:rsidR="00D92766">
                <w:rPr>
                  <w:rFonts w:asciiTheme="minorHAnsi" w:hAnsiTheme="minorHAnsi" w:cstheme="minorHAnsi"/>
                  <w:lang w:eastAsia="pl-PL"/>
                </w:rPr>
                <w:t>Wilgotności powietrza nawiewanego</w:t>
              </w:r>
            </w:ins>
            <w:r w:rsidRPr="00486BF2">
              <w:rPr>
                <w:rFonts w:asciiTheme="minorHAnsi" w:hAnsiTheme="minorHAnsi" w:cstheme="minorHAnsi"/>
                <w:lang w:eastAsia="pl-PL"/>
              </w:rPr>
              <w:t xml:space="preserve"> niższe</w:t>
            </w:r>
            <w:ins w:id="163" w:author="Autor">
              <w:r w:rsidR="00D92766">
                <w:rPr>
                  <w:rFonts w:asciiTheme="minorHAnsi" w:hAnsiTheme="minorHAnsi" w:cstheme="minorHAnsi"/>
                  <w:lang w:eastAsia="pl-PL"/>
                </w:rPr>
                <w:t>j</w:t>
              </w:r>
            </w:ins>
            <w:del w:id="164" w:author="Autor">
              <w:r w:rsidR="7E48480F" w:rsidRPr="00486BF2" w:rsidDel="00D92766">
                <w:rPr>
                  <w:rFonts w:asciiTheme="minorHAnsi" w:hAnsiTheme="minorHAnsi" w:cstheme="minorHAnsi"/>
                  <w:lang w:eastAsia="pl-PL"/>
                </w:rPr>
                <w:delText>go</w:delText>
              </w:r>
            </w:del>
            <w:r w:rsidRPr="00486BF2">
              <w:rPr>
                <w:rFonts w:asciiTheme="minorHAnsi" w:hAnsiTheme="minorHAnsi" w:cstheme="minorHAnsi"/>
                <w:lang w:eastAsia="pl-PL"/>
              </w:rPr>
              <w:t xml:space="preserve"> niż wartość wskazana powyżej jako wartość minimalna.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153DC" w14:textId="0B38FDB3" w:rsidR="00461B38" w:rsidRPr="00486BF2" w:rsidRDefault="31CB07A5" w:rsidP="007FE53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del w:id="165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Całkowity odzysk ciepła</w:delText>
              </w:r>
            </w:del>
            <w:ins w:id="166" w:author="Autor">
              <w:r w:rsidR="00D92766">
                <w:rPr>
                  <w:rFonts w:asciiTheme="minorHAnsi" w:hAnsiTheme="minorHAnsi" w:cstheme="minorHAnsi"/>
                  <w:color w:val="000000" w:themeColor="text1"/>
                </w:rPr>
                <w:t>Wilgotność powietrza nawiewanego</w:t>
              </w:r>
            </w:ins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rozumian</w:t>
            </w:r>
            <w:ins w:id="167" w:author="Autor">
              <w:r w:rsidR="00D92766">
                <w:rPr>
                  <w:rFonts w:asciiTheme="minorHAnsi" w:hAnsiTheme="minorHAnsi" w:cstheme="minorHAnsi"/>
                  <w:color w:val="000000" w:themeColor="text1"/>
                </w:rPr>
                <w:t>a</w:t>
              </w:r>
            </w:ins>
            <w:del w:id="168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y</w:delText>
              </w:r>
            </w:del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jako suma cząstkowych</w:t>
            </w:r>
            <w:ins w:id="169" w:author="Autor">
              <w:r w:rsidR="00D92766">
                <w:rPr>
                  <w:rFonts w:asciiTheme="minorHAnsi" w:hAnsiTheme="minorHAnsi" w:cstheme="minorHAnsi"/>
                  <w:color w:val="000000" w:themeColor="text1"/>
                </w:rPr>
                <w:t xml:space="preserve"> zmian wilgotności powietrza nawiewanego</w:t>
              </w:r>
            </w:ins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del w:id="170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 xml:space="preserve">współczynników odzysku ciepła i chłodu </w:delText>
              </w:r>
            </w:del>
            <w:r w:rsidRPr="00486BF2">
              <w:rPr>
                <w:rFonts w:asciiTheme="minorHAnsi" w:hAnsiTheme="minorHAnsi" w:cstheme="minorHAnsi"/>
                <w:color w:val="000000" w:themeColor="text1"/>
              </w:rPr>
              <w:t>dla wybranych parametrów powietrza zewnętrznego tj. -15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-7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</w:t>
            </w:r>
            <w:ins w:id="171" w:author="Autor">
              <w:r w:rsidR="00D92766">
                <w:rPr>
                  <w:rFonts w:asciiTheme="minorHAnsi" w:hAnsiTheme="minorHAnsi" w:cstheme="minorHAnsi"/>
                  <w:color w:val="000000" w:themeColor="text1"/>
                </w:rPr>
                <w:t xml:space="preserve"> i</w:t>
              </w:r>
            </w:ins>
            <w:del w:id="172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,</w:delText>
              </w:r>
            </w:del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7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</w:t>
            </w:r>
            <w:del w:id="173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, 24</w:delText>
              </w:r>
              <w:r w:rsidRPr="00486BF2" w:rsidDel="00D92766">
                <w:rPr>
                  <w:rFonts w:asciiTheme="minorHAnsi" w:hAnsiTheme="minorHAnsi" w:cstheme="minorHAnsi"/>
                  <w:color w:val="000000" w:themeColor="text1"/>
                  <w:vertAlign w:val="superscript"/>
                </w:rPr>
                <w:delText>o</w:delText>
              </w:r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C i 28</w:delText>
              </w:r>
              <w:r w:rsidRPr="00486BF2" w:rsidDel="00D92766">
                <w:rPr>
                  <w:rFonts w:asciiTheme="minorHAnsi" w:hAnsiTheme="minorHAnsi" w:cstheme="minorHAnsi"/>
                  <w:color w:val="000000" w:themeColor="text1"/>
                  <w:vertAlign w:val="superscript"/>
                </w:rPr>
                <w:delText>o</w:delText>
              </w:r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C</w:delText>
              </w:r>
            </w:del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Strumień powietrza wentylacyjnego ustawiany ręcznie przez Zamawiającego w Programie </w:t>
            </w:r>
            <w:r w:rsidR="1836458C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ON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Manual, określony na podstawie wyników uzyskanych w trakcie realizacji badań Wymagania Konkursowego </w:t>
            </w:r>
            <w:r w:rsidR="5201F053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16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.1.</w:t>
            </w:r>
            <w:ins w:id="174" w:author="Autor">
              <w:r w:rsidR="00D92766">
                <w:rPr>
                  <w:rFonts w:asciiTheme="minorHAnsi" w:eastAsia="Times New Roman" w:hAnsiTheme="minorHAnsi" w:cstheme="minorHAnsi"/>
                  <w:color w:val="000000" w:themeColor="text1"/>
                </w:rPr>
                <w:t>Wilgotność powietrza nawiewanego</w:t>
              </w:r>
            </w:ins>
            <w:del w:id="175" w:author="Autor">
              <w:r w:rsidR="00461B38" w:rsidRPr="00486BF2" w:rsidDel="00D92766">
                <w:rPr>
                  <w:rFonts w:asciiTheme="minorHAnsi" w:eastAsia="Times New Roman" w:hAnsiTheme="minorHAnsi" w:cstheme="minorHAnsi"/>
                  <w:color w:val="000000" w:themeColor="text1"/>
                </w:rPr>
                <w:delText xml:space="preserve">Całkowity odzysk wilgoci </w:delText>
              </w:r>
            </w:del>
            <w:r w:rsidR="00461B38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należy obliczyć ze wzoru:</w:t>
            </w:r>
          </w:p>
          <w:p w14:paraId="40FADC23" w14:textId="5FAD3B9F" w:rsidR="00461B38" w:rsidRPr="00486BF2" w:rsidRDefault="00461B38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224DC4C7" w14:textId="49FBE867" w:rsidR="00461B38" w:rsidRDefault="00857454" w:rsidP="486C5CEF">
            <w:pPr>
              <w:rPr>
                <w:ins w:id="176" w:author="Autor"/>
                <w:rFonts w:asciiTheme="minorHAnsi" w:hAnsiTheme="minorHAnsi" w:cstheme="minorHAnsi"/>
                <w:color w:val="000000" w:themeColor="text1"/>
              </w:rPr>
            </w:pPr>
            <m:oMath>
              <m:sSub>
                <m:sSubPr>
                  <m:ctrlPr>
                    <w:del w:id="177" w:author="Autor">
                      <w:rPr>
                        <w:rFonts w:ascii="Cambria Math" w:hAnsi="Cambria Math" w:cstheme="minorHAnsi"/>
                        <w:i/>
                        <w:color w:val="000000" w:themeColor="text1"/>
                      </w:rPr>
                    </w:del>
                  </m:ctrlPr>
                </m:sSubPr>
                <m:e>
                  <m:r>
                    <w:del w:id="178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η</m:t>
                    </w:del>
                  </m:r>
                </m:e>
                <m:sub>
                  <m:r>
                    <w:del w:id="179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x</m:t>
                    </w:del>
                  </m:r>
                </m:sub>
              </m:sSub>
              <m:r>
                <w:del w:id="180" w:author="Autor">
                  <w:rPr>
                    <w:rFonts w:ascii="Cambria Math" w:hAnsi="Cambria Math" w:cstheme="minorHAnsi"/>
                    <w:color w:val="000000" w:themeColor="text1"/>
                  </w:rPr>
                  <m:t>=0,3∙</m:t>
                </w:del>
              </m:r>
              <m:sSub>
                <m:sSubPr>
                  <m:ctrlPr>
                    <w:del w:id="181" w:author="Autor">
                      <w:rPr>
                        <w:rFonts w:ascii="Cambria Math" w:hAnsi="Cambria Math" w:cstheme="minorHAnsi"/>
                        <w:i/>
                        <w:color w:val="000000" w:themeColor="text1"/>
                      </w:rPr>
                    </w:del>
                  </m:ctrlPr>
                </m:sSubPr>
                <m:e>
                  <m:r>
                    <w:del w:id="182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η</m:t>
                    </w:del>
                  </m:r>
                </m:e>
                <m:sub>
                  <m:r>
                    <w:del w:id="183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x,-15</m:t>
                    </w:del>
                  </m:r>
                </m:sub>
              </m:sSub>
              <m:r>
                <w:del w:id="184" w:author="Autor">
                  <w:rPr>
                    <w:rFonts w:ascii="Cambria Math" w:hAnsi="Cambria Math" w:cstheme="minorHAnsi"/>
                    <w:color w:val="000000" w:themeColor="text1"/>
                  </w:rPr>
                  <m:t>+0,25∙</m:t>
                </w:del>
              </m:r>
              <m:sSub>
                <m:sSubPr>
                  <m:ctrlPr>
                    <w:del w:id="185" w:author="Autor">
                      <w:rPr>
                        <w:rFonts w:ascii="Cambria Math" w:hAnsi="Cambria Math" w:cstheme="minorHAnsi"/>
                        <w:i/>
                        <w:color w:val="000000" w:themeColor="text1"/>
                      </w:rPr>
                    </w:del>
                  </m:ctrlPr>
                </m:sSubPr>
                <m:e>
                  <m:r>
                    <w:del w:id="186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η</m:t>
                    </w:del>
                  </m:r>
                </m:e>
                <m:sub>
                  <m:r>
                    <w:del w:id="187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x,-7</m:t>
                    </w:del>
                  </m:r>
                </m:sub>
              </m:sSub>
              <m:r>
                <w:del w:id="188" w:author="Autor">
                  <w:rPr>
                    <w:rFonts w:ascii="Cambria Math" w:hAnsi="Cambria Math" w:cstheme="minorHAnsi"/>
                    <w:color w:val="000000" w:themeColor="text1"/>
                  </w:rPr>
                  <m:t>+0,1∙</m:t>
                </w:del>
              </m:r>
              <m:sSub>
                <m:sSubPr>
                  <m:ctrlPr>
                    <w:del w:id="189" w:author="Autor">
                      <w:rPr>
                        <w:rFonts w:ascii="Cambria Math" w:hAnsi="Cambria Math" w:cstheme="minorHAnsi"/>
                        <w:i/>
                        <w:color w:val="000000" w:themeColor="text1"/>
                      </w:rPr>
                    </w:del>
                  </m:ctrlPr>
                </m:sSubPr>
                <m:e>
                  <m:r>
                    <w:del w:id="190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η</m:t>
                    </w:del>
                  </m:r>
                </m:e>
                <m:sub>
                  <m:r>
                    <w:del w:id="191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x,7</m:t>
                    </w:del>
                  </m:r>
                </m:sub>
              </m:sSub>
              <m:r>
                <w:del w:id="192" w:author="Autor">
                  <w:rPr>
                    <w:rFonts w:ascii="Cambria Math" w:hAnsi="Cambria Math" w:cstheme="minorHAnsi"/>
                    <w:color w:val="000000" w:themeColor="text1"/>
                  </w:rPr>
                  <m:t>+0,1∙</m:t>
                </w:del>
              </m:r>
              <m:sSub>
                <m:sSubPr>
                  <m:ctrlPr>
                    <w:del w:id="193" w:author="Autor">
                      <w:rPr>
                        <w:rFonts w:ascii="Cambria Math" w:hAnsi="Cambria Math" w:cstheme="minorHAnsi"/>
                        <w:i/>
                        <w:color w:val="000000" w:themeColor="text1"/>
                      </w:rPr>
                    </w:del>
                  </m:ctrlPr>
                </m:sSubPr>
                <m:e>
                  <m:r>
                    <w:del w:id="194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η</m:t>
                    </w:del>
                  </m:r>
                </m:e>
                <m:sub>
                  <m:r>
                    <w:del w:id="195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x,24</m:t>
                    </w:del>
                  </m:r>
                </m:sub>
              </m:sSub>
              <m:r>
                <w:del w:id="196" w:author="Autor">
                  <w:rPr>
                    <w:rFonts w:ascii="Cambria Math" w:hAnsi="Cambria Math" w:cstheme="minorHAnsi"/>
                    <w:color w:val="000000" w:themeColor="text1"/>
                  </w:rPr>
                  <m:t>+0,25∙</m:t>
                </w:del>
              </m:r>
              <m:sSub>
                <m:sSubPr>
                  <m:ctrlPr>
                    <w:del w:id="197" w:author="Autor">
                      <w:rPr>
                        <w:rFonts w:ascii="Cambria Math" w:hAnsi="Cambria Math" w:cstheme="minorHAnsi"/>
                        <w:i/>
                        <w:color w:val="000000" w:themeColor="text1"/>
                      </w:rPr>
                    </w:del>
                  </m:ctrlPr>
                </m:sSubPr>
                <m:e>
                  <m:r>
                    <w:del w:id="198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η</m:t>
                    </w:del>
                  </m:r>
                </m:e>
                <m:sub>
                  <m:r>
                    <w:del w:id="199" w:author="Autor">
                      <w:rPr>
                        <w:rFonts w:ascii="Cambria Math" w:hAnsi="Cambria Math" w:cstheme="minorHAnsi"/>
                        <w:color w:val="000000" w:themeColor="text1"/>
                      </w:rPr>
                      <m:t>x,28</m:t>
                    </w:del>
                  </m:r>
                </m:sub>
              </m:sSub>
            </m:oMath>
            <w:del w:id="200" w:author="Autor">
              <w:r w:rsidR="76A9F767"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 xml:space="preserve"> </w:delText>
              </w:r>
            </w:del>
          </w:p>
          <w:p w14:paraId="600F8604" w14:textId="014A8A3F" w:rsidR="00D92766" w:rsidRPr="00486BF2" w:rsidRDefault="00857454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  <m:oMathPara>
              <m:oMath>
                <m:sSub>
                  <m:sSubPr>
                    <m:ctrlPr>
                      <w:ins w:id="201" w:author="Autor"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w:ins>
                    </m:ctrlPr>
                  </m:sSubPr>
                  <m:e>
                    <m:r>
                      <w:ins w:id="202" w:author="Autor">
                        <w:rPr>
                          <w:rFonts w:ascii="Cambria Math" w:hAnsi="Cambria Math" w:cstheme="minorHAnsi"/>
                          <w:color w:val="000000" w:themeColor="text1"/>
                        </w:rPr>
                        <m:t>η</m:t>
                      </w:ins>
                    </m:r>
                  </m:e>
                  <m:sub>
                    <m:r>
                      <w:ins w:id="203" w:author="Autor">
                        <w:rPr>
                          <w:rFonts w:ascii="Cambria Math" w:hAnsi="Cambria Math" w:cstheme="minorHAnsi"/>
                          <w:color w:val="000000" w:themeColor="text1"/>
                        </w:rPr>
                        <m:t>x</m:t>
                      </w:ins>
                    </m:r>
                  </m:sub>
                </m:sSub>
                <m:r>
                  <w:ins w:id="204" w:author="Autor">
                    <w:rPr>
                      <w:rFonts w:ascii="Cambria Math" w:hAnsi="Cambria Math" w:cstheme="minorHAnsi"/>
                      <w:color w:val="000000" w:themeColor="text1"/>
                    </w:rPr>
                    <m:t>=0,5∙</m:t>
                  </w:ins>
                </m:r>
                <m:sSub>
                  <m:sSubPr>
                    <m:ctrlPr>
                      <w:ins w:id="205" w:author="Autor"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w:ins>
                    </m:ctrlPr>
                  </m:sSubPr>
                  <m:e>
                    <m:r>
                      <w:ins w:id="206" w:author="Autor">
                        <w:rPr>
                          <w:rFonts w:ascii="Cambria Math" w:hAnsi="Cambria Math" w:cstheme="minorHAnsi"/>
                          <w:color w:val="000000" w:themeColor="text1"/>
                        </w:rPr>
                        <m:t>x</m:t>
                      </w:ins>
                    </m:r>
                  </m:e>
                  <m:sub>
                    <m:r>
                      <w:ins w:id="207" w:author="Autor">
                        <w:rPr>
                          <w:rFonts w:ascii="Cambria Math" w:hAnsi="Cambria Math" w:cstheme="minorHAnsi"/>
                          <w:color w:val="000000" w:themeColor="text1"/>
                        </w:rPr>
                        <m:t>-15</m:t>
                      </w:ins>
                    </m:r>
                  </m:sub>
                </m:sSub>
                <m:r>
                  <w:ins w:id="208" w:author="Autor">
                    <w:rPr>
                      <w:rFonts w:ascii="Cambria Math" w:hAnsi="Cambria Math" w:cstheme="minorHAnsi"/>
                      <w:color w:val="000000" w:themeColor="text1"/>
                    </w:rPr>
                    <m:t>+0,3∙</m:t>
                  </w:ins>
                </m:r>
                <m:sSub>
                  <m:sSubPr>
                    <m:ctrlPr>
                      <w:ins w:id="209" w:author="Autor"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w:ins>
                    </m:ctrlPr>
                  </m:sSubPr>
                  <m:e>
                    <m:r>
                      <w:ins w:id="210" w:author="Autor">
                        <w:rPr>
                          <w:rFonts w:ascii="Cambria Math" w:hAnsi="Cambria Math" w:cstheme="minorHAnsi"/>
                          <w:color w:val="000000" w:themeColor="text1"/>
                        </w:rPr>
                        <m:t>x</m:t>
                      </w:ins>
                    </m:r>
                  </m:e>
                  <m:sub>
                    <m:r>
                      <w:ins w:id="211" w:author="Autor">
                        <w:rPr>
                          <w:rFonts w:ascii="Cambria Math" w:hAnsi="Cambria Math" w:cstheme="minorHAnsi"/>
                          <w:color w:val="000000" w:themeColor="text1"/>
                        </w:rPr>
                        <m:t>-7</m:t>
                      </w:ins>
                    </m:r>
                  </m:sub>
                </m:sSub>
                <m:r>
                  <w:ins w:id="212" w:author="Autor">
                    <w:rPr>
                      <w:rFonts w:ascii="Cambria Math" w:hAnsi="Cambria Math" w:cstheme="minorHAnsi"/>
                      <w:color w:val="000000" w:themeColor="text1"/>
                    </w:rPr>
                    <m:t>+0,2∙</m:t>
                  </w:ins>
                </m:r>
                <m:sSub>
                  <m:sSubPr>
                    <m:ctrlPr>
                      <w:ins w:id="213" w:author="Autor"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w:ins>
                    </m:ctrlPr>
                  </m:sSubPr>
                  <m:e>
                    <m:r>
                      <w:ins w:id="214" w:author="Autor">
                        <w:rPr>
                          <w:rFonts w:ascii="Cambria Math" w:hAnsi="Cambria Math" w:cstheme="minorHAnsi"/>
                          <w:color w:val="000000" w:themeColor="text1"/>
                        </w:rPr>
                        <m:t>x</m:t>
                      </w:ins>
                    </m:r>
                  </m:e>
                  <m:sub>
                    <m:r>
                      <w:ins w:id="215" w:author="Autor">
                        <w:rPr>
                          <w:rFonts w:ascii="Cambria Math" w:hAnsi="Cambria Math" w:cstheme="minorHAnsi"/>
                          <w:color w:val="000000" w:themeColor="text1"/>
                        </w:rPr>
                        <m:t>7</m:t>
                      </w:ins>
                    </m:r>
                  </m:sub>
                </m:sSub>
              </m:oMath>
            </m:oMathPara>
          </w:p>
          <w:p w14:paraId="6E45C206" w14:textId="6F2821FA" w:rsidR="00461B38" w:rsidRPr="00486BF2" w:rsidRDefault="76A9F767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05315BE4" w14:textId="30E0B2C9" w:rsidR="00461B38" w:rsidRPr="00486BF2" w:rsidRDefault="00461B38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del w:id="216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η</w:delText>
              </w:r>
              <w:r w:rsidRPr="00857454" w:rsidDel="00D92766">
                <w:rPr>
                  <w:rFonts w:asciiTheme="minorHAnsi" w:hAnsiTheme="minorHAnsi" w:cstheme="minorHAnsi"/>
                  <w:color w:val="000000" w:themeColor="text1"/>
                  <w:rPrChange w:id="217" w:author="Autor">
                    <w:rPr>
                      <w:rFonts w:asciiTheme="minorHAnsi" w:hAnsiTheme="minorHAnsi" w:cstheme="minorHAnsi"/>
                      <w:color w:val="000000" w:themeColor="text1"/>
                      <w:vertAlign w:val="subscript"/>
                    </w:rPr>
                  </w:rPrChange>
                </w:rPr>
                <w:delText>x</w:delText>
              </w:r>
            </w:del>
            <w:ins w:id="218" w:author="Autor">
              <w:r w:rsidR="00D92766">
                <w:rPr>
                  <w:rFonts w:asciiTheme="minorHAnsi" w:hAnsiTheme="minorHAnsi" w:cstheme="minorHAnsi"/>
                  <w:color w:val="000000" w:themeColor="text1"/>
                </w:rPr>
                <w:t>X</w:t>
              </w:r>
            </w:ins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– </w:t>
            </w:r>
            <w:del w:id="219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całkowity odzysku wilgoci</w:delText>
              </w:r>
            </w:del>
            <w:ins w:id="220" w:author="Autor">
              <w:r w:rsidR="00D92766">
                <w:rPr>
                  <w:rFonts w:asciiTheme="minorHAnsi" w:hAnsiTheme="minorHAnsi" w:cstheme="minorHAnsi"/>
                  <w:color w:val="000000" w:themeColor="text1"/>
                </w:rPr>
                <w:t>Wilgotność powietrza nawiewanego</w:t>
              </w:r>
            </w:ins>
            <w:r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  <w:del w:id="221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 xml:space="preserve"> %,</w:delText>
              </w:r>
            </w:del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519EE91B" w14:textId="2DA651F6" w:rsidR="00461B38" w:rsidRPr="00486BF2" w:rsidRDefault="00461B38" w:rsidP="007FE53A">
            <w:pPr>
              <w:jc w:val="both"/>
              <w:rPr>
                <w:rFonts w:asciiTheme="minorHAnsi" w:hAnsiTheme="minorHAnsi" w:cstheme="minorHAnsi"/>
                <w:color w:val="000000" w:themeColor="text1"/>
                <w:vertAlign w:val="subscript"/>
              </w:rPr>
            </w:pPr>
            <w:del w:id="222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η</w:delText>
              </w:r>
            </w:del>
            <w:r w:rsidRPr="00857454">
              <w:rPr>
                <w:rFonts w:asciiTheme="minorHAnsi" w:hAnsiTheme="minorHAnsi" w:cstheme="minorHAnsi"/>
                <w:color w:val="000000" w:themeColor="text1"/>
                <w:rPrChange w:id="223" w:author="Autor">
                  <w:rPr>
                    <w:rFonts w:asciiTheme="minorHAnsi" w:hAnsiTheme="minorHAnsi" w:cstheme="minorHAnsi"/>
                    <w:color w:val="000000" w:themeColor="text1"/>
                    <w:vertAlign w:val="subscript"/>
                  </w:rPr>
                </w:rPrChange>
              </w:rPr>
              <w:t>x</w:t>
            </w:r>
            <w:del w:id="224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  <w:vertAlign w:val="subscript"/>
                </w:rPr>
                <w:delText>,</w:delText>
              </w:r>
            </w:del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-15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zmierzon</w:t>
            </w:r>
            <w:ins w:id="225" w:author="Autor">
              <w:r w:rsidR="00D92766">
                <w:rPr>
                  <w:rFonts w:asciiTheme="minorHAnsi" w:hAnsiTheme="minorHAnsi" w:cstheme="minorHAnsi"/>
                  <w:color w:val="000000" w:themeColor="text1"/>
                </w:rPr>
                <w:t>a</w:t>
              </w:r>
            </w:ins>
            <w:del w:id="226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y</w:delText>
              </w:r>
            </w:del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w warunkach ustabilizowanych, średni</w:t>
            </w:r>
            <w:ins w:id="227" w:author="Autor">
              <w:r w:rsidR="00D92766">
                <w:rPr>
                  <w:rFonts w:asciiTheme="minorHAnsi" w:hAnsiTheme="minorHAnsi" w:cstheme="minorHAnsi"/>
                  <w:color w:val="000000" w:themeColor="text1"/>
                </w:rPr>
                <w:t>a zmiana zawartości wilgoci w powietrzu nawiewanym względem zawartości wilgoci w powietrzu usuwanym</w:t>
              </w:r>
            </w:ins>
            <w:del w:id="228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 xml:space="preserve"> współczynnik sprawności entalpicznej,</w:delText>
              </w:r>
            </w:del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dla temperatury powietrza zewnętrznego θ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=-15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 oraz rH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typowej dla parametrów powietrza zewnętrznego.</w:t>
            </w:r>
          </w:p>
          <w:p w14:paraId="5861A240" w14:textId="204920BD" w:rsidR="00461B38" w:rsidRPr="00486BF2" w:rsidRDefault="00461B38" w:rsidP="007FE53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del w:id="229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η</w:delText>
              </w:r>
            </w:del>
            <w:r w:rsidRPr="00857454">
              <w:rPr>
                <w:rFonts w:asciiTheme="minorHAnsi" w:hAnsiTheme="minorHAnsi" w:cstheme="minorHAnsi"/>
                <w:color w:val="000000" w:themeColor="text1"/>
                <w:rPrChange w:id="230" w:author="Autor">
                  <w:rPr>
                    <w:rFonts w:asciiTheme="minorHAnsi" w:hAnsiTheme="minorHAnsi" w:cstheme="minorHAnsi"/>
                    <w:color w:val="000000" w:themeColor="text1"/>
                    <w:vertAlign w:val="subscript"/>
                  </w:rPr>
                </w:rPrChange>
              </w:rPr>
              <w:t>x</w:t>
            </w:r>
            <w:del w:id="231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  <w:vertAlign w:val="subscript"/>
                </w:rPr>
                <w:delText>,</w:delText>
              </w:r>
            </w:del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-7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zmierzon</w:t>
            </w:r>
            <w:ins w:id="232" w:author="Autor">
              <w:r w:rsidR="00D92766">
                <w:rPr>
                  <w:rFonts w:asciiTheme="minorHAnsi" w:hAnsiTheme="minorHAnsi" w:cstheme="minorHAnsi"/>
                  <w:color w:val="000000" w:themeColor="text1"/>
                </w:rPr>
                <w:t>a</w:t>
              </w:r>
            </w:ins>
            <w:del w:id="233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y</w:delText>
              </w:r>
            </w:del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w warunkach ustabilizowanych, średni</w:t>
            </w:r>
            <w:ins w:id="234" w:author="Autor">
              <w:r w:rsidR="00D92766">
                <w:rPr>
                  <w:rFonts w:asciiTheme="minorHAnsi" w:hAnsiTheme="minorHAnsi" w:cstheme="minorHAnsi"/>
                  <w:color w:val="000000" w:themeColor="text1"/>
                </w:rPr>
                <w:t>a</w:t>
              </w:r>
            </w:ins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ins w:id="235" w:author="Autor">
              <w:r w:rsidR="00D92766">
                <w:rPr>
                  <w:rFonts w:asciiTheme="minorHAnsi" w:hAnsiTheme="minorHAnsi" w:cstheme="minorHAnsi"/>
                  <w:color w:val="000000" w:themeColor="text1"/>
                </w:rPr>
                <w:t xml:space="preserve">zmiana zawartości wilgoci w powietrzu nawiewanym względem zawartości wilgoci w powietrzu usuwanym </w:t>
              </w:r>
            </w:ins>
            <w:del w:id="236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 xml:space="preserve">współczynnik sprawności entalpicznej, </w:delText>
              </w:r>
            </w:del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dla temperatury </w:t>
            </w:r>
            <w:ins w:id="237" w:author="Autor">
              <w:r w:rsidR="00D92766">
                <w:rPr>
                  <w:rFonts w:asciiTheme="minorHAnsi" w:hAnsiTheme="minorHAnsi" w:cstheme="minorHAnsi"/>
                  <w:color w:val="000000" w:themeColor="text1"/>
                </w:rPr>
                <w:t xml:space="preserve">powietrza </w:t>
              </w:r>
            </w:ins>
            <w:r w:rsidRPr="00486BF2">
              <w:rPr>
                <w:rFonts w:asciiTheme="minorHAnsi" w:hAnsiTheme="minorHAnsi" w:cstheme="minorHAnsi"/>
                <w:color w:val="000000" w:themeColor="text1"/>
              </w:rPr>
              <w:t>zewnętrznego θ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=-7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</w:t>
            </w:r>
            <w:del w:id="238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,</w:delText>
              </w:r>
            </w:del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del w:id="239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15</w:delText>
              </w:r>
              <w:r w:rsidRPr="00486BF2" w:rsidDel="00D92766">
                <w:rPr>
                  <w:rFonts w:asciiTheme="minorHAnsi" w:hAnsiTheme="minorHAnsi" w:cstheme="minorHAnsi"/>
                  <w:color w:val="000000" w:themeColor="text1"/>
                  <w:vertAlign w:val="superscript"/>
                </w:rPr>
                <w:delText>o</w:delText>
              </w:r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 xml:space="preserve">C </w:delText>
              </w:r>
            </w:del>
            <w:r w:rsidRPr="00486BF2">
              <w:rPr>
                <w:rFonts w:asciiTheme="minorHAnsi" w:hAnsiTheme="minorHAnsi" w:cstheme="minorHAnsi"/>
                <w:color w:val="000000" w:themeColor="text1"/>
              </w:rPr>
              <w:t>oraz rH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typowej dla parametrów powietrza zewnętrznego.</w:t>
            </w:r>
          </w:p>
          <w:p w14:paraId="349A4B3D" w14:textId="5CA2363D" w:rsidR="00461B38" w:rsidRPr="00486BF2" w:rsidRDefault="00461B38" w:rsidP="007FE53A">
            <w:pPr>
              <w:jc w:val="both"/>
              <w:rPr>
                <w:rFonts w:asciiTheme="minorHAnsi" w:hAnsiTheme="minorHAnsi" w:cstheme="minorHAnsi"/>
                <w:color w:val="000000" w:themeColor="text1"/>
                <w:vertAlign w:val="subscript"/>
              </w:rPr>
            </w:pPr>
            <w:del w:id="240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η</w:delText>
              </w:r>
            </w:del>
            <w:r w:rsidRPr="00857454">
              <w:rPr>
                <w:rFonts w:asciiTheme="minorHAnsi" w:hAnsiTheme="minorHAnsi" w:cstheme="minorHAnsi"/>
                <w:color w:val="000000" w:themeColor="text1"/>
                <w:rPrChange w:id="241" w:author="Autor">
                  <w:rPr>
                    <w:rFonts w:asciiTheme="minorHAnsi" w:hAnsiTheme="minorHAnsi" w:cstheme="minorHAnsi"/>
                    <w:color w:val="000000" w:themeColor="text1"/>
                    <w:vertAlign w:val="subscript"/>
                  </w:rPr>
                </w:rPrChange>
              </w:rPr>
              <w:t>x</w:t>
            </w:r>
            <w:del w:id="242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  <w:vertAlign w:val="subscript"/>
                </w:rPr>
                <w:delText>,</w:delText>
              </w:r>
            </w:del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7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zmierzon</w:t>
            </w:r>
            <w:ins w:id="243" w:author="Autor">
              <w:r w:rsidR="00D92766">
                <w:rPr>
                  <w:rFonts w:asciiTheme="minorHAnsi" w:hAnsiTheme="minorHAnsi" w:cstheme="minorHAnsi"/>
                  <w:color w:val="000000" w:themeColor="text1"/>
                </w:rPr>
                <w:t>a</w:t>
              </w:r>
            </w:ins>
            <w:del w:id="244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y</w:delText>
              </w:r>
            </w:del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w warunkach ustabilizowanych, średni</w:t>
            </w:r>
            <w:ins w:id="245" w:author="Autor">
              <w:r w:rsidR="00D92766">
                <w:rPr>
                  <w:rFonts w:asciiTheme="minorHAnsi" w:hAnsiTheme="minorHAnsi" w:cstheme="minorHAnsi"/>
                  <w:color w:val="000000" w:themeColor="text1"/>
                </w:rPr>
                <w:t>a zmiana zawartości wilgoci w powietrzu nawiewanym względem zawartości wilgoci w powietrzu usuwanym</w:t>
              </w:r>
            </w:ins>
            <w:del w:id="246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 xml:space="preserve"> współczynnik sprawności entalpicznej</w:delText>
              </w:r>
            </w:del>
            <w:r w:rsidRPr="00486BF2">
              <w:rPr>
                <w:rFonts w:asciiTheme="minorHAnsi" w:hAnsiTheme="minorHAnsi" w:cstheme="minorHAnsi"/>
                <w:color w:val="000000" w:themeColor="text1"/>
              </w:rPr>
              <w:t>, dla temperatury powietrza zewnętrznego θ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=7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oraz rH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typowej dla parametrów powietrza zewnętrznego.</w:t>
            </w:r>
          </w:p>
          <w:p w14:paraId="1E4542C5" w14:textId="7AC20BDD" w:rsidR="00461B38" w:rsidRPr="00486BF2" w:rsidDel="00D92766" w:rsidRDefault="00461B38" w:rsidP="007FE53A">
            <w:pPr>
              <w:jc w:val="both"/>
              <w:rPr>
                <w:del w:id="247" w:author="Autor"/>
                <w:rFonts w:asciiTheme="minorHAnsi" w:hAnsiTheme="minorHAnsi" w:cstheme="minorHAnsi"/>
                <w:color w:val="000000" w:themeColor="text1"/>
              </w:rPr>
            </w:pPr>
            <w:del w:id="248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η</w:delText>
              </w:r>
              <w:r w:rsidRPr="00486BF2" w:rsidDel="00D92766">
                <w:rPr>
                  <w:rFonts w:asciiTheme="minorHAnsi" w:hAnsiTheme="minorHAnsi" w:cstheme="minorHAnsi"/>
                  <w:color w:val="000000" w:themeColor="text1"/>
                  <w:vertAlign w:val="subscript"/>
                </w:rPr>
                <w:delText xml:space="preserve">x,24 </w:delText>
              </w:r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– zmierzony w warunkach ustabilizowanych, średni współczynnik sprawności entalpicznej, dla temperatury powietrza zewnętrznego θ</w:delText>
              </w:r>
              <w:r w:rsidRPr="00486BF2" w:rsidDel="00D92766">
                <w:rPr>
                  <w:rFonts w:asciiTheme="minorHAnsi" w:hAnsiTheme="minorHAnsi" w:cstheme="minorHAnsi"/>
                  <w:color w:val="000000" w:themeColor="text1"/>
                  <w:vertAlign w:val="subscript"/>
                </w:rPr>
                <w:delText>21</w:delText>
              </w:r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=24</w:delText>
              </w:r>
              <w:r w:rsidRPr="00486BF2" w:rsidDel="00D92766">
                <w:rPr>
                  <w:rFonts w:asciiTheme="minorHAnsi" w:hAnsiTheme="minorHAnsi" w:cstheme="minorHAnsi"/>
                  <w:color w:val="000000" w:themeColor="text1"/>
                  <w:vertAlign w:val="superscript"/>
                </w:rPr>
                <w:delText>o</w:delText>
              </w:r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C, oraz rH</w:delText>
              </w:r>
              <w:r w:rsidRPr="00486BF2" w:rsidDel="00D92766">
                <w:rPr>
                  <w:rFonts w:asciiTheme="minorHAnsi" w:hAnsiTheme="minorHAnsi" w:cstheme="minorHAnsi"/>
                  <w:color w:val="000000" w:themeColor="text1"/>
                  <w:vertAlign w:val="subscript"/>
                </w:rPr>
                <w:delText>21</w:delText>
              </w:r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 xml:space="preserve"> typowej dla parametrów powietrza zewnętrznego.</w:delText>
              </w:r>
            </w:del>
          </w:p>
          <w:p w14:paraId="621F50B6" w14:textId="0605EB21" w:rsidR="00461B38" w:rsidRPr="00486BF2" w:rsidDel="00D92766" w:rsidRDefault="00461B38" w:rsidP="007FE53A">
            <w:pPr>
              <w:jc w:val="both"/>
              <w:rPr>
                <w:del w:id="249" w:author="Autor"/>
                <w:rFonts w:asciiTheme="minorHAnsi" w:hAnsiTheme="minorHAnsi" w:cstheme="minorHAnsi"/>
                <w:color w:val="000000" w:themeColor="text1"/>
              </w:rPr>
            </w:pPr>
            <w:del w:id="250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η</w:delText>
              </w:r>
              <w:r w:rsidRPr="00486BF2" w:rsidDel="00D92766">
                <w:rPr>
                  <w:rFonts w:asciiTheme="minorHAnsi" w:hAnsiTheme="minorHAnsi" w:cstheme="minorHAnsi"/>
                  <w:color w:val="000000" w:themeColor="text1"/>
                  <w:vertAlign w:val="subscript"/>
                </w:rPr>
                <w:delText xml:space="preserve">x,28 </w:delText>
              </w:r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– zmierzony w warunkach ustabilizowanych, średni współczynnik sprawności entalpicznej, dla temperatury powietrza zewnętrznego θ</w:delText>
              </w:r>
              <w:r w:rsidRPr="00486BF2" w:rsidDel="00D92766">
                <w:rPr>
                  <w:rFonts w:asciiTheme="minorHAnsi" w:hAnsiTheme="minorHAnsi" w:cstheme="minorHAnsi"/>
                  <w:color w:val="000000" w:themeColor="text1"/>
                  <w:vertAlign w:val="subscript"/>
                </w:rPr>
                <w:delText>21</w:delText>
              </w:r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=28</w:delText>
              </w:r>
              <w:r w:rsidRPr="00486BF2" w:rsidDel="00D92766">
                <w:rPr>
                  <w:rFonts w:asciiTheme="minorHAnsi" w:hAnsiTheme="minorHAnsi" w:cstheme="minorHAnsi"/>
                  <w:color w:val="000000" w:themeColor="text1"/>
                  <w:vertAlign w:val="superscript"/>
                </w:rPr>
                <w:delText>o</w:delText>
              </w:r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C, oraz rH</w:delText>
              </w:r>
              <w:r w:rsidRPr="00486BF2" w:rsidDel="00D92766">
                <w:rPr>
                  <w:rFonts w:asciiTheme="minorHAnsi" w:hAnsiTheme="minorHAnsi" w:cstheme="minorHAnsi"/>
                  <w:color w:val="000000" w:themeColor="text1"/>
                  <w:vertAlign w:val="subscript"/>
                </w:rPr>
                <w:delText>21</w:delText>
              </w:r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 xml:space="preserve"> typowej dla parametrów powietrza zewnętrznego.</w:delText>
              </w:r>
            </w:del>
          </w:p>
          <w:p w14:paraId="4A238C36" w14:textId="2C19F76E" w:rsidR="00461B38" w:rsidRPr="00486BF2" w:rsidRDefault="00461B38" w:rsidP="007FE53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del w:id="251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 xml:space="preserve"> </w:delText>
              </w:r>
            </w:del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Obliczenia wykonać wg.: </w:t>
            </w:r>
          </w:p>
          <w:p w14:paraId="50C6E31C" w14:textId="028C7F74" w:rsidR="00461B38" w:rsidRPr="00486BF2" w:rsidRDefault="31CB07A5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lastRenderedPageBreak/>
              <w:t>Załącznika 3</w:t>
            </w:r>
            <w:r w:rsidR="5201F053" w:rsidRPr="00486BF2">
              <w:rPr>
                <w:rFonts w:asciiTheme="minorHAnsi" w:hAnsiTheme="minorHAnsi" w:cstheme="minorHAnsi"/>
                <w:color w:val="000000" w:themeColor="text1"/>
              </w:rPr>
              <w:t>.4.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5201F053" w:rsidRPr="00486BF2">
              <w:rPr>
                <w:rFonts w:asciiTheme="minorHAnsi" w:hAnsiTheme="minorHAnsi" w:cstheme="minorHAnsi"/>
                <w:color w:val="000000" w:themeColor="text1"/>
              </w:rPr>
              <w:t>do Załącznika nr 3 – Działanie 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17121FA1" w:rsidRPr="00486BF2">
              <w:rPr>
                <w:rFonts w:asciiTheme="minorHAnsi" w:hAnsiTheme="minorHAnsi" w:cstheme="minorHAnsi"/>
                <w:color w:val="000000" w:themeColor="text1"/>
              </w:rPr>
              <w:t>rozdział: “</w:t>
            </w:r>
            <w:ins w:id="252" w:author="Autor">
              <w:r w:rsidR="00D92766">
                <w:rPr>
                  <w:rFonts w:asciiTheme="minorHAnsi" w:hAnsiTheme="minorHAnsi" w:cstheme="minorHAnsi"/>
                  <w:color w:val="000000" w:themeColor="text1"/>
                </w:rPr>
                <w:t>Wilgotność powietrza nawiewanego</w:t>
              </w:r>
            </w:ins>
            <w:del w:id="253" w:author="Autor">
              <w:r w:rsidRPr="00486BF2" w:rsidDel="00D92766">
                <w:rPr>
                  <w:rFonts w:asciiTheme="minorHAnsi" w:hAnsiTheme="minorHAnsi" w:cstheme="minorHAnsi"/>
                  <w:color w:val="000000" w:themeColor="text1"/>
                </w:rPr>
                <w:delText>Odzysk wilgoci</w:delText>
              </w:r>
            </w:del>
            <w:r w:rsidRPr="00486BF2">
              <w:rPr>
                <w:rFonts w:asciiTheme="minorHAnsi" w:hAnsiTheme="minorHAnsi" w:cstheme="minorHAnsi"/>
                <w:color w:val="000000" w:themeColor="text1"/>
              </w:rPr>
              <w:t>. Metoda obliczeń.</w:t>
            </w:r>
            <w:r w:rsidR="679BB70E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  <w:p w14:paraId="34A5E1D3" w14:textId="2BFED5B7" w:rsidR="00461B38" w:rsidRPr="00486BF2" w:rsidRDefault="31CB07A5" w:rsidP="4530C8F7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Załącznika 3</w:t>
            </w:r>
            <w:r w:rsidR="5201F053" w:rsidRPr="00486BF2">
              <w:rPr>
                <w:rFonts w:asciiTheme="minorHAnsi" w:hAnsiTheme="minorHAnsi" w:cstheme="minorHAnsi"/>
                <w:color w:val="000000" w:themeColor="text1"/>
              </w:rPr>
              <w:t>.5.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do Załącznika nr 3 – </w:t>
            </w:r>
            <w:r w:rsidR="5201F053" w:rsidRPr="00486BF2">
              <w:rPr>
                <w:rFonts w:asciiTheme="minorHAnsi" w:hAnsiTheme="minorHAnsi" w:cstheme="minorHAnsi"/>
                <w:color w:val="000000" w:themeColor="text1"/>
              </w:rPr>
              <w:t>Działanie 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7F748A2E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5AB92683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="5201F053" w:rsidRPr="00486BF2">
              <w:rPr>
                <w:rFonts w:asciiTheme="minorHAnsi" w:hAnsiTheme="minorHAnsi" w:cstheme="minorHAnsi"/>
                <w:color w:val="000000" w:themeColor="text1"/>
              </w:rPr>
              <w:t>16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.5</w:t>
            </w:r>
            <w:r w:rsidR="72E019BA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D526A7" w14:textId="15B46E4E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lastRenderedPageBreak/>
              <w:t>10%</w:t>
            </w:r>
          </w:p>
        </w:tc>
      </w:tr>
      <w:tr w:rsidR="00461B38" w:rsidRPr="00486BF2" w14:paraId="03FC742B" w14:textId="77777777" w:rsidTr="6F14AF9E">
        <w:trPr>
          <w:trHeight w:val="624"/>
          <w:jc w:val="center"/>
        </w:trPr>
        <w:tc>
          <w:tcPr>
            <w:tcW w:w="7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27ACE" w14:textId="6FC5E378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16.6</w:t>
            </w:r>
          </w:p>
        </w:tc>
        <w:tc>
          <w:tcPr>
            <w:tcW w:w="157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FDFBFE" w14:textId="0FA03C41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B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B8F9DE" w14:textId="77777777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color w:val="000000" w:themeColor="text1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Cs w:val="20"/>
                <w:lang w:eastAsia="pl-PL"/>
              </w:rPr>
              <w:t>Zużycie energii elektrycznej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1FC741" w14:textId="2A5BDFDF" w:rsidR="00461B38" w:rsidRPr="00486BF2" w:rsidRDefault="00461B38" w:rsidP="578D99B9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Zamawiający wymaga, aby Zużycie energii elektrycznej było jak najmniejsze, przy czym nie może być wyższe niż </w:t>
            </w:r>
            <w:r w:rsidR="515F3FD0" w:rsidRPr="00486BF2">
              <w:rPr>
                <w:rFonts w:asciiTheme="minorHAnsi" w:hAnsiTheme="minorHAnsi" w:cstheme="minorHAnsi"/>
                <w:lang w:eastAsia="pl-PL"/>
              </w:rPr>
              <w:t>1380 Wh</w:t>
            </w:r>
            <w:r w:rsidRPr="00486BF2">
              <w:rPr>
                <w:rFonts w:asciiTheme="minorHAnsi" w:hAnsiTheme="minorHAnsi" w:cstheme="minorHAnsi"/>
                <w:lang w:eastAsia="pl-PL"/>
              </w:rPr>
              <w:t>, wyliczona zgodnie z metodyką wskazaną w kolejnej kolumnie</w:t>
            </w:r>
          </w:p>
          <w:p w14:paraId="67A4313C" w14:textId="0FB92756" w:rsidR="00461B38" w:rsidRPr="00486BF2" w:rsidRDefault="31CB07A5" w:rsidP="4530C8F7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Wykonawca nie może zadeklarować Zużycia energii </w:t>
            </w:r>
            <w:r w:rsidR="07803B3B" w:rsidRPr="00486BF2">
              <w:rPr>
                <w:rFonts w:asciiTheme="minorHAnsi" w:hAnsiTheme="minorHAnsi" w:cstheme="minorHAnsi"/>
                <w:lang w:eastAsia="pl-PL"/>
              </w:rPr>
              <w:t xml:space="preserve">elektrycznej </w:t>
            </w:r>
            <w:r w:rsidRPr="00486BF2">
              <w:rPr>
                <w:rFonts w:asciiTheme="minorHAnsi" w:hAnsiTheme="minorHAnsi" w:cstheme="minorHAnsi"/>
                <w:lang w:eastAsia="pl-PL"/>
              </w:rPr>
              <w:t>wyższej niż wartość wskazana powyżej jako wartość maksymalna.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D3C1CB" w14:textId="15E0679A" w:rsidR="00D0544C" w:rsidRPr="00486BF2" w:rsidRDefault="3B824D19" w:rsidP="486C5CEF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Całkowite zużycie energii elektrycznej, rozumiane jako suma cząstkowego zużycia energii elektrycznej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dla wybranych parametrów powietrza zewnętrznego tj. -15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-7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7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24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28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C przeprowadzone w trybie serwisowym </w:t>
            </w:r>
            <w:r w:rsidR="31F49243" w:rsidRPr="00486BF2">
              <w:rPr>
                <w:rFonts w:asciiTheme="minorHAnsi" w:hAnsiTheme="minorHAnsi" w:cstheme="minorHAnsi"/>
                <w:color w:val="000000" w:themeColor="text1"/>
              </w:rPr>
              <w:t>Program ON</w:t>
            </w:r>
            <w:r w:rsidR="0AFF4780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Manual </w:t>
            </w:r>
            <w:r w:rsidR="31F49243" w:rsidRPr="00486BF2">
              <w:rPr>
                <w:rFonts w:asciiTheme="minorHAnsi" w:hAnsiTheme="minorHAnsi" w:cstheme="minorHAnsi"/>
              </w:rPr>
              <w:t>j</w:t>
            </w:r>
            <w:r w:rsidRPr="00486BF2">
              <w:rPr>
                <w:rFonts w:asciiTheme="minorHAnsi" w:hAnsiTheme="minorHAnsi" w:cstheme="minorHAnsi"/>
              </w:rPr>
              <w:t xml:space="preserve">ako nastawa do pomiaru zużycia energii elektrycznej zostanie przyjęta większa wartość strumienia powietrza wentylacyjnego </w:t>
            </w:r>
            <w:r w:rsidR="25C3DF0B" w:rsidRPr="00486BF2">
              <w:rPr>
                <w:rFonts w:asciiTheme="minorHAnsi" w:hAnsiTheme="minorHAnsi" w:cstheme="minorHAnsi"/>
              </w:rPr>
              <w:t>q</w:t>
            </w:r>
            <w:r w:rsidR="398A8A31" w:rsidRPr="00486BF2">
              <w:rPr>
                <w:rFonts w:asciiTheme="minorHAnsi" w:hAnsiTheme="minorHAnsi" w:cstheme="minorHAnsi"/>
                <w:vertAlign w:val="subscript"/>
              </w:rPr>
              <w:t>m11</w:t>
            </w:r>
            <w:r w:rsidRPr="00486BF2">
              <w:rPr>
                <w:rFonts w:asciiTheme="minorHAnsi" w:hAnsiTheme="minorHAnsi" w:cstheme="minorHAnsi"/>
              </w:rPr>
              <w:t xml:space="preserve"> lub </w:t>
            </w:r>
            <w:r w:rsidR="243B2F27" w:rsidRPr="00486BF2">
              <w:rPr>
                <w:rFonts w:asciiTheme="minorHAnsi" w:hAnsiTheme="minorHAnsi" w:cstheme="minorHAnsi"/>
              </w:rPr>
              <w:t>q</w:t>
            </w:r>
            <w:r w:rsidR="243B2F27" w:rsidRPr="00486BF2">
              <w:rPr>
                <w:rFonts w:asciiTheme="minorHAnsi" w:hAnsiTheme="minorHAnsi" w:cstheme="minorHAnsi"/>
                <w:vertAlign w:val="subscript"/>
              </w:rPr>
              <w:t>m22</w:t>
            </w:r>
            <w:r w:rsidR="31F49243" w:rsidRPr="00486BF2">
              <w:rPr>
                <w:rFonts w:asciiTheme="minorHAnsi" w:hAnsiTheme="minorHAnsi" w:cstheme="minorHAnsi"/>
                <w:vertAlign w:val="subscript"/>
              </w:rPr>
              <w:t>.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 </w:t>
            </w:r>
          </w:p>
          <w:p w14:paraId="3ABE6A61" w14:textId="0D9A8E58" w:rsidR="00D0544C" w:rsidRPr="00486BF2" w:rsidRDefault="00D0544C" w:rsidP="007FE53A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Całkowite zużycie energii elektrycznej należy obliczyć ze wzoru:</w:t>
            </w:r>
          </w:p>
          <w:p w14:paraId="3603D8B7" w14:textId="0D9A8E58" w:rsidR="00D0544C" w:rsidRPr="00486BF2" w:rsidRDefault="00D0544C" w:rsidP="007FE53A">
            <w:pPr>
              <w:rPr>
                <w:rFonts w:asciiTheme="minorHAnsi" w:eastAsia="Times New Roman" w:hAnsiTheme="minorHAnsi" w:cstheme="minorHAnsi"/>
                <w:color w:val="000000" w:themeColor="text1"/>
              </w:rPr>
            </w:pPr>
          </w:p>
          <w:p w14:paraId="48E12A22" w14:textId="2DF23421" w:rsidR="00D0544C" w:rsidRPr="00486BF2" w:rsidRDefault="00857454" w:rsidP="486C5CEF">
            <w:pPr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  <m:r>
                <w:rPr>
                  <w:rFonts w:ascii="Cambria Math" w:hAnsi="Cambria Math" w:cstheme="minorHAnsi"/>
                  <w:lang w:val="en-US"/>
                </w:rPr>
                <m:t>=0,15∙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lang w:val="en-US"/>
                    </w:rPr>
                    <m:t>-15</m:t>
                  </m:r>
                </m:sub>
              </m:sSub>
              <m:r>
                <w:rPr>
                  <w:rFonts w:ascii="Cambria Math" w:hAnsi="Cambria Math" w:cstheme="minorHAnsi"/>
                  <w:lang w:val="en-US"/>
                </w:rPr>
                <m:t>+0,1∙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lang w:val="en-US"/>
                    </w:rPr>
                    <m:t>-7</m:t>
                  </m:r>
                </m:sub>
              </m:sSub>
              <m:r>
                <w:rPr>
                  <w:rFonts w:ascii="Cambria Math" w:hAnsi="Cambria Math" w:cstheme="minorHAnsi"/>
                  <w:lang w:val="en-US"/>
                </w:rPr>
                <m:t>+0,05∙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lang w:val="en-US"/>
                    </w:rPr>
                    <m:t>7</m:t>
                  </m:r>
                </m:sub>
              </m:sSub>
              <m:r>
                <w:rPr>
                  <w:rFonts w:ascii="Cambria Math" w:hAnsi="Cambria Math" w:cstheme="minorHAnsi"/>
                  <w:lang w:val="en-US"/>
                </w:rPr>
                <m:t>+0,05∙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lang w:val="en-US"/>
                    </w:rPr>
                    <m:t>15</m:t>
                  </m:r>
                </m:sub>
              </m:sSub>
              <m:r>
                <w:rPr>
                  <w:rFonts w:ascii="Cambria Math" w:hAnsi="Cambria Math" w:cstheme="minorHAnsi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lang w:val="en-US"/>
                    </w:rPr>
                    <m:t>0,1∙</m:t>
                  </m:r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lang w:val="en-US"/>
                    </w:rPr>
                    <m:t>28</m:t>
                  </m:r>
                </m:sub>
              </m:sSub>
              <m:r>
                <w:rPr>
                  <w:rFonts w:ascii="Cambria Math" w:hAnsi="Cambria Math" w:cstheme="minorHAnsi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lang w:val="en-US"/>
                    </w:rPr>
                    <m:t>0,1∙</m:t>
                  </m:r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lang w:val="en-US"/>
                    </w:rPr>
                    <m:t>-15,18,21</m:t>
                  </m:r>
                </m:sub>
              </m:sSub>
              <m:r>
                <w:rPr>
                  <w:rFonts w:ascii="Cambria Math" w:hAnsi="Cambria Math" w:cstheme="minorHAnsi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lang w:val="en-US"/>
                    </w:rPr>
                    <m:t>0,1∙</m:t>
                  </m:r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lang w:val="en-US"/>
                    </w:rPr>
                    <m:t>-7,18,21</m:t>
                  </m:r>
                </m:sub>
              </m:sSub>
              <m:r>
                <w:rPr>
                  <w:rFonts w:ascii="Cambria Math" w:hAnsi="Cambria Math" w:cstheme="minorHAnsi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lang w:val="en-US"/>
                    </w:rPr>
                    <m:t>0,15∙</m:t>
                  </m:r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lang w:val="en-US"/>
                    </w:rPr>
                    <m:t>28,24,16</m:t>
                  </m:r>
                </m:sub>
              </m:sSub>
              <m:r>
                <w:rPr>
                  <w:rFonts w:ascii="Cambria Math" w:hAnsi="Cambria Math" w:cstheme="minorHAnsi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lang w:val="en-US"/>
                    </w:rPr>
                    <m:t>0,2∙</m:t>
                  </m:r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lang w:val="en-US"/>
                    </w:rPr>
                    <m:t>28,28,16</m:t>
                  </m:r>
                </m:sub>
              </m:sSub>
            </m:oMath>
            <w:r w:rsidR="3B824D19" w:rsidRPr="00486BF2">
              <w:rPr>
                <w:rFonts w:asciiTheme="minorHAnsi" w:eastAsia="Times New Roman" w:hAnsiTheme="minorHAnsi" w:cstheme="minorHAnsi"/>
                <w:color w:val="000000" w:themeColor="text1"/>
                <w:lang w:val="en-US"/>
              </w:rPr>
              <w:t>, Wh</w:t>
            </w:r>
          </w:p>
          <w:p w14:paraId="1C3A0447" w14:textId="75E15326" w:rsidR="00D0544C" w:rsidRPr="00486BF2" w:rsidRDefault="00D0544C" w:rsidP="486C5CEF">
            <w:pPr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</w:p>
          <w:p w14:paraId="0E84A38A" w14:textId="09D01516" w:rsidR="00D0544C" w:rsidRPr="00486BF2" w:rsidRDefault="3B824D19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11829025" w14:textId="0D9A8E58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tot</w:t>
            </w:r>
            <w:r w:rsidRPr="00486BF2">
              <w:rPr>
                <w:rFonts w:asciiTheme="minorHAnsi" w:hAnsiTheme="minorHAnsi" w:cstheme="minorHAnsi"/>
              </w:rPr>
              <w:t xml:space="preserve"> – całkowite zużycie energii elektrycznej, Wh, </w:t>
            </w:r>
          </w:p>
          <w:p w14:paraId="58E098F5" w14:textId="0D9A8E58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-15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21,-15</w:t>
            </w:r>
            <w:r w:rsidRPr="00486BF2">
              <w:rPr>
                <w:rFonts w:asciiTheme="minorHAnsi" w:hAnsiTheme="minorHAnsi" w:cstheme="minorHAnsi"/>
              </w:rPr>
              <w:t>=-15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Wh;</w:t>
            </w:r>
          </w:p>
          <w:p w14:paraId="3B58CDB7" w14:textId="0D9A8E58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-7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21,-7</w:t>
            </w:r>
            <w:r w:rsidRPr="00486BF2">
              <w:rPr>
                <w:rFonts w:asciiTheme="minorHAnsi" w:hAnsiTheme="minorHAnsi" w:cstheme="minorHAnsi"/>
              </w:rPr>
              <w:t>=-7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Wh;</w:t>
            </w:r>
          </w:p>
          <w:p w14:paraId="58D8AFBC" w14:textId="0D9A8E58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7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21,7</w:t>
            </w:r>
            <w:r w:rsidRPr="00486BF2">
              <w:rPr>
                <w:rFonts w:asciiTheme="minorHAnsi" w:hAnsiTheme="minorHAnsi" w:cstheme="minorHAnsi"/>
              </w:rPr>
              <w:t>=7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Wh;</w:t>
            </w:r>
          </w:p>
          <w:p w14:paraId="0BDA995D" w14:textId="0D9A8E58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24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21,24</w:t>
            </w:r>
            <w:r w:rsidRPr="00486BF2">
              <w:rPr>
                <w:rFonts w:asciiTheme="minorHAnsi" w:hAnsiTheme="minorHAnsi" w:cstheme="minorHAnsi"/>
              </w:rPr>
              <w:t>=24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Wh;</w:t>
            </w:r>
          </w:p>
          <w:p w14:paraId="5C3A44FF" w14:textId="0D9A8E58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28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21,28</w:t>
            </w:r>
            <w:r w:rsidRPr="00486BF2">
              <w:rPr>
                <w:rFonts w:asciiTheme="minorHAnsi" w:hAnsiTheme="minorHAnsi" w:cstheme="minorHAnsi"/>
              </w:rPr>
              <w:t>=28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Wh;</w:t>
            </w:r>
          </w:p>
          <w:p w14:paraId="4275DE07" w14:textId="06BC9B21" w:rsidR="00D0544C" w:rsidRPr="00486BF2" w:rsidRDefault="3B824D19" w:rsidP="486C5CEF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-15,18,21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21,-15,18,21</w:t>
            </w:r>
            <w:r w:rsidRPr="00486BF2">
              <w:rPr>
                <w:rFonts w:asciiTheme="minorHAnsi" w:hAnsiTheme="minorHAnsi" w:cstheme="minorHAnsi"/>
              </w:rPr>
              <w:t>=-15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usuwanego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11,-15,18,21</w:t>
            </w:r>
            <w:r w:rsidRPr="00486BF2">
              <w:rPr>
                <w:rFonts w:asciiTheme="minorHAnsi" w:hAnsiTheme="minorHAnsi" w:cstheme="minorHAnsi"/>
              </w:rPr>
              <w:t>=18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nawiewanego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22,-15,18,21</w:t>
            </w:r>
            <w:r w:rsidRPr="00486BF2">
              <w:rPr>
                <w:rFonts w:asciiTheme="minorHAnsi" w:hAnsiTheme="minorHAnsi" w:cstheme="minorHAnsi"/>
              </w:rPr>
              <w:t>= 21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 Wh;</w:t>
            </w:r>
          </w:p>
          <w:p w14:paraId="3ED381E4" w14:textId="5795E552" w:rsidR="00D0544C" w:rsidRPr="00486BF2" w:rsidRDefault="3B824D19" w:rsidP="486C5CEF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-7,18,21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21,-7,18,21</w:t>
            </w:r>
            <w:r w:rsidRPr="00486BF2">
              <w:rPr>
                <w:rFonts w:asciiTheme="minorHAnsi" w:hAnsiTheme="minorHAnsi" w:cstheme="minorHAnsi"/>
              </w:rPr>
              <w:t>=-7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usuwanego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11,-7,18,21</w:t>
            </w:r>
            <w:r w:rsidRPr="00486BF2">
              <w:rPr>
                <w:rFonts w:asciiTheme="minorHAnsi" w:hAnsiTheme="minorHAnsi" w:cstheme="minorHAnsi"/>
              </w:rPr>
              <w:t>=18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nawiewanego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22,-7,18,21</w:t>
            </w:r>
            <w:r w:rsidRPr="00486BF2">
              <w:rPr>
                <w:rFonts w:asciiTheme="minorHAnsi" w:hAnsiTheme="minorHAnsi" w:cstheme="minorHAnsi"/>
              </w:rPr>
              <w:t>= 21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 Wh;</w:t>
            </w:r>
          </w:p>
          <w:p w14:paraId="532AEF61" w14:textId="7EF178DE" w:rsidR="00D0544C" w:rsidRPr="00486BF2" w:rsidRDefault="3B824D19" w:rsidP="486C5CEF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28,24,16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21,28,24,16</w:t>
            </w:r>
            <w:r w:rsidRPr="00486BF2">
              <w:rPr>
                <w:rFonts w:asciiTheme="minorHAnsi" w:hAnsiTheme="minorHAnsi" w:cstheme="minorHAnsi"/>
              </w:rPr>
              <w:t>=28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usuwanego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11,28,24,16</w:t>
            </w:r>
            <w:r w:rsidRPr="00486BF2">
              <w:rPr>
                <w:rFonts w:asciiTheme="minorHAnsi" w:hAnsiTheme="minorHAnsi" w:cstheme="minorHAnsi"/>
              </w:rPr>
              <w:t xml:space="preserve"> =24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nawiewanego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22,28,24,16</w:t>
            </w:r>
            <w:r w:rsidRPr="00486BF2">
              <w:rPr>
                <w:rFonts w:asciiTheme="minorHAnsi" w:hAnsiTheme="minorHAnsi" w:cstheme="minorHAnsi"/>
              </w:rPr>
              <w:t xml:space="preserve"> = 16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 Wh;</w:t>
            </w:r>
          </w:p>
          <w:p w14:paraId="312E3721" w14:textId="5A8FF5BB" w:rsidR="00D0544C" w:rsidRPr="00486BF2" w:rsidRDefault="3B824D19" w:rsidP="486C5CEF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28,28,16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21,28,28,16</w:t>
            </w:r>
            <w:r w:rsidRPr="00486BF2">
              <w:rPr>
                <w:rFonts w:asciiTheme="minorHAnsi" w:hAnsiTheme="minorHAnsi" w:cstheme="minorHAnsi"/>
              </w:rPr>
              <w:t>=28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usuwanego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11,28,28,16</w:t>
            </w:r>
            <w:r w:rsidRPr="00486BF2">
              <w:rPr>
                <w:rFonts w:asciiTheme="minorHAnsi" w:hAnsiTheme="minorHAnsi" w:cstheme="minorHAnsi"/>
              </w:rPr>
              <w:t xml:space="preserve"> =28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nawiewanego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22,28,28,16</w:t>
            </w:r>
            <w:r w:rsidRPr="00486BF2">
              <w:rPr>
                <w:rFonts w:asciiTheme="minorHAnsi" w:hAnsiTheme="minorHAnsi" w:cstheme="minorHAnsi"/>
              </w:rPr>
              <w:t xml:space="preserve"> = 16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 Wh.</w:t>
            </w:r>
          </w:p>
          <w:p w14:paraId="5505AD20" w14:textId="0D9A8E58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</w:rPr>
            </w:pPr>
          </w:p>
          <w:p w14:paraId="55CF910C" w14:textId="0D9A8E58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Obliczenia wykonać wg.:</w:t>
            </w:r>
          </w:p>
          <w:p w14:paraId="16FC4CD5" w14:textId="1DB46DA5" w:rsidR="00D0544C" w:rsidRPr="00486BF2" w:rsidRDefault="5201F053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3.4 do Załącznika nr 3 – 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1E988A5A" w:rsidRPr="00486BF2">
              <w:rPr>
                <w:rFonts w:asciiTheme="minorHAnsi" w:hAnsiTheme="minorHAnsi" w:cstheme="minorHAnsi"/>
                <w:color w:val="000000" w:themeColor="text1"/>
              </w:rPr>
              <w:t>rozdział: 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Zużycie energii elektrycznej. Metoda obliczeń.  </w:t>
            </w:r>
          </w:p>
          <w:p w14:paraId="6EFC8A74" w14:textId="0EC5B168" w:rsidR="00461B38" w:rsidRPr="00486BF2" w:rsidRDefault="5201F053" w:rsidP="4530C8F7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3.5 do Załącznika nr 3 – 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12241B39" w:rsidRPr="00486BF2">
              <w:rPr>
                <w:rFonts w:asciiTheme="minorHAnsi" w:hAnsiTheme="minorHAnsi" w:cstheme="minorHAnsi"/>
                <w:color w:val="000000" w:themeColor="text1"/>
              </w:rPr>
              <w:t>zakładka 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16.6</w:t>
            </w:r>
            <w:r w:rsidR="5B4A9B36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B050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8853D" w14:textId="0AD02FC9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10%</w:t>
            </w:r>
          </w:p>
        </w:tc>
      </w:tr>
      <w:tr w:rsidR="00461B38" w:rsidRPr="00486BF2" w14:paraId="030E42E3" w14:textId="77777777" w:rsidTr="6F14AF9E">
        <w:trPr>
          <w:trHeight w:val="624"/>
          <w:jc w:val="center"/>
        </w:trPr>
        <w:tc>
          <w:tcPr>
            <w:tcW w:w="7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14488" w14:textId="06627932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16.7</w:t>
            </w:r>
          </w:p>
        </w:tc>
        <w:tc>
          <w:tcPr>
            <w:tcW w:w="157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AEBDA4" w14:textId="17C1191E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B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AE2B2D" w14:textId="77777777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  <w:lang w:eastAsia="pl-PL"/>
              </w:rPr>
              <w:t>Hałas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A3086" w14:textId="29767AAD" w:rsidR="00461B38" w:rsidRPr="00486BF2" w:rsidRDefault="613492A3" w:rsidP="35EB4558">
            <w:pPr>
              <w:pStyle w:val="Normalny1"/>
              <w:jc w:val="left"/>
              <w:rPr>
                <w:rFonts w:asciiTheme="minorHAnsi" w:hAnsiTheme="minorHAnsi" w:cstheme="minorBidi"/>
                <w:lang w:eastAsia="pl-PL"/>
              </w:rPr>
            </w:pPr>
            <w:r w:rsidRPr="35EB4558">
              <w:rPr>
                <w:rFonts w:asciiTheme="minorHAnsi" w:hAnsiTheme="minorHAnsi" w:cstheme="minorBidi"/>
                <w:lang w:eastAsia="pl-PL"/>
              </w:rPr>
              <w:t>Zamawiający wymaga, aby Hałas w Mieszkaniu był jak najmniejszy, przy czym nie może być wyższy niż</w:t>
            </w:r>
            <w:r w:rsidR="0B76BAC4" w:rsidRPr="35EB4558">
              <w:rPr>
                <w:rFonts w:asciiTheme="minorHAnsi" w:hAnsiTheme="minorHAnsi" w:cstheme="minorBidi"/>
                <w:lang w:eastAsia="pl-PL"/>
              </w:rPr>
              <w:t xml:space="preserve"> </w:t>
            </w:r>
            <w:ins w:id="254" w:author="Autor">
              <w:r w:rsidR="2D5A6D3D" w:rsidRPr="35EB4558">
                <w:rPr>
                  <w:rFonts w:asciiTheme="minorHAnsi" w:hAnsiTheme="minorHAnsi" w:cstheme="minorBidi"/>
                  <w:lang w:eastAsia="pl-PL"/>
                </w:rPr>
                <w:t>40</w:t>
              </w:r>
            </w:ins>
            <w:del w:id="255" w:author="Autor">
              <w:r w:rsidR="31CB07A5" w:rsidRPr="35EB4558" w:rsidDel="0B76BAC4">
                <w:rPr>
                  <w:rFonts w:asciiTheme="minorHAnsi" w:hAnsiTheme="minorHAnsi" w:cstheme="minorBidi"/>
                  <w:lang w:eastAsia="pl-PL"/>
                </w:rPr>
                <w:delText>35</w:delText>
              </w:r>
            </w:del>
            <w:r w:rsidR="0B76BAC4" w:rsidRPr="35EB4558">
              <w:rPr>
                <w:rFonts w:asciiTheme="minorHAnsi" w:hAnsiTheme="minorHAnsi" w:cstheme="minorBidi"/>
                <w:lang w:eastAsia="pl-PL"/>
              </w:rPr>
              <w:t xml:space="preserve"> dB, </w:t>
            </w:r>
            <w:r w:rsidRPr="35EB4558">
              <w:rPr>
                <w:rFonts w:asciiTheme="minorHAnsi" w:hAnsiTheme="minorHAnsi" w:cstheme="minorBidi"/>
                <w:lang w:eastAsia="pl-PL"/>
              </w:rPr>
              <w:t xml:space="preserve"> wyliczona zgodnie z metodyką wskazaną w kolejnej kolumnie</w:t>
            </w:r>
          </w:p>
          <w:p w14:paraId="5016B999" w14:textId="42299E62" w:rsidR="00461B38" w:rsidRPr="00486BF2" w:rsidRDefault="31CB07A5" w:rsidP="4530C8F7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Wykonawca nie może zadeklarować Hałasu w Mieszkaniu wyższe</w:t>
            </w:r>
            <w:r w:rsidR="3592BE88" w:rsidRPr="00486BF2">
              <w:rPr>
                <w:rFonts w:asciiTheme="minorHAnsi" w:hAnsiTheme="minorHAnsi" w:cstheme="minorHAnsi"/>
                <w:lang w:eastAsia="pl-PL"/>
              </w:rPr>
              <w:t>go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niż wartość wskazana powyżej jako wartość maksymalna.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2EE1BD" w14:textId="414191B9" w:rsidR="00D0544C" w:rsidRPr="00486BF2" w:rsidRDefault="14FD76A0" w:rsidP="35EB4558">
            <w:pPr>
              <w:jc w:val="both"/>
              <w:rPr>
                <w:rFonts w:asciiTheme="minorHAnsi" w:eastAsia="Times New Roman" w:hAnsiTheme="minorHAnsi" w:cstheme="minorBidi"/>
                <w:color w:val="000000" w:themeColor="text1"/>
              </w:rPr>
            </w:pPr>
            <w:r w:rsidRPr="35EB4558">
              <w:rPr>
                <w:rFonts w:asciiTheme="minorHAnsi" w:hAnsiTheme="minorHAnsi" w:cstheme="minorBidi"/>
                <w:color w:val="000000" w:themeColor="text1"/>
              </w:rPr>
              <w:t xml:space="preserve">Całkowity poziom dźwięku w Mieszkaniu należy rozumieć jako sumę cząstkowych poziomów dźwięku zmierzony w 6 punktach pomiarowych w </w:t>
            </w:r>
            <w:r w:rsidR="0433D114" w:rsidRPr="35EB4558">
              <w:rPr>
                <w:rFonts w:asciiTheme="minorHAnsi" w:hAnsiTheme="minorHAnsi" w:cstheme="minorBidi"/>
                <w:color w:val="000000" w:themeColor="text1"/>
              </w:rPr>
              <w:t>Mieszkaniu</w:t>
            </w:r>
            <w:r w:rsidRPr="35EB4558">
              <w:rPr>
                <w:rFonts w:asciiTheme="minorHAnsi" w:hAnsiTheme="minorHAnsi" w:cstheme="minorBidi"/>
                <w:color w:val="000000" w:themeColor="text1"/>
              </w:rPr>
              <w:t>, dla temperatury powietrza zewnętrznego 28</w:t>
            </w:r>
            <w:r w:rsidRPr="35EB4558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Pr="35EB4558">
              <w:rPr>
                <w:rFonts w:asciiTheme="minorHAnsi" w:hAnsiTheme="minorHAnsi" w:cstheme="minorBidi"/>
                <w:color w:val="000000" w:themeColor="text1"/>
              </w:rPr>
              <w:t xml:space="preserve">C oraz poszczególnych Programu </w:t>
            </w:r>
            <w:r w:rsidR="67AE08A4" w:rsidRPr="35EB4558">
              <w:rPr>
                <w:rFonts w:asciiTheme="minorHAnsi" w:hAnsiTheme="minorHAnsi" w:cstheme="minorBidi"/>
                <w:color w:val="000000" w:themeColor="text1"/>
              </w:rPr>
              <w:t xml:space="preserve">ON </w:t>
            </w:r>
            <w:r w:rsidRPr="35EB4558">
              <w:rPr>
                <w:rFonts w:asciiTheme="minorHAnsi" w:hAnsiTheme="minorHAnsi" w:cstheme="minorBidi"/>
                <w:color w:val="000000" w:themeColor="text1"/>
              </w:rPr>
              <w:t xml:space="preserve">Profil. </w:t>
            </w:r>
            <w:r w:rsidRPr="35EB4558">
              <w:rPr>
                <w:rFonts w:asciiTheme="minorHAnsi" w:eastAsia="Times New Roman" w:hAnsiTheme="minorHAnsi" w:cstheme="minorBidi"/>
                <w:color w:val="000000" w:themeColor="text1"/>
              </w:rPr>
              <w:t xml:space="preserve">Strumień powietrza wentylacyjnego ustawiany manualnie dla każdego Profilu M1 oraz </w:t>
            </w:r>
            <w:r w:rsidR="64E2EB43" w:rsidRPr="35EB4558">
              <w:rPr>
                <w:rFonts w:asciiTheme="minorHAnsi" w:eastAsia="Times New Roman" w:hAnsiTheme="minorHAnsi" w:cstheme="minorBidi"/>
                <w:color w:val="000000" w:themeColor="text1"/>
              </w:rPr>
              <w:t xml:space="preserve">Profilu </w:t>
            </w:r>
            <w:r w:rsidRPr="35EB4558">
              <w:rPr>
                <w:rFonts w:asciiTheme="minorHAnsi" w:eastAsia="Times New Roman" w:hAnsiTheme="minorHAnsi" w:cstheme="minorBidi"/>
                <w:color w:val="000000" w:themeColor="text1"/>
              </w:rPr>
              <w:t xml:space="preserve">M2 </w:t>
            </w:r>
            <w:del w:id="256" w:author="Autor">
              <w:r w:rsidR="3DD0EA6A" w:rsidRPr="35EB4558" w:rsidDel="14FD76A0">
                <w:rPr>
                  <w:rFonts w:asciiTheme="minorHAnsi" w:hAnsiTheme="minorHAnsi" w:cstheme="minorBidi"/>
                  <w:color w:val="000000" w:themeColor="text1"/>
                </w:rPr>
                <w:delText xml:space="preserve"> </w:delText>
              </w:r>
            </w:del>
            <w:r w:rsidR="54BE3F81" w:rsidRPr="35EB4558">
              <w:rPr>
                <w:rFonts w:asciiTheme="minorHAnsi" w:eastAsia="Times New Roman" w:hAnsiTheme="minorHAnsi" w:cstheme="minorBidi"/>
                <w:color w:val="000000" w:themeColor="text1"/>
              </w:rPr>
              <w:t>Mieszkania</w:t>
            </w:r>
            <w:r w:rsidRPr="35EB4558">
              <w:rPr>
                <w:rFonts w:asciiTheme="minorHAnsi" w:eastAsia="Times New Roman" w:hAnsiTheme="minorHAnsi" w:cstheme="minorBidi"/>
                <w:color w:val="000000" w:themeColor="text1"/>
              </w:rPr>
              <w:t xml:space="preserve">, określony na podstawie wyników uzyskanych w trakcie realizacji badań </w:t>
            </w:r>
            <w:r w:rsidR="244E9537" w:rsidRPr="35EB4558">
              <w:rPr>
                <w:rFonts w:asciiTheme="minorHAnsi" w:eastAsia="Times New Roman" w:hAnsiTheme="minorHAnsi" w:cstheme="minorBidi"/>
                <w:color w:val="000000" w:themeColor="text1"/>
              </w:rPr>
              <w:t xml:space="preserve">Wymagania </w:t>
            </w:r>
            <w:r w:rsidR="10B980D1" w:rsidRPr="35EB4558">
              <w:rPr>
                <w:rFonts w:asciiTheme="minorHAnsi" w:eastAsia="Times New Roman" w:hAnsiTheme="minorHAnsi" w:cstheme="minorBidi"/>
                <w:color w:val="000000" w:themeColor="text1"/>
              </w:rPr>
              <w:t>Konkursowe</w:t>
            </w:r>
            <w:r w:rsidRPr="35EB4558">
              <w:rPr>
                <w:rFonts w:asciiTheme="minorHAnsi" w:eastAsia="Times New Roman" w:hAnsiTheme="minorHAnsi" w:cstheme="minorBidi"/>
                <w:color w:val="000000" w:themeColor="text1"/>
              </w:rPr>
              <w:t xml:space="preserve">go 16.1.  </w:t>
            </w:r>
          </w:p>
          <w:p w14:paraId="5396FFAD" w14:textId="2D4B793E" w:rsidR="00D0544C" w:rsidRPr="00486BF2" w:rsidRDefault="00D0544C" w:rsidP="578D99B9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Całkowity poziom dźwięku w </w:t>
            </w:r>
            <w:r w:rsidR="3D543987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Mieszkaniu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należy obliczyć ze wzoru:</w:t>
            </w:r>
          </w:p>
          <w:p w14:paraId="62DB7EE4" w14:textId="0D9A8E58" w:rsidR="00D0544C" w:rsidRPr="00486BF2" w:rsidRDefault="00D0544C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16552B5B" w14:textId="2E6E0444" w:rsidR="00D0544C" w:rsidRPr="00486BF2" w:rsidRDefault="00857454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LA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eq</m:t>
                  </m:r>
                </m:sub>
              </m:sSub>
              <m:r>
                <w:rPr>
                  <w:rFonts w:ascii="Cambria Math" w:hAnsi="Cambria Math" w:cstheme="minorHAnsi"/>
                </w:rPr>
                <m:t>=10∙lg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</w:rPr>
                        <m:t>6</m:t>
                      </m:r>
                    </m:den>
                  </m:f>
                  <m:r>
                    <w:rPr>
                      <w:rFonts w:ascii="Cambria Math" w:hAnsi="Cambria Math" w:cstheme="minorHAnsi"/>
                    </w:rPr>
                    <m:t>∙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 w:cstheme="minorHAnsi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 w:cstheme="minorHAnsi"/>
                        </w:rPr>
                        <m:t>6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</w:rPr>
                            <m:t>0,1∙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</w:rPr>
                                <m:t xml:space="preserve">AE,n </m:t>
                              </m:r>
                            </m:sub>
                          </m:sSub>
                        </m:sup>
                      </m:sSup>
                    </m:e>
                  </m:nary>
                </m:e>
              </m:d>
            </m:oMath>
            <w:r w:rsidR="3B824D19" w:rsidRPr="00486BF2">
              <w:rPr>
                <w:rFonts w:asciiTheme="minorHAnsi" w:hAnsiTheme="minorHAnsi" w:cstheme="minorHAnsi"/>
                <w:color w:val="000000" w:themeColor="text1"/>
              </w:rPr>
              <w:t xml:space="preserve"> , dB</w:t>
            </w:r>
          </w:p>
          <w:p w14:paraId="2348871F" w14:textId="19EE9D84" w:rsidR="00D0544C" w:rsidRPr="00486BF2" w:rsidRDefault="3B824D19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3074756C" w14:textId="6A101F88" w:rsidR="00D0544C" w:rsidRPr="00486BF2" w:rsidRDefault="00320B85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n – punkt pomiarowy, n=1…6, </w:t>
            </w:r>
          </w:p>
          <w:p w14:paraId="7EC97CCF" w14:textId="0D9A8E58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LA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eq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całkowity poziom dźwięku LAeq w Mieszkaniu, dB,</w:t>
            </w:r>
          </w:p>
          <w:p w14:paraId="12C60378" w14:textId="2477E8EB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L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AE</w:t>
            </w:r>
            <w:r w:rsidR="00320B85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,n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– średni poziom dźwięku, z poszczególnych </w:t>
            </w:r>
            <w:r w:rsidR="00320B85" w:rsidRPr="00486BF2">
              <w:rPr>
                <w:rFonts w:asciiTheme="minorHAnsi" w:hAnsiTheme="minorHAnsi" w:cstheme="minorHAnsi"/>
                <w:color w:val="000000" w:themeColor="text1"/>
              </w:rPr>
              <w:t>punktów pomiarowych P1…P6 w Mieszkaniu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, dB.</w:t>
            </w:r>
          </w:p>
          <w:p w14:paraId="2DE431F4" w14:textId="0D9A8E58" w:rsidR="00D0544C" w:rsidRPr="00486BF2" w:rsidRDefault="00D0544C" w:rsidP="007FE53A">
            <w:pPr>
              <w:rPr>
                <w:rFonts w:asciiTheme="minorHAnsi" w:hAnsiTheme="minorHAnsi" w:cstheme="minorHAnsi"/>
                <w:b/>
                <w:bCs/>
                <w:color w:val="000000" w:themeColor="text1"/>
                <w:vertAlign w:val="subscript"/>
              </w:rPr>
            </w:pPr>
          </w:p>
          <w:p w14:paraId="265D2ECA" w14:textId="0D9A8E58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Obliczenia wykonać wg.:</w:t>
            </w:r>
          </w:p>
          <w:p w14:paraId="5FD8CA5B" w14:textId="3B87D5F9" w:rsidR="00D0544C" w:rsidRPr="00486BF2" w:rsidRDefault="5201F053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3.4 do Załącznika nr 3 – 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67FE43C4" w:rsidRPr="00486BF2">
              <w:rPr>
                <w:rFonts w:asciiTheme="minorHAnsi" w:hAnsiTheme="minorHAnsi" w:cstheme="minorHAnsi"/>
                <w:color w:val="000000" w:themeColor="text1"/>
              </w:rPr>
              <w:t>rozdział 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Hałas. Metoda obliczeń.</w:t>
            </w:r>
            <w:r w:rsidR="1588D6D4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  <w:p w14:paraId="5BA84358" w14:textId="33D73A51" w:rsidR="00461B38" w:rsidRPr="00486BF2" w:rsidRDefault="5201F053" w:rsidP="4530C8F7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3.5 do Załącznika nr 3 – 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16DA432C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50DD13D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16.7</w:t>
            </w:r>
            <w:r w:rsidR="71BBB470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B050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2C7EED" w14:textId="774AA9D6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10%</w:t>
            </w:r>
          </w:p>
        </w:tc>
      </w:tr>
      <w:tr w:rsidR="00461B38" w:rsidRPr="00486BF2" w14:paraId="2474907A" w14:textId="77777777" w:rsidTr="6F14AF9E">
        <w:trPr>
          <w:trHeight w:val="624"/>
          <w:jc w:val="center"/>
        </w:trPr>
        <w:tc>
          <w:tcPr>
            <w:tcW w:w="7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28AA72" w14:textId="0B7DE1C3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16.8</w:t>
            </w:r>
          </w:p>
        </w:tc>
        <w:tc>
          <w:tcPr>
            <w:tcW w:w="157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FC929" w14:textId="6563D9EA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B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4EA09" w14:textId="77777777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  <w:lang w:eastAsia="pl-PL"/>
              </w:rPr>
              <w:t>Ryzyko przeciągu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DB79F4" w14:textId="0E2F3134" w:rsidR="00461B38" w:rsidRPr="00486BF2" w:rsidRDefault="31CB07A5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Zamawiający wymaga, aby</w:t>
            </w:r>
            <w:r w:rsidR="1BE4CDFC" w:rsidRPr="00486BF2">
              <w:rPr>
                <w:rFonts w:asciiTheme="minorHAnsi" w:hAnsiTheme="minorHAnsi" w:cstheme="minorHAnsi"/>
                <w:lang w:eastAsia="pl-PL"/>
              </w:rPr>
              <w:t xml:space="preserve"> Ryzyko przeciągu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było jak najmniejsze, przy czym nie może być wyższe niż</w:t>
            </w:r>
            <w:r w:rsidR="61879508" w:rsidRPr="00486BF2">
              <w:rPr>
                <w:rFonts w:asciiTheme="minorHAnsi" w:hAnsiTheme="minorHAnsi" w:cstheme="minorHAnsi"/>
                <w:lang w:eastAsia="pl-PL"/>
              </w:rPr>
              <w:t xml:space="preserve"> 30%, </w:t>
            </w:r>
            <w:r w:rsidRPr="00486BF2">
              <w:rPr>
                <w:rFonts w:asciiTheme="minorHAnsi" w:hAnsiTheme="minorHAnsi" w:cstheme="minorHAnsi"/>
                <w:lang w:eastAsia="pl-PL"/>
              </w:rPr>
              <w:t>wyliczona zgodnie z metodyką wskazaną w kolejnej kolumnie.</w:t>
            </w:r>
          </w:p>
          <w:p w14:paraId="7C6266FB" w14:textId="570DE1E5" w:rsidR="00461B38" w:rsidRPr="00486BF2" w:rsidRDefault="31CB07A5" w:rsidP="5BF9CA4A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Wykonawca nie może zadeklarować </w:t>
            </w:r>
            <w:r w:rsidR="20F223DD" w:rsidRPr="00486BF2">
              <w:rPr>
                <w:rFonts w:asciiTheme="minorHAnsi" w:hAnsiTheme="minorHAnsi" w:cstheme="minorHAnsi"/>
                <w:lang w:eastAsia="pl-PL"/>
              </w:rPr>
              <w:t>Ryzyka przeciągu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wyższe</w:t>
            </w:r>
            <w:r w:rsidR="190A19D5" w:rsidRPr="00486BF2">
              <w:rPr>
                <w:rFonts w:asciiTheme="minorHAnsi" w:hAnsiTheme="minorHAnsi" w:cstheme="minorHAnsi"/>
                <w:lang w:eastAsia="pl-PL"/>
              </w:rPr>
              <w:t>go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niż wartość wskazana powyżej jako wartość maksymalna.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9A15F7" w14:textId="4CFEF472" w:rsidR="00D0544C" w:rsidRPr="00486BF2" w:rsidRDefault="3DD0EA6A" w:rsidP="486C5CE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Ryzyko przeciągu w Mieszkaniu rozumiane jako wskaźnik odsetka osób niezadowolonych z przeciągu obliczony dla średniego strumienia powietrza wentylacyjnego dla Profilu M1: V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M1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i Profilu </w:t>
            </w:r>
            <w:r w:rsidR="1DF7B119" w:rsidRPr="00486BF2">
              <w:rPr>
                <w:rFonts w:asciiTheme="minorHAnsi" w:hAnsiTheme="minorHAnsi" w:cstheme="minorHAnsi"/>
                <w:color w:val="000000" w:themeColor="text1"/>
              </w:rPr>
              <w:t>M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2: V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M2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, dla których zostanie przeprowadzony pomiar w </w:t>
            </w:r>
            <w:r w:rsidR="4CAF0CA1" w:rsidRPr="00486BF2">
              <w:rPr>
                <w:rFonts w:asciiTheme="minorHAnsi" w:hAnsiTheme="minorHAnsi" w:cstheme="minorHAnsi"/>
                <w:color w:val="000000" w:themeColor="text1"/>
              </w:rPr>
              <w:t xml:space="preserve">6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punktach pomiarowych P1-P6 oraz na </w:t>
            </w:r>
            <w:r w:rsidR="7679BF75" w:rsidRPr="00486BF2">
              <w:rPr>
                <w:rFonts w:asciiTheme="minorHAnsi" w:hAnsiTheme="minorHAnsi" w:cstheme="minorHAnsi"/>
                <w:color w:val="000000" w:themeColor="text1"/>
              </w:rPr>
              <w:t>4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wysokościach: 0,1m; 0,6m</w:t>
            </w:r>
            <w:r w:rsidR="2640748D"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1,1m</w:t>
            </w:r>
            <w:r w:rsidR="1F01F7E0" w:rsidRPr="00486BF2">
              <w:rPr>
                <w:rFonts w:asciiTheme="minorHAnsi" w:hAnsiTheme="minorHAnsi" w:cstheme="minorHAnsi"/>
                <w:color w:val="000000" w:themeColor="text1"/>
              </w:rPr>
              <w:t xml:space="preserve"> i 1,7m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3BA8C045" w14:textId="78A90BE4" w:rsidR="00D0544C" w:rsidRPr="00486BF2" w:rsidRDefault="00D0544C" w:rsidP="007FE53A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Ryzyko przeciągu należy obliczyć ze wzoru:</w:t>
            </w:r>
          </w:p>
          <w:p w14:paraId="53E4E4D7" w14:textId="78A90BE4" w:rsidR="00D0544C" w:rsidRPr="00486BF2" w:rsidRDefault="00D0544C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3C9DB144" w14:textId="00C03390" w:rsidR="00D0544C" w:rsidRPr="00486BF2" w:rsidRDefault="00857454" w:rsidP="007FE53A">
            <w:pPr>
              <w:rPr>
                <w:rFonts w:asciiTheme="minorHAnsi" w:hAnsiTheme="minorHAnsi" w:cstheme="min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DR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min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MIN(DR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M1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>;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DR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M2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>), %</m:t>
                </m:r>
              </m:oMath>
            </m:oMathPara>
          </w:p>
          <w:p w14:paraId="54D1A1E3" w14:textId="55AF27F5" w:rsidR="00D0544C" w:rsidRPr="00486BF2" w:rsidRDefault="00D0544C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254062A3" w14:textId="00C03390" w:rsidR="00D0544C" w:rsidRPr="00486BF2" w:rsidRDefault="3B824D19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6102E1B2" w14:textId="78A90BE4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DR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min</w:t>
            </w:r>
            <w:r w:rsidRPr="00486BF2">
              <w:rPr>
                <w:rFonts w:asciiTheme="minorHAnsi" w:hAnsiTheme="minorHAnsi" w:cstheme="minorHAnsi"/>
              </w:rPr>
              <w:t xml:space="preserve"> – całkowity wskaźnik odsetka osób niezadowolonych z przeciągu, %,</w:t>
            </w:r>
          </w:p>
          <w:p w14:paraId="469947D9" w14:textId="78A90BE4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DR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L1</w:t>
            </w:r>
            <w:r w:rsidRPr="00486BF2">
              <w:rPr>
                <w:rFonts w:asciiTheme="minorHAnsi" w:hAnsiTheme="minorHAnsi" w:cstheme="minorHAnsi"/>
              </w:rPr>
              <w:t xml:space="preserve"> – średni wskaźnik ryzyka przeciągu dla Profilu M1, %,</w:t>
            </w:r>
          </w:p>
          <w:p w14:paraId="0166360A" w14:textId="78A90BE4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DR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L2</w:t>
            </w:r>
            <w:r w:rsidRPr="00486BF2">
              <w:rPr>
                <w:rFonts w:asciiTheme="minorHAnsi" w:hAnsiTheme="minorHAnsi" w:cstheme="minorHAnsi"/>
              </w:rPr>
              <w:t xml:space="preserve"> – średni wskaźnik ryzyka przeciągu dla Profilu M2. %.</w:t>
            </w:r>
          </w:p>
          <w:p w14:paraId="4933C7D1" w14:textId="78A90BE4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628580E1" w14:textId="78A90BE4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Obliczenia wykonać wg.:</w:t>
            </w:r>
          </w:p>
          <w:p w14:paraId="36AE28E2" w14:textId="1B83C92F" w:rsidR="00D0544C" w:rsidRPr="00486BF2" w:rsidRDefault="5201F053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3.4 do Załącznika nr 3 – 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25B72D2C" w:rsidRPr="00486BF2">
              <w:rPr>
                <w:rFonts w:asciiTheme="minorHAnsi" w:hAnsiTheme="minorHAnsi" w:cstheme="minorHAnsi"/>
                <w:color w:val="000000" w:themeColor="text1"/>
              </w:rPr>
              <w:t>rozdział 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Ryzyko przeciągu. Metoda obliczeń.</w:t>
            </w:r>
            <w:r w:rsidR="07AA9D46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  <w:p w14:paraId="4A0A79FC" w14:textId="379BEEBB" w:rsidR="00461B38" w:rsidRPr="00486BF2" w:rsidRDefault="5201F053" w:rsidP="4530C8F7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Załącznika 3.5 do Załącznika nr 3 – 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44678C59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9E7BBD2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16.8</w:t>
            </w:r>
            <w:r w:rsidR="59B18BA9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B050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F69310" w14:textId="458E9F31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lastRenderedPageBreak/>
              <w:t>10%</w:t>
            </w:r>
          </w:p>
        </w:tc>
      </w:tr>
      <w:tr w:rsidR="00461B38" w:rsidRPr="00486BF2" w14:paraId="2CD2C105" w14:textId="77777777" w:rsidTr="6F14AF9E">
        <w:trPr>
          <w:trHeight w:val="624"/>
          <w:jc w:val="center"/>
        </w:trPr>
        <w:tc>
          <w:tcPr>
            <w:tcW w:w="7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D74C9F" w14:textId="6CE919C5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16.9</w:t>
            </w:r>
          </w:p>
        </w:tc>
        <w:tc>
          <w:tcPr>
            <w:tcW w:w="157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369B14" w14:textId="19DA0F57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Demonstrator B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E80FE8" w14:textId="60B60DAE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Koszty całkowite B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00F5BE" w14:textId="34100348" w:rsidR="00461B38" w:rsidRPr="00486BF2" w:rsidRDefault="76A9F767" w:rsidP="486C5CEF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Zamawiający wymaga, aby </w:t>
            </w:r>
            <w:r w:rsidR="2906A8A7" w:rsidRPr="00486BF2">
              <w:rPr>
                <w:rFonts w:asciiTheme="minorHAnsi" w:hAnsiTheme="minorHAnsi" w:cstheme="minorHAnsi"/>
                <w:lang w:eastAsia="pl-PL"/>
              </w:rPr>
              <w:t>K</w:t>
            </w:r>
            <w:r w:rsidRPr="00486BF2">
              <w:rPr>
                <w:rFonts w:asciiTheme="minorHAnsi" w:hAnsiTheme="minorHAnsi" w:cstheme="minorHAnsi"/>
                <w:lang w:eastAsia="pl-PL"/>
              </w:rPr>
              <w:t>oszty całkowite B Systemu wentylacji</w:t>
            </w:r>
            <w:r w:rsidR="33F26FC3" w:rsidRPr="00486BF2">
              <w:rPr>
                <w:rFonts w:asciiTheme="minorHAnsi" w:hAnsiTheme="minorHAnsi" w:cstheme="minorHAnsi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wraz Centralnym systemem nadzorującym były jak najniższe.</w:t>
            </w:r>
          </w:p>
          <w:p w14:paraId="62E07C3F" w14:textId="77777777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</w:p>
          <w:p w14:paraId="18B6EF41" w14:textId="633F9291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15D7C1" w14:textId="76BD6AAA" w:rsidR="2C3A92E4" w:rsidRPr="00486BF2" w:rsidRDefault="10DA625D" w:rsidP="486C5CEF">
            <w:pPr>
              <w:pStyle w:val="paragraph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Koszty całkowite B należy obliczyć jako sumę kosztów inwestycyjnych związanych z budową Systemu oraz kosztów jego eksploatacji, przyjmując okres eksploatacji 15 lat oraz dla reprezentatywnej Mieszkania.</w:t>
            </w:r>
            <w:r w:rsidRPr="00486BF2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  <w:t> 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  </w:t>
            </w:r>
          </w:p>
          <w:p w14:paraId="0FBB7B49" w14:textId="4973C6AF" w:rsidR="2C3A92E4" w:rsidRPr="00486BF2" w:rsidRDefault="10DA625D" w:rsidP="486C5CEF">
            <w:pPr>
              <w:pStyle w:val="paragraph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Koszty całkowite B należy obliczyć zgodnie ze wzorem: </w:t>
            </w:r>
          </w:p>
          <w:p w14:paraId="0129D37B" w14:textId="77777777" w:rsidR="294ED9E5" w:rsidRPr="00486BF2" w:rsidRDefault="294ED9E5" w:rsidP="294ED9E5">
            <w:pPr>
              <w:pStyle w:val="Normalny1"/>
              <w:spacing w:before="0"/>
              <w:rPr>
                <w:rStyle w:val="Domylnaczcionkaakapitu10"/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376AEC97" w14:textId="106B2EB4" w:rsidR="00AD52C0" w:rsidRPr="00486BF2" w:rsidRDefault="00857454" w:rsidP="00AD52C0">
            <w:pPr>
              <w:pStyle w:val="Normalny1"/>
              <w:spacing w:before="0"/>
              <w:rPr>
                <w:rStyle w:val="Domylnaczcionkaakapitu10"/>
                <w:rFonts w:asciiTheme="minorHAnsi" w:hAnsiTheme="minorHAnsi" w:cstheme="minorHAnsi"/>
                <w:sz w:val="22"/>
                <w:szCs w:val="22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C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theme="minorHAnsi"/>
                    <w:szCs w:val="16"/>
                  </w:rPr>
                  <m:t>=CAPEX+OPEX</m:t>
                </m:r>
              </m:oMath>
            </m:oMathPara>
          </w:p>
          <w:p w14:paraId="1C033D84" w14:textId="77777777" w:rsidR="00AD52C0" w:rsidRPr="00486BF2" w:rsidRDefault="00857454" w:rsidP="00AD52C0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sz w:val="18"/>
                <w:szCs w:val="22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C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theme="minorHAnsi"/>
                    <w:szCs w:val="16"/>
                  </w:rPr>
                  <m:t>=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D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theme="minorHAnsi"/>
                    <w:szCs w:val="16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theme="minorHAnsi"/>
                    <w:szCs w:val="16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S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000000"/>
                    <w:sz w:val="18"/>
                    <w:szCs w:val="22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ME</m:t>
                    </m:r>
                  </m:sub>
                </m:sSub>
                <m:r>
                  <w:rPr>
                    <w:rFonts w:ascii="Cambria Math" w:hAnsi="Cambria Math" w:cstheme="minorHAnsi"/>
                    <w:color w:val="000000"/>
                    <w:sz w:val="18"/>
                    <w:szCs w:val="22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A</m:t>
                    </m:r>
                  </m:sub>
                </m:sSub>
              </m:oMath>
            </m:oMathPara>
          </w:p>
          <w:p w14:paraId="73764AC2" w14:textId="77777777" w:rsidR="294ED9E5" w:rsidRPr="00486BF2" w:rsidRDefault="294ED9E5" w:rsidP="294ED9E5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</w:p>
          <w:p w14:paraId="5652290F" w14:textId="77777777" w:rsidR="2C3A92E4" w:rsidRPr="00486BF2" w:rsidRDefault="2C3A92E4" w:rsidP="294ED9E5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gdzie:</w:t>
            </w:r>
          </w:p>
          <w:p w14:paraId="1E0F60A1" w14:textId="458D11B7" w:rsidR="2C3A92E4" w:rsidRPr="00486BF2" w:rsidRDefault="2C3A92E4" w:rsidP="294ED9E5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vertAlign w:val="subscript"/>
                <w:lang w:eastAsia="pl-PL"/>
              </w:rPr>
              <w:t>C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– Koszty całkowite Systemu wentylacji B wraz z Centralnym systemem nadzorującym oraz użytkowaniem przez 15 lat, zł,</w:t>
            </w:r>
          </w:p>
          <w:p w14:paraId="7FBB999E" w14:textId="414DDC01" w:rsidR="2C3A92E4" w:rsidRPr="00486BF2" w:rsidRDefault="2C3A92E4" w:rsidP="294ED9E5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vertAlign w:val="subscript"/>
                <w:lang w:eastAsia="pl-PL"/>
              </w:rPr>
              <w:t>D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– Koszty Systemu wentylacji </w:t>
            </w:r>
            <w:r w:rsidR="7130A501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B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wraz z </w:t>
            </w:r>
            <w:r w:rsidR="2BD36F91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Centralnym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systemem </w:t>
            </w:r>
            <w:r w:rsidR="1E1AA0E1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nadzorującym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, deklarowany przez Wnioskodawcę / Uczestnika Przedsięwzięcia, zł,</w:t>
            </w:r>
          </w:p>
          <w:p w14:paraId="3AF3F4A3" w14:textId="363C0E52" w:rsidR="2C3A92E4" w:rsidRPr="00486BF2" w:rsidRDefault="2C3A92E4" w:rsidP="294ED9E5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vertAlign w:val="subscript"/>
                <w:lang w:eastAsia="pl-PL"/>
              </w:rPr>
              <w:t>M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– Koszty montażu Systemu wentylacji </w:t>
            </w:r>
            <w:r w:rsidR="591C7863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B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wraz z </w:t>
            </w:r>
            <w:r w:rsidR="6C6134E0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Centralnym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systemem </w:t>
            </w:r>
            <w:r w:rsidR="600B06A7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nadzorującym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, deklarowany przez Wnioskodawcę / Uczestnika Przedsięwzięcia, zł, </w:t>
            </w:r>
          </w:p>
          <w:p w14:paraId="7703CBD9" w14:textId="19F63787" w:rsidR="2C3A92E4" w:rsidRPr="00486BF2" w:rsidRDefault="2C3A92E4" w:rsidP="294ED9E5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vertAlign w:val="subscript"/>
                <w:lang w:eastAsia="pl-PL"/>
              </w:rPr>
              <w:t>S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– Koszty serwisu Systemu wentylacji </w:t>
            </w:r>
            <w:r w:rsidR="443A1CF4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B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wraz z </w:t>
            </w:r>
            <w:r w:rsidR="18C0B8D2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Centralnym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systemem </w:t>
            </w:r>
            <w:r w:rsidR="2AF791A7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nadzorującym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przez 15 lat, deklarowany przez Wnioskodawcę / Uczestnika Przedsięwzięcia, zł, </w:t>
            </w:r>
          </w:p>
          <w:p w14:paraId="1623269D" w14:textId="4CAF8CF8" w:rsidR="2C3A92E4" w:rsidRPr="00486BF2" w:rsidRDefault="2C3A92E4" w:rsidP="294ED9E5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vertAlign w:val="subscript"/>
                <w:lang w:eastAsia="pl-PL"/>
              </w:rPr>
              <w:t>ME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– Koszty materiałów eksploatacyjnych niezbędnych do prawidłowej pracy Systemu wentylacji </w:t>
            </w:r>
            <w:r w:rsidR="109A7824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B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wraz z </w:t>
            </w:r>
            <w:r w:rsidR="5585FF92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Centralnym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systemem </w:t>
            </w:r>
            <w:r w:rsidR="3E57B8B2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nadzorującym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przez 15 lat, deklarowany przez Wnioskodawcę / Uczestnika Przedsięwzięcia, zł. </w:t>
            </w:r>
          </w:p>
          <w:p w14:paraId="2475D6C3" w14:textId="221AAE08" w:rsidR="2C3A92E4" w:rsidRPr="00486BF2" w:rsidRDefault="2C3A92E4" w:rsidP="294ED9E5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vertAlign w:val="subscript"/>
                <w:lang w:eastAsia="pl-PL"/>
              </w:rPr>
              <w:t>A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– Koszty administracji </w:t>
            </w:r>
            <w:r w:rsidR="6E26FE17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Centralnego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Systemu </w:t>
            </w:r>
            <w:r w:rsidR="02B2F13A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nadzorującego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przez 15 lat, deklarowane przez Wnioskodawcę / Uczestnika Przedsięwzięcia, zł. </w:t>
            </w:r>
          </w:p>
          <w:p w14:paraId="348D3A0F" w14:textId="77777777" w:rsidR="294ED9E5" w:rsidRPr="00486BF2" w:rsidRDefault="294ED9E5" w:rsidP="294ED9E5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</w:pPr>
          </w:p>
          <w:p w14:paraId="3BD477CF" w14:textId="394A9574" w:rsidR="2C3A92E4" w:rsidRPr="00486BF2" w:rsidRDefault="2C3A92E4" w:rsidP="294ED9E5">
            <w:pPr>
              <w:pStyle w:val="Normalny1"/>
              <w:spacing w:before="0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 xml:space="preserve">Wnioskodawca / Uczestnik Przedsięwzięcia do Obliczeń Kosztów całkowitych </w:t>
            </w:r>
            <w:r w:rsidR="42851B3D" w:rsidRPr="00486BF2">
              <w:rPr>
                <w:rFonts w:asciiTheme="minorHAnsi" w:hAnsiTheme="minorHAnsi" w:cstheme="minorHAnsi"/>
              </w:rPr>
              <w:t>B</w:t>
            </w:r>
            <w:r w:rsidRPr="00486BF2">
              <w:rPr>
                <w:rFonts w:asciiTheme="minorHAnsi" w:hAnsiTheme="minorHAnsi" w:cstheme="minorHAnsi"/>
              </w:rPr>
              <w:t xml:space="preserve"> wraz z użytkowaniem prze okres 15 lat przyjmuje wszystkie elementy składowe, prace oraz materiały eksploatacyjne potrzebne do prawidłowego działania Systemu </w:t>
            </w:r>
            <w:r w:rsidR="316AA633" w:rsidRPr="00486BF2">
              <w:rPr>
                <w:rFonts w:asciiTheme="minorHAnsi" w:hAnsiTheme="minorHAnsi" w:cstheme="minorHAnsi"/>
              </w:rPr>
              <w:t>B</w:t>
            </w:r>
            <w:r w:rsidRPr="00486BF2">
              <w:rPr>
                <w:rFonts w:asciiTheme="minorHAnsi" w:hAnsiTheme="minorHAnsi" w:cstheme="minorHAnsi"/>
              </w:rPr>
              <w:t xml:space="preserve"> w okresie 15 lat. </w:t>
            </w:r>
          </w:p>
          <w:p w14:paraId="2F6CA4F9" w14:textId="77777777" w:rsidR="294ED9E5" w:rsidRPr="00486BF2" w:rsidRDefault="294ED9E5" w:rsidP="294ED9E5">
            <w:pPr>
              <w:pStyle w:val="Normalny1"/>
              <w:spacing w:before="0"/>
              <w:rPr>
                <w:rFonts w:asciiTheme="minorHAnsi" w:hAnsiTheme="minorHAnsi" w:cstheme="minorHAnsi"/>
              </w:rPr>
            </w:pPr>
          </w:p>
          <w:p w14:paraId="29D2AF51" w14:textId="62D37A48" w:rsidR="2C3A92E4" w:rsidRPr="00486BF2" w:rsidRDefault="2C3A92E4" w:rsidP="294ED9E5">
            <w:pPr>
              <w:pStyle w:val="Normalny1"/>
              <w:spacing w:before="0"/>
              <w:rPr>
                <w:rStyle w:val="Domylnaczcionkaakapitu10"/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</w:rPr>
              <w:t>- przez K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D  </w:t>
            </w:r>
            <w:r w:rsidRPr="00486BF2">
              <w:rPr>
                <w:rFonts w:asciiTheme="minorHAnsi" w:hAnsiTheme="minorHAnsi" w:cstheme="minorHAnsi"/>
              </w:rPr>
              <w:t xml:space="preserve">Zamawiający rozumie Koszty Systemu wentylacji </w:t>
            </w:r>
            <w:r w:rsidR="4B54074E" w:rsidRPr="00486BF2">
              <w:rPr>
                <w:rFonts w:asciiTheme="minorHAnsi" w:hAnsiTheme="minorHAnsi" w:cstheme="minorHAnsi"/>
              </w:rPr>
              <w:t>B</w:t>
            </w:r>
            <w:r w:rsidRPr="00486BF2">
              <w:rPr>
                <w:rFonts w:asciiTheme="minorHAnsi" w:hAnsiTheme="minorHAnsi" w:cstheme="minorHAnsi"/>
              </w:rPr>
              <w:t xml:space="preserve"> wraz z </w:t>
            </w:r>
            <w:r w:rsidR="60ED3799" w:rsidRPr="00486BF2">
              <w:rPr>
                <w:rFonts w:asciiTheme="minorHAnsi" w:hAnsiTheme="minorHAnsi" w:cstheme="minorHAnsi"/>
              </w:rPr>
              <w:t>Centralnym</w:t>
            </w:r>
            <w:r w:rsidRPr="00486BF2">
              <w:rPr>
                <w:rFonts w:asciiTheme="minorHAnsi" w:hAnsiTheme="minorHAnsi" w:cstheme="minorHAnsi"/>
              </w:rPr>
              <w:t xml:space="preserve"> systemem </w:t>
            </w:r>
            <w:r w:rsidR="158E9330" w:rsidRPr="00486BF2">
              <w:rPr>
                <w:rFonts w:asciiTheme="minorHAnsi" w:hAnsiTheme="minorHAnsi" w:cstheme="minorHAnsi"/>
              </w:rPr>
              <w:t>nadzorującym</w:t>
            </w:r>
            <w:r w:rsidRPr="00486BF2">
              <w:rPr>
                <w:rFonts w:asciiTheme="minorHAnsi" w:hAnsiTheme="minorHAnsi" w:cstheme="minorHAnsi"/>
              </w:rPr>
              <w:t xml:space="preserve"> deklarowany przez Wnioskodawcę / Uczestnika Przedsięwzięcia dla planowanej skali sprzedaży dla </w:t>
            </w:r>
            <w:r w:rsidR="74E105C8" w:rsidRPr="00486BF2">
              <w:rPr>
                <w:rFonts w:asciiTheme="minorHAnsi" w:hAnsiTheme="minorHAnsi" w:cstheme="minorHAnsi"/>
              </w:rPr>
              <w:t>1</w:t>
            </w:r>
            <w:r w:rsidR="1E57EF74" w:rsidRPr="00486BF2">
              <w:rPr>
                <w:rFonts w:asciiTheme="minorHAnsi" w:hAnsiTheme="minorHAnsi" w:cstheme="minorHAnsi"/>
              </w:rPr>
              <w:t>00</w:t>
            </w:r>
            <w:r w:rsidRPr="00486BF2">
              <w:rPr>
                <w:rFonts w:asciiTheme="minorHAnsi" w:hAnsiTheme="minorHAnsi" w:cstheme="minorHAnsi"/>
              </w:rPr>
              <w:t xml:space="preserve"> </w:t>
            </w:r>
            <w:r w:rsidR="5830F814" w:rsidRPr="00486BF2">
              <w:rPr>
                <w:rFonts w:asciiTheme="minorHAnsi" w:hAnsiTheme="minorHAnsi" w:cstheme="minorHAnsi"/>
              </w:rPr>
              <w:t>mieszkań rocznie</w:t>
            </w:r>
            <w:r w:rsidRPr="00486BF2">
              <w:rPr>
                <w:rFonts w:asciiTheme="minorHAnsi" w:hAnsiTheme="minorHAnsi" w:cstheme="minorHAnsi"/>
              </w:rPr>
              <w:t>, z uwzględnieniem 20% marży, kosztów produkcji, kosztów dystrybucji, kosztów materiału Wnioskodawca/Uczestnik Przedsięwzięcia w Koszcie Sprzedaży Systemu jest zobowiązany uwzględnić wszystkie koszty elementów składowych podanych w Załączniku 3.</w:t>
            </w:r>
            <w:r w:rsidR="60DAD06B" w:rsidRPr="00486BF2">
              <w:rPr>
                <w:rFonts w:asciiTheme="minorHAnsi" w:hAnsiTheme="minorHAnsi" w:cstheme="minorHAnsi"/>
              </w:rPr>
              <w:t>5</w:t>
            </w:r>
            <w:r w:rsidRPr="00486BF2">
              <w:rPr>
                <w:rFonts w:asciiTheme="minorHAnsi" w:hAnsiTheme="minorHAnsi" w:cstheme="minorHAnsi"/>
              </w:rPr>
              <w:t xml:space="preserve"> do Załącznika nr 3, potwierdzone ofertami dla podanych elementów oraz wyceną elementów, które są innowacją.  </w:t>
            </w:r>
          </w:p>
          <w:p w14:paraId="30ED33C6" w14:textId="77777777" w:rsidR="294ED9E5" w:rsidRPr="00486BF2" w:rsidRDefault="294ED9E5" w:rsidP="294ED9E5">
            <w:pPr>
              <w:pStyle w:val="Normalny1"/>
              <w:spacing w:before="0"/>
              <w:rPr>
                <w:rFonts w:asciiTheme="minorHAnsi" w:hAnsiTheme="minorHAnsi" w:cstheme="minorHAnsi"/>
              </w:rPr>
            </w:pPr>
          </w:p>
          <w:p w14:paraId="37104225" w14:textId="19044DFD" w:rsidR="2C3A92E4" w:rsidRPr="00486BF2" w:rsidRDefault="10DA625D" w:rsidP="294ED9E5">
            <w:pPr>
              <w:pStyle w:val="Normalny1"/>
              <w:spacing w:before="0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- przez K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M </w:t>
            </w:r>
            <w:r w:rsidRPr="00486BF2">
              <w:rPr>
                <w:rFonts w:asciiTheme="minorHAnsi" w:hAnsiTheme="minorHAnsi" w:cstheme="minorHAnsi"/>
              </w:rPr>
              <w:t xml:space="preserve">Zamawiający rozumie Koszty montażu Systemu wentylacji </w:t>
            </w:r>
            <w:r w:rsidR="26913A47" w:rsidRPr="00486BF2">
              <w:rPr>
                <w:rFonts w:asciiTheme="minorHAnsi" w:hAnsiTheme="minorHAnsi" w:cstheme="minorHAnsi"/>
              </w:rPr>
              <w:t>B</w:t>
            </w:r>
            <w:r w:rsidRPr="00486BF2">
              <w:rPr>
                <w:rFonts w:asciiTheme="minorHAnsi" w:hAnsiTheme="minorHAnsi" w:cstheme="minorHAnsi"/>
              </w:rPr>
              <w:t xml:space="preserve"> wraz z </w:t>
            </w:r>
            <w:r w:rsidR="58BB2CAB" w:rsidRPr="00486BF2">
              <w:rPr>
                <w:rFonts w:asciiTheme="minorHAnsi" w:hAnsiTheme="minorHAnsi" w:cstheme="minorHAnsi"/>
              </w:rPr>
              <w:t>Centralnym systemem zarządzającym</w:t>
            </w:r>
            <w:r w:rsidRPr="00486BF2">
              <w:rPr>
                <w:rFonts w:asciiTheme="minorHAnsi" w:hAnsiTheme="minorHAnsi" w:cstheme="minorHAnsi"/>
              </w:rPr>
              <w:t xml:space="preserve"> jako koszt wewnętrznych prac monterskich, koszt dowozu</w:t>
            </w:r>
            <w:r w:rsidR="6CF8C5BB" w:rsidRPr="00486BF2">
              <w:rPr>
                <w:rFonts w:asciiTheme="minorHAnsi" w:hAnsiTheme="minorHAnsi" w:cstheme="minorHAnsi"/>
              </w:rPr>
              <w:t xml:space="preserve"> i wniesienia</w:t>
            </w:r>
            <w:r w:rsidRPr="00486BF2">
              <w:rPr>
                <w:rFonts w:asciiTheme="minorHAnsi" w:hAnsiTheme="minorHAnsi" w:cstheme="minorHAnsi"/>
              </w:rPr>
              <w:t xml:space="preserve"> elementu Systemu </w:t>
            </w:r>
            <w:r w:rsidR="1ED29A6D" w:rsidRPr="00486BF2">
              <w:rPr>
                <w:rFonts w:asciiTheme="minorHAnsi" w:hAnsiTheme="minorHAnsi" w:cstheme="minorHAnsi"/>
              </w:rPr>
              <w:t>B</w:t>
            </w:r>
            <w:r w:rsidRPr="00486BF2">
              <w:rPr>
                <w:rFonts w:asciiTheme="minorHAnsi" w:hAnsiTheme="minorHAnsi" w:cstheme="minorHAnsi"/>
              </w:rPr>
              <w:t xml:space="preserve"> koszt modernizacji infrastruktury technicznej wewnątrz budynku w celu przystosowania jej do możliwości użytkowania Systemu </w:t>
            </w:r>
            <w:r w:rsidR="1B531272" w:rsidRPr="00486BF2">
              <w:rPr>
                <w:rFonts w:asciiTheme="minorHAnsi" w:hAnsiTheme="minorHAnsi" w:cstheme="minorHAnsi"/>
              </w:rPr>
              <w:t>B</w:t>
            </w:r>
            <w:r w:rsidRPr="00486BF2">
              <w:rPr>
                <w:rFonts w:asciiTheme="minorHAnsi" w:hAnsiTheme="minorHAnsi" w:cstheme="minorHAnsi"/>
              </w:rPr>
              <w:t>. Wnioskodawca / Uczestnik Przedsięwzięcia w Koszcie Montażu jest zobowiązany uwzględnić wszystkie koszty elementów składowych podanych w Załączniku 3.</w:t>
            </w:r>
            <w:r w:rsidR="19B6C109" w:rsidRPr="00486BF2">
              <w:rPr>
                <w:rFonts w:asciiTheme="minorHAnsi" w:hAnsiTheme="minorHAnsi" w:cstheme="minorHAnsi"/>
              </w:rPr>
              <w:t>5</w:t>
            </w:r>
            <w:r w:rsidRPr="00486BF2">
              <w:rPr>
                <w:rFonts w:asciiTheme="minorHAnsi" w:hAnsiTheme="minorHAnsi" w:cstheme="minorHAnsi"/>
              </w:rPr>
              <w:t xml:space="preserve"> do Załącznika nr 3, potwierdzone ofertami dla podanych prac. </w:t>
            </w:r>
          </w:p>
          <w:p w14:paraId="7894171E" w14:textId="77777777" w:rsidR="294ED9E5" w:rsidRPr="00486BF2" w:rsidRDefault="294ED9E5" w:rsidP="294ED9E5">
            <w:pPr>
              <w:pStyle w:val="Normalny1"/>
              <w:spacing w:before="0"/>
              <w:rPr>
                <w:rFonts w:asciiTheme="minorHAnsi" w:hAnsiTheme="minorHAnsi" w:cstheme="minorHAnsi"/>
              </w:rPr>
            </w:pPr>
          </w:p>
          <w:p w14:paraId="38AABF3A" w14:textId="3ED4ED3D" w:rsidR="2C3A92E4" w:rsidRPr="00486BF2" w:rsidRDefault="10DA625D" w:rsidP="294ED9E5">
            <w:pPr>
              <w:pStyle w:val="Normalny1"/>
              <w:spacing w:before="0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 xml:space="preserve">- </w:t>
            </w:r>
            <w:r w:rsidR="03A67DBE"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</w:rPr>
              <w:t>rzez K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S </w:t>
            </w:r>
            <w:r w:rsidRPr="00486BF2">
              <w:rPr>
                <w:rFonts w:asciiTheme="minorHAnsi" w:hAnsiTheme="minorHAnsi" w:cstheme="minorHAnsi"/>
              </w:rPr>
              <w:t xml:space="preserve">Zamawiający rozumie 15 letnie Koszty serwisu Systemu wentylacji </w:t>
            </w:r>
            <w:r w:rsidR="5B1AEF34" w:rsidRPr="00486BF2">
              <w:rPr>
                <w:rFonts w:asciiTheme="minorHAnsi" w:hAnsiTheme="minorHAnsi" w:cstheme="minorHAnsi"/>
              </w:rPr>
              <w:t>B</w:t>
            </w:r>
            <w:r w:rsidRPr="00486BF2">
              <w:rPr>
                <w:rFonts w:asciiTheme="minorHAnsi" w:hAnsiTheme="minorHAnsi" w:cstheme="minorHAnsi"/>
              </w:rPr>
              <w:t xml:space="preserve"> wraz z </w:t>
            </w:r>
            <w:r w:rsidR="1636B385" w:rsidRPr="00486BF2">
              <w:rPr>
                <w:rFonts w:asciiTheme="minorHAnsi" w:hAnsiTheme="minorHAnsi" w:cstheme="minorHAnsi"/>
              </w:rPr>
              <w:t>Centralnym</w:t>
            </w:r>
            <w:r w:rsidRPr="00486BF2">
              <w:rPr>
                <w:rFonts w:asciiTheme="minorHAnsi" w:hAnsiTheme="minorHAnsi" w:cstheme="minorHAnsi"/>
              </w:rPr>
              <w:t xml:space="preserve"> systemem </w:t>
            </w:r>
            <w:r w:rsidR="7F02C3EA" w:rsidRPr="00486BF2">
              <w:rPr>
                <w:rFonts w:asciiTheme="minorHAnsi" w:hAnsiTheme="minorHAnsi" w:cstheme="minorHAnsi"/>
              </w:rPr>
              <w:t>nadzorującym</w:t>
            </w:r>
            <w:r w:rsidRPr="00486BF2">
              <w:rPr>
                <w:rFonts w:asciiTheme="minorHAnsi" w:hAnsiTheme="minorHAnsi" w:cstheme="minorHAnsi"/>
              </w:rPr>
              <w:t xml:space="preserve"> przez Wnioskodawcę/Uczestnika Przedsięwzięcia, przy założeniu minimum 2 serwisów rocznie oraz uwzględniające koszt naprawy, awarii, okresowych przeglądów Systemu wentylacji </w:t>
            </w:r>
            <w:r w:rsidR="1F578164" w:rsidRPr="00486BF2">
              <w:rPr>
                <w:rFonts w:asciiTheme="minorHAnsi" w:hAnsiTheme="minorHAnsi" w:cstheme="minorHAnsi"/>
              </w:rPr>
              <w:t>B</w:t>
            </w:r>
            <w:r w:rsidRPr="00486BF2">
              <w:rPr>
                <w:rFonts w:asciiTheme="minorHAnsi" w:hAnsiTheme="minorHAnsi" w:cstheme="minorHAnsi"/>
              </w:rPr>
              <w:t xml:space="preserve"> wraz z </w:t>
            </w:r>
            <w:r w:rsidR="076D1E98" w:rsidRPr="00486BF2">
              <w:rPr>
                <w:rFonts w:asciiTheme="minorHAnsi" w:hAnsiTheme="minorHAnsi" w:cstheme="minorHAnsi"/>
              </w:rPr>
              <w:t xml:space="preserve">Centralnym </w:t>
            </w:r>
            <w:r w:rsidRPr="00486BF2">
              <w:rPr>
                <w:rFonts w:asciiTheme="minorHAnsi" w:hAnsiTheme="minorHAnsi" w:cstheme="minorHAnsi"/>
              </w:rPr>
              <w:t xml:space="preserve">systemem </w:t>
            </w:r>
            <w:r w:rsidR="374833B9" w:rsidRPr="00486BF2">
              <w:rPr>
                <w:rFonts w:asciiTheme="minorHAnsi" w:hAnsiTheme="minorHAnsi" w:cstheme="minorHAnsi"/>
              </w:rPr>
              <w:t>nadzorującym.</w:t>
            </w:r>
          </w:p>
          <w:p w14:paraId="4079994F" w14:textId="77777777" w:rsidR="294ED9E5" w:rsidRPr="00486BF2" w:rsidRDefault="294ED9E5" w:rsidP="294ED9E5">
            <w:pPr>
              <w:pStyle w:val="Normalny1"/>
              <w:spacing w:before="0"/>
              <w:rPr>
                <w:rFonts w:asciiTheme="minorHAnsi" w:hAnsiTheme="minorHAnsi" w:cstheme="minorHAnsi"/>
              </w:rPr>
            </w:pPr>
          </w:p>
          <w:p w14:paraId="62C703A1" w14:textId="1CDC2F68" w:rsidR="2C3A92E4" w:rsidRPr="00486BF2" w:rsidRDefault="004F3667" w:rsidP="294ED9E5">
            <w:pPr>
              <w:pStyle w:val="Normalny1"/>
              <w:spacing w:before="0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- p</w:t>
            </w:r>
            <w:r w:rsidR="2C3A92E4" w:rsidRPr="00486BF2">
              <w:rPr>
                <w:rFonts w:asciiTheme="minorHAnsi" w:hAnsiTheme="minorHAnsi" w:cstheme="minorHAnsi"/>
              </w:rPr>
              <w:t>rzez K</w:t>
            </w:r>
            <w:r w:rsidR="2C3A92E4" w:rsidRPr="00486BF2">
              <w:rPr>
                <w:rFonts w:asciiTheme="minorHAnsi" w:hAnsiTheme="minorHAnsi" w:cstheme="minorHAnsi"/>
                <w:vertAlign w:val="subscript"/>
              </w:rPr>
              <w:t xml:space="preserve">ME </w:t>
            </w:r>
            <w:r w:rsidR="2C3A92E4" w:rsidRPr="00486BF2">
              <w:rPr>
                <w:rFonts w:asciiTheme="minorHAnsi" w:hAnsiTheme="minorHAnsi" w:cstheme="minorHAnsi"/>
              </w:rPr>
              <w:t xml:space="preserve">Zamawiający rozumie 15 letnie Koszty materiałów eksploatacyjnych niezbędnych do prawidłowej pracy wszystkich elementów Systemu wentylacyjnego </w:t>
            </w:r>
            <w:r w:rsidR="3C17C103" w:rsidRPr="00486BF2">
              <w:rPr>
                <w:rFonts w:asciiTheme="minorHAnsi" w:hAnsiTheme="minorHAnsi" w:cstheme="minorHAnsi"/>
              </w:rPr>
              <w:t>B</w:t>
            </w:r>
            <w:r w:rsidR="2C3A92E4" w:rsidRPr="00486BF2">
              <w:rPr>
                <w:rFonts w:asciiTheme="minorHAnsi" w:hAnsiTheme="minorHAnsi" w:cstheme="minorHAnsi"/>
              </w:rPr>
              <w:t xml:space="preserve"> wraz z </w:t>
            </w:r>
            <w:r w:rsidR="020F70B2" w:rsidRPr="00486BF2">
              <w:rPr>
                <w:rFonts w:asciiTheme="minorHAnsi" w:hAnsiTheme="minorHAnsi" w:cstheme="minorHAnsi"/>
              </w:rPr>
              <w:t xml:space="preserve">Centralnym </w:t>
            </w:r>
            <w:r w:rsidR="2C3A92E4" w:rsidRPr="00486BF2">
              <w:rPr>
                <w:rFonts w:asciiTheme="minorHAnsi" w:hAnsiTheme="minorHAnsi" w:cstheme="minorHAnsi"/>
              </w:rPr>
              <w:t xml:space="preserve">systemem </w:t>
            </w:r>
            <w:r w:rsidR="722AD02B" w:rsidRPr="00486BF2">
              <w:rPr>
                <w:rFonts w:asciiTheme="minorHAnsi" w:hAnsiTheme="minorHAnsi" w:cstheme="minorHAnsi"/>
              </w:rPr>
              <w:t>nadzorującym</w:t>
            </w:r>
            <w:r w:rsidR="2C3A92E4" w:rsidRPr="00486BF2">
              <w:rPr>
                <w:rFonts w:asciiTheme="minorHAnsi" w:hAnsiTheme="minorHAnsi" w:cstheme="minorHAnsi"/>
              </w:rPr>
              <w:t>, podanych w Załączniku 3.</w:t>
            </w:r>
            <w:r w:rsidR="6AE65449" w:rsidRPr="00486BF2">
              <w:rPr>
                <w:rFonts w:asciiTheme="minorHAnsi" w:hAnsiTheme="minorHAnsi" w:cstheme="minorHAnsi"/>
              </w:rPr>
              <w:t>5</w:t>
            </w:r>
            <w:r w:rsidR="2C3A92E4" w:rsidRPr="00486BF2">
              <w:rPr>
                <w:rFonts w:asciiTheme="minorHAnsi" w:hAnsiTheme="minorHAnsi" w:cstheme="minorHAnsi"/>
              </w:rPr>
              <w:t xml:space="preserve"> do Załącznika nr 3 zakładka ”</w:t>
            </w:r>
            <w:r w:rsidR="00AD52C0" w:rsidRPr="00486BF2">
              <w:rPr>
                <w:rFonts w:asciiTheme="minorHAnsi" w:hAnsiTheme="minorHAnsi" w:cstheme="minorHAnsi"/>
              </w:rPr>
              <w:t>16</w:t>
            </w:r>
            <w:r w:rsidR="2C3A92E4" w:rsidRPr="00486BF2">
              <w:rPr>
                <w:rFonts w:asciiTheme="minorHAnsi" w:hAnsiTheme="minorHAnsi" w:cstheme="minorHAnsi"/>
              </w:rPr>
              <w:t>.9”.</w:t>
            </w:r>
          </w:p>
          <w:p w14:paraId="272E6AA1" w14:textId="07C4FEE7" w:rsidR="294ED9E5" w:rsidRPr="00486BF2" w:rsidRDefault="294ED9E5" w:rsidP="294ED9E5">
            <w:pPr>
              <w:pStyle w:val="Normalny1"/>
              <w:spacing w:before="0"/>
              <w:jc w:val="left"/>
              <w:rPr>
                <w:rStyle w:val="Domylnaczcionkaakapitu1"/>
                <w:rFonts w:asciiTheme="minorHAnsi" w:eastAsia="Calibri" w:hAnsiTheme="minorHAnsi" w:cstheme="minorHAnsi"/>
                <w:color w:val="FF0000"/>
                <w:lang w:eastAsia="pl-PL"/>
              </w:rPr>
            </w:pPr>
          </w:p>
          <w:p w14:paraId="187681F2" w14:textId="6B23CF0D" w:rsidR="2C3A92E4" w:rsidRPr="00486BF2" w:rsidRDefault="03A67DBE" w:rsidP="6F14AF9E">
            <w:pPr>
              <w:pStyle w:val="Normalny1"/>
              <w:spacing w:before="0"/>
              <w:rPr>
                <w:rStyle w:val="Domylnaczcionkaakapitu1"/>
                <w:rFonts w:asciiTheme="minorHAnsi" w:eastAsia="Calibri" w:hAnsiTheme="minorHAnsi" w:cstheme="minorBidi"/>
                <w:color w:val="FF0000"/>
                <w:lang w:eastAsia="pl-PL"/>
              </w:rPr>
            </w:pPr>
            <w:r w:rsidRPr="6F14AF9E">
              <w:rPr>
                <w:rFonts w:asciiTheme="minorHAnsi" w:hAnsiTheme="minorHAnsi" w:cstheme="minorBidi"/>
              </w:rPr>
              <w:t>- p</w:t>
            </w:r>
            <w:r w:rsidR="10DA625D" w:rsidRPr="6F14AF9E">
              <w:rPr>
                <w:rFonts w:asciiTheme="minorHAnsi" w:hAnsiTheme="minorHAnsi" w:cstheme="minorBidi"/>
              </w:rPr>
              <w:t>rzez K</w:t>
            </w:r>
            <w:r w:rsidR="10DA625D" w:rsidRPr="6F14AF9E">
              <w:rPr>
                <w:rFonts w:asciiTheme="minorHAnsi" w:hAnsiTheme="minorHAnsi" w:cstheme="minorBidi"/>
                <w:vertAlign w:val="subscript"/>
              </w:rPr>
              <w:t xml:space="preserve">A </w:t>
            </w:r>
            <w:r w:rsidR="10DA625D" w:rsidRPr="6F14AF9E">
              <w:rPr>
                <w:rFonts w:asciiTheme="minorHAnsi" w:hAnsiTheme="minorHAnsi" w:cstheme="minorBidi"/>
              </w:rPr>
              <w:t xml:space="preserve">Zamawiający rozumie 15 letnie Koszty administracji Szkolnego systemu zarządzającego, planowanej skali sprzedaży dla </w:t>
            </w:r>
            <w:r w:rsidR="44E42272" w:rsidRPr="6F14AF9E">
              <w:rPr>
                <w:rFonts w:asciiTheme="minorHAnsi" w:hAnsiTheme="minorHAnsi" w:cstheme="minorBidi"/>
              </w:rPr>
              <w:t>200</w:t>
            </w:r>
            <w:r w:rsidR="10DA625D" w:rsidRPr="6F14AF9E">
              <w:rPr>
                <w:rFonts w:asciiTheme="minorHAnsi" w:hAnsiTheme="minorHAnsi" w:cstheme="minorBidi"/>
              </w:rPr>
              <w:t xml:space="preserve"> </w:t>
            </w:r>
            <w:r w:rsidR="5735464C" w:rsidRPr="6F14AF9E">
              <w:rPr>
                <w:rFonts w:asciiTheme="minorHAnsi" w:hAnsiTheme="minorHAnsi" w:cstheme="minorBidi"/>
              </w:rPr>
              <w:t>mieszkań w budownictwie wielorodzinnym</w:t>
            </w:r>
            <w:r w:rsidR="10DA625D" w:rsidRPr="6F14AF9E">
              <w:rPr>
                <w:rFonts w:asciiTheme="minorHAnsi" w:hAnsiTheme="minorHAnsi" w:cstheme="minorBidi"/>
              </w:rPr>
              <w:t xml:space="preserve"> oraz że na pojedyncz</w:t>
            </w:r>
            <w:r w:rsidR="4F179334" w:rsidRPr="6F14AF9E">
              <w:rPr>
                <w:rFonts w:asciiTheme="minorHAnsi" w:hAnsiTheme="minorHAnsi" w:cstheme="minorBidi"/>
              </w:rPr>
              <w:t xml:space="preserve">e Mieszkania w budynku wielorodzinnym, </w:t>
            </w:r>
            <w:ins w:id="257" w:author="Autor">
              <w:r w:rsidR="220859C4" w:rsidRPr="6F14AF9E">
                <w:rPr>
                  <w:rFonts w:asciiTheme="minorHAnsi" w:hAnsiTheme="minorHAnsi" w:cstheme="minorBidi"/>
                </w:rPr>
                <w:t>p</w:t>
              </w:r>
            </w:ins>
            <w:r w:rsidR="4F179334" w:rsidRPr="6F14AF9E">
              <w:rPr>
                <w:rFonts w:asciiTheme="minorHAnsi" w:hAnsiTheme="minorHAnsi" w:cstheme="minorBidi"/>
              </w:rPr>
              <w:t>P</w:t>
            </w:r>
            <w:r w:rsidR="10DA625D" w:rsidRPr="6F14AF9E">
              <w:rPr>
                <w:rFonts w:asciiTheme="minorHAnsi" w:hAnsiTheme="minorHAnsi" w:cstheme="minorBidi"/>
              </w:rPr>
              <w:t xml:space="preserve">rzypada 1 szt. </w:t>
            </w:r>
            <w:del w:id="258" w:author="Autor">
              <w:r w:rsidRPr="6F14AF9E" w:rsidDel="67769912">
                <w:rPr>
                  <w:rFonts w:asciiTheme="minorHAnsi" w:hAnsiTheme="minorHAnsi" w:cstheme="minorBidi"/>
                </w:rPr>
                <w:delText xml:space="preserve">Szkolnego </w:delText>
              </w:r>
              <w:r w:rsidRPr="6F14AF9E" w:rsidDel="10DA625D">
                <w:rPr>
                  <w:rFonts w:asciiTheme="minorHAnsi" w:hAnsiTheme="minorHAnsi" w:cstheme="minorBidi"/>
                </w:rPr>
                <w:delText>systemu zarządzającego</w:delText>
              </w:r>
            </w:del>
            <w:bookmarkStart w:id="259" w:name="_GoBack"/>
            <w:ins w:id="260" w:author="Autor">
              <w:r w:rsidR="55EB9C6A" w:rsidRPr="6F14AF9E">
                <w:rPr>
                  <w:rFonts w:asciiTheme="minorHAnsi" w:hAnsiTheme="minorHAnsi" w:cstheme="minorBidi"/>
                </w:rPr>
                <w:t>Centralnego systemu nadzorującego</w:t>
              </w:r>
            </w:ins>
            <w:bookmarkEnd w:id="259"/>
            <w:r w:rsidR="10DA625D" w:rsidRPr="6F14AF9E">
              <w:rPr>
                <w:rFonts w:asciiTheme="minorHAnsi" w:hAnsiTheme="minorHAnsi" w:cstheme="minorBidi"/>
              </w:rPr>
              <w:t xml:space="preserve">, </w:t>
            </w:r>
            <w:r w:rsidR="23690BCC" w:rsidRPr="6F14AF9E">
              <w:rPr>
                <w:rFonts w:asciiTheme="minorHAnsi" w:hAnsiTheme="minorHAnsi" w:cstheme="minorBidi"/>
              </w:rPr>
              <w:t>w cenie podanej w Załączniku 3.</w:t>
            </w:r>
            <w:r w:rsidR="6C49F1D4" w:rsidRPr="6F14AF9E">
              <w:rPr>
                <w:rFonts w:asciiTheme="minorHAnsi" w:hAnsiTheme="minorHAnsi" w:cstheme="minorBidi"/>
              </w:rPr>
              <w:t>5</w:t>
            </w:r>
            <w:r w:rsidR="10DA625D" w:rsidRPr="6F14AF9E">
              <w:rPr>
                <w:rFonts w:asciiTheme="minorHAnsi" w:hAnsiTheme="minorHAnsi" w:cstheme="minorBidi"/>
              </w:rPr>
              <w:t xml:space="preserve"> do Załącznika nr 3 zakładka ”</w:t>
            </w:r>
            <w:r w:rsidR="36FB8BE7" w:rsidRPr="6F14AF9E">
              <w:rPr>
                <w:rFonts w:asciiTheme="minorHAnsi" w:hAnsiTheme="minorHAnsi" w:cstheme="minorBidi"/>
              </w:rPr>
              <w:t>16</w:t>
            </w:r>
            <w:r w:rsidR="10DA625D" w:rsidRPr="6F14AF9E">
              <w:rPr>
                <w:rFonts w:asciiTheme="minorHAnsi" w:hAnsiTheme="minorHAnsi" w:cstheme="minorBidi"/>
              </w:rPr>
              <w:t>.9”.</w:t>
            </w:r>
          </w:p>
          <w:p w14:paraId="5B1447EA" w14:textId="04B873DC" w:rsidR="00461B38" w:rsidRPr="00486BF2" w:rsidRDefault="00461B38" w:rsidP="5BF9CA4A">
            <w:pPr>
              <w:pStyle w:val="Normalny1"/>
              <w:spacing w:before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  <w:p w14:paraId="3A8AA580" w14:textId="3F1BDC8C" w:rsidR="00461B38" w:rsidRPr="00486BF2" w:rsidRDefault="31CB07A5" w:rsidP="4530C8F7">
            <w:pPr>
              <w:pStyle w:val="Normalny1"/>
              <w:spacing w:before="0"/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</w:rPr>
              <w:t>Obliczenia wykonać wg</w:t>
            </w:r>
            <w:r w:rsidR="4CFE3F26" w:rsidRPr="00486BF2">
              <w:rPr>
                <w:rFonts w:asciiTheme="minorHAnsi" w:hAnsiTheme="minorHAnsi" w:cstheme="minorHAnsi"/>
              </w:rPr>
              <w:t>.:</w:t>
            </w:r>
          </w:p>
          <w:p w14:paraId="4CF03D33" w14:textId="361F23ED" w:rsidR="00461B38" w:rsidRPr="00486BF2" w:rsidRDefault="4CFE3F26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3.4 do Załącznika nr 3 – Działanie 2. Wymagania Konkursowe. Tok obliczeniowy, rozdział “Koszty całkowite B. Metoda obliczeń.”  </w:t>
            </w:r>
          </w:p>
          <w:p w14:paraId="3417D16C" w14:textId="095068FC" w:rsidR="00461B38" w:rsidRPr="00486BF2" w:rsidRDefault="4CFE3F26" w:rsidP="5BF9CA4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Załącznika 3.5 do Załącznika nr 3 – Działanie 2. Wymagania Konkursowe. Arkusz kalkulacyjny, zakładka “16.9”</w:t>
            </w:r>
            <w:r w:rsidRPr="00486BF2">
              <w:rPr>
                <w:rFonts w:asciiTheme="minorHAnsi" w:hAnsiTheme="minorHAnsi" w:cstheme="minorHAnsi"/>
                <w:color w:val="00B050"/>
              </w:rPr>
              <w:t>.</w:t>
            </w:r>
            <w:r w:rsidR="31CB07A5" w:rsidRPr="00486BF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9E7EA" w14:textId="3C8F9F90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0%</w:t>
            </w:r>
          </w:p>
        </w:tc>
      </w:tr>
      <w:tr w:rsidR="00461B38" w:rsidRPr="00486BF2" w14:paraId="26594657" w14:textId="77777777" w:rsidTr="6F14AF9E">
        <w:trPr>
          <w:trHeight w:val="624"/>
          <w:jc w:val="center"/>
        </w:trPr>
        <w:tc>
          <w:tcPr>
            <w:tcW w:w="7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A23C0B" w14:textId="572EE18C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16.10</w:t>
            </w:r>
          </w:p>
        </w:tc>
        <w:tc>
          <w:tcPr>
            <w:tcW w:w="157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483ED7" w14:textId="15C7686E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Komercjalizacja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F41F85" w14:textId="77777777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Przychód z Komercjalizacji Wyników Prac B+R</w:t>
            </w:r>
          </w:p>
          <w:p w14:paraId="230E539B" w14:textId="6FE178FB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EAF157" w14:textId="2A95B0DB" w:rsidR="00461B38" w:rsidRPr="00486BF2" w:rsidRDefault="00461B38" w:rsidP="5BF9CA4A">
            <w:pPr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lastRenderedPageBreak/>
              <w:t>Zamawiający wymaga, aby łączny Udział Zamawiającego w Przy</w:t>
            </w:r>
            <w:r w:rsidRPr="00486BF2">
              <w:rPr>
                <w:rFonts w:asciiTheme="minorHAnsi" w:hAnsiTheme="minorHAnsi" w:cstheme="minorHAnsi"/>
                <w:lang w:eastAsia="pl-PL"/>
              </w:rPr>
              <w:lastRenderedPageBreak/>
              <w:t>chodzie z Komercjalizacji Wyników Prac B+R była jak najwyższy.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D763E6" w14:textId="24745D1E" w:rsidR="00461B38" w:rsidRPr="00486BF2" w:rsidRDefault="31CB07A5" w:rsidP="00461B38">
            <w:pPr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lastRenderedPageBreak/>
              <w:t xml:space="preserve">Zamawiający definiuje łączny Udział 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 Wyników Prac B+R w Działaniu 2, zgodnie z poniższym wzorem: </w:t>
            </w:r>
          </w:p>
          <w:p w14:paraId="67B5FBC6" w14:textId="3FA98FED" w:rsidR="4530C8F7" w:rsidRPr="00486BF2" w:rsidRDefault="4530C8F7" w:rsidP="4530C8F7">
            <w:pPr>
              <w:rPr>
                <w:rFonts w:asciiTheme="minorHAnsi" w:eastAsia="Times New Roman" w:hAnsiTheme="minorHAnsi" w:cstheme="minorHAnsi"/>
                <w:color w:val="000000" w:themeColor="text1"/>
                <w:szCs w:val="20"/>
                <w:lang w:eastAsia="pl-PL"/>
              </w:rPr>
            </w:pPr>
          </w:p>
          <w:p w14:paraId="2897465C" w14:textId="0F2DFB2B" w:rsidR="4530C8F7" w:rsidRPr="00486BF2" w:rsidRDefault="00857454" w:rsidP="4530C8F7">
            <w:pPr>
              <w:rPr>
                <w:rFonts w:asciiTheme="minorHAnsi" w:eastAsia="Times New Roman" w:hAnsiTheme="minorHAnsi" w:cstheme="minorHAnsi"/>
                <w:color w:val="000000" w:themeColor="text1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inorHAnsi"/>
                        <w:i/>
                        <w:iCs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BR</m:t>
                    </m:r>
                  </m:sub>
                </m:sSub>
                <m:r>
                  <w:rPr>
                    <w:rFonts w:ascii="Cambria Math" w:eastAsia="Times New Roman" w:hAnsi="Cambria Math" w:cstheme="minorHAnsi"/>
                    <w:color w:val="000000" w:themeColor="text1"/>
                    <w:sz w:val="24"/>
                    <w:szCs w:val="16"/>
                    <w:vertAlign w:val="subscript"/>
                    <w:lang w:eastAsia="pl-PL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 w:cstheme="minorHAnsi"/>
                        <w:i/>
                        <w:iCs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OBR</m:t>
                    </m:r>
                  </m:sub>
                </m:sSub>
                <m:r>
                  <w:rPr>
                    <w:rFonts w:ascii="Cambria Math" w:eastAsia="Times New Roman" w:hAnsi="Cambria Math" w:cstheme="minorHAnsi"/>
                    <w:color w:val="000000" w:themeColor="text1"/>
                    <w:sz w:val="24"/>
                    <w:szCs w:val="16"/>
                    <w:vertAlign w:val="subscript"/>
                    <w:lang w:eastAsia="pl-PL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theme="minorHAnsi"/>
                        <w:i/>
                        <w:iCs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DBR</m:t>
                    </m:r>
                  </m:sub>
                </m:sSub>
              </m:oMath>
            </m:oMathPara>
          </w:p>
          <w:p w14:paraId="370351E2" w14:textId="710F3A5D" w:rsidR="4530C8F7" w:rsidRPr="00486BF2" w:rsidRDefault="4530C8F7" w:rsidP="4530C8F7">
            <w:pPr>
              <w:rPr>
                <w:rFonts w:asciiTheme="minorHAnsi" w:eastAsia="Times New Roman" w:hAnsiTheme="minorHAnsi" w:cstheme="minorHAnsi"/>
                <w:color w:val="000000" w:themeColor="text1"/>
                <w:szCs w:val="20"/>
                <w:lang w:eastAsia="pl-PL"/>
              </w:rPr>
            </w:pPr>
          </w:p>
          <w:p w14:paraId="007776BE" w14:textId="5701B174" w:rsidR="00461B38" w:rsidRPr="00486BF2" w:rsidRDefault="00461B38" w:rsidP="00461B38">
            <w:pPr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gdzie: </w:t>
            </w:r>
          </w:p>
          <w:p w14:paraId="57094656" w14:textId="7A50AF71" w:rsidR="00461B38" w:rsidRPr="00486BF2" w:rsidRDefault="31CB07A5" w:rsidP="00461B38">
            <w:pPr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 – oznacza łączny Udział 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 Wyników Prac B+R w Działaniu 2, [%], </w:t>
            </w:r>
          </w:p>
          <w:p w14:paraId="20A0DA51" w14:textId="04677931" w:rsidR="00461B38" w:rsidRPr="00486BF2" w:rsidRDefault="31CB07A5" w:rsidP="00461B38">
            <w:pPr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OBR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– oznacza obligatoryjny Udział 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 Wyników Prac B+R w Działaniu 2 równy 0,5%, wymagany zgodnie z zapisami Umowy, </w:t>
            </w:r>
          </w:p>
          <w:p w14:paraId="33E07350" w14:textId="10A0F916" w:rsidR="00461B38" w:rsidRPr="00486BF2" w:rsidRDefault="31CB07A5" w:rsidP="00461B38">
            <w:pPr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DBR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– oznacza dodatkowy Udział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Zamawiającego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w Przychodzie z Komercjalizacji Wyników Prac B+R w Działaniu 2, jaki Wykonawca B deklaruje w ramach niniejszego Wymagania Konkursowego.   </w:t>
            </w:r>
          </w:p>
          <w:p w14:paraId="366C8825" w14:textId="77777777" w:rsidR="00461B38" w:rsidRPr="00486BF2" w:rsidRDefault="00461B38" w:rsidP="00461B38">
            <w:pPr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  <w:p w14:paraId="1BE7AA00" w14:textId="0A8081E2" w:rsidR="00461B38" w:rsidRPr="00486BF2" w:rsidRDefault="31CB07A5" w:rsidP="00461B38">
            <w:pPr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Aby uniknąć wszelkich wątpliwości - Wykonawca B w ramach Wymagania Konkursowego w Działaniu 2 deklaruje wartość </w:t>
            </w:r>
            <w:r w:rsidRPr="00486BF2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vertAlign w:val="subscript"/>
                <w:lang w:eastAsia="pl-PL"/>
              </w:rPr>
              <w:t>DBR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 – dodatkowego Udziału 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 Wyników Prac B+R. </w:t>
            </w:r>
          </w:p>
          <w:p w14:paraId="6CAAC7CE" w14:textId="77777777" w:rsidR="00461B38" w:rsidRPr="00486BF2" w:rsidRDefault="00461B38" w:rsidP="00461B38">
            <w:pPr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  <w:p w14:paraId="6A41FCFB" w14:textId="4370A185" w:rsidR="00461B38" w:rsidRPr="00486BF2" w:rsidRDefault="31CB07A5" w:rsidP="4530C8F7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Łączny Udział 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 Wyników Prac B+R w Działaniu 2, jaki ostatecznie Wykonawca B będzie zobligowany przekazywać Zamawiającemu będzie sumą 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OBR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oraz 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DBR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. 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31FCD4" w14:textId="447853AD" w:rsidR="00461B38" w:rsidRPr="00486BF2" w:rsidRDefault="00461B38" w:rsidP="00AD735E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61B38" w:rsidRPr="00486BF2" w14:paraId="2921A7D2" w14:textId="77777777" w:rsidTr="6F14AF9E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F5422" w14:textId="1B707655" w:rsidR="00461B38" w:rsidRPr="00486BF2" w:rsidRDefault="00461B38" w:rsidP="00461B38">
            <w:pPr>
              <w:pStyle w:val="Tekstkomentarza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16.11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BB7883" w14:textId="47A388C5" w:rsidR="00461B38" w:rsidRPr="00486BF2" w:rsidRDefault="00461B38" w:rsidP="00461B38">
            <w:pPr>
              <w:pStyle w:val="Tekstkomentarza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18"/>
                <w:lang w:eastAsia="pl-PL"/>
              </w:rPr>
              <w:t>Komercjalizacja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B2376" w14:textId="745DEF6A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Przychód z Komercjalizacji Technologii Zależnych </w:t>
            </w: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5C58F6" w14:textId="52F1563D" w:rsidR="00461B38" w:rsidRPr="00486BF2" w:rsidRDefault="00461B38" w:rsidP="00461B38">
            <w:pPr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Zamawiający wymaga, aby łączny Udział Zamawiającego w Przychodzie z Komercjalizacji Technologii Zależnych był jak najwyższy.</w:t>
            </w:r>
          </w:p>
        </w:tc>
        <w:tc>
          <w:tcPr>
            <w:tcW w:w="711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AD4A24" w14:textId="6A9E35F5" w:rsidR="00461B38" w:rsidRPr="00486BF2" w:rsidRDefault="31CB07A5" w:rsidP="4530C8F7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Zamawiający definiuje łączny Udział 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 Technologii Zależnych w Działaniu 2 zgodnie z poniższym wzorem: </w:t>
            </w:r>
          </w:p>
          <w:p w14:paraId="175AC721" w14:textId="25D845D3" w:rsidR="4530C8F7" w:rsidRPr="00486BF2" w:rsidRDefault="4530C8F7" w:rsidP="4530C8F7">
            <w:pPr>
              <w:rPr>
                <w:rFonts w:asciiTheme="minorHAnsi" w:eastAsia="Times New Roman" w:hAnsiTheme="minorHAnsi" w:cstheme="minorHAnsi"/>
                <w:color w:val="000000" w:themeColor="text1"/>
                <w:szCs w:val="20"/>
                <w:lang w:eastAsia="pl-PL"/>
              </w:rPr>
            </w:pPr>
          </w:p>
          <w:p w14:paraId="654E9920" w14:textId="4276A716" w:rsidR="00461B38" w:rsidRPr="00486BF2" w:rsidRDefault="00857454" w:rsidP="00190ACD">
            <w:pPr>
              <w:autoSpaceDN/>
              <w:jc w:val="center"/>
              <w:rPr>
                <w:rFonts w:asciiTheme="minorHAnsi" w:hAnsiTheme="minorHAnsi" w:cstheme="minorHAnsi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inorHAnsi"/>
                        <w:i/>
                        <w:iCs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SZ</m:t>
                    </m:r>
                  </m:sub>
                </m:sSub>
                <m:r>
                  <w:rPr>
                    <w:rFonts w:ascii="Cambria Math" w:eastAsia="Times New Roman" w:hAnsi="Cambria Math" w:cstheme="minorHAnsi"/>
                    <w:color w:val="000000" w:themeColor="text1"/>
                    <w:sz w:val="24"/>
                    <w:szCs w:val="16"/>
                    <w:vertAlign w:val="subscript"/>
                    <w:lang w:eastAsia="pl-PL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 w:cstheme="minorHAnsi"/>
                        <w:i/>
                        <w:iCs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OSZ</m:t>
                    </m:r>
                  </m:sub>
                </m:sSub>
                <m:r>
                  <w:rPr>
                    <w:rFonts w:ascii="Cambria Math" w:eastAsia="Times New Roman" w:hAnsi="Cambria Math" w:cstheme="minorHAnsi"/>
                    <w:color w:val="000000" w:themeColor="text1"/>
                    <w:sz w:val="24"/>
                    <w:szCs w:val="16"/>
                    <w:vertAlign w:val="subscript"/>
                    <w:lang w:eastAsia="pl-PL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theme="minorHAnsi"/>
                        <w:i/>
                        <w:iCs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DSZ</m:t>
                    </m:r>
                  </m:sub>
                </m:sSub>
                <m:r>
                  <w:rPr>
                    <w:rFonts w:ascii="Cambria Math" w:eastAsia="Times New Roman" w:hAnsi="Cambria Math" w:cstheme="minorHAnsi"/>
                    <w:color w:val="000000" w:themeColor="text1"/>
                    <w:sz w:val="24"/>
                    <w:szCs w:val="16"/>
                    <w:vertAlign w:val="subscript"/>
                    <w:lang w:eastAsia="pl-PL"/>
                  </w:rPr>
                  <m:t xml:space="preserve"> </m:t>
                </m:r>
              </m:oMath>
            </m:oMathPara>
          </w:p>
          <w:p w14:paraId="719CED10" w14:textId="6E4EBE82" w:rsidR="00461B38" w:rsidRPr="00486BF2" w:rsidRDefault="00461B38" w:rsidP="4530C8F7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</w:p>
          <w:p w14:paraId="3E710F23" w14:textId="4276A716" w:rsidR="00461B38" w:rsidRPr="00486BF2" w:rsidRDefault="31CB07A5" w:rsidP="4530C8F7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gdzie: </w:t>
            </w:r>
          </w:p>
          <w:p w14:paraId="0CCC1B25" w14:textId="0F8643B8" w:rsidR="00461B38" w:rsidRPr="00486BF2" w:rsidRDefault="31CB07A5" w:rsidP="4530C8F7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SZ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 – oznacza łączny Udział 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 Komercjalizacji </w:t>
            </w:r>
            <w:r w:rsidR="1DB90774" w:rsidRPr="00486BF2">
              <w:rPr>
                <w:rFonts w:asciiTheme="minorHAnsi" w:hAnsiTheme="minorHAnsi" w:cstheme="minorHAnsi"/>
                <w:lang w:eastAsia="pl-PL"/>
              </w:rPr>
              <w:t xml:space="preserve">Technologii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Zależnych w Działaniu 2, [%], </w:t>
            </w:r>
          </w:p>
          <w:p w14:paraId="0D3A12DE" w14:textId="2CE0B05A" w:rsidR="00461B38" w:rsidRPr="00486BF2" w:rsidRDefault="31CB07A5" w:rsidP="4530C8F7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OSZ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– oznacza obligatoryjny Udział 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 Technologii Zależnych w Działaniu 2 równy 0,5%, wymagany zgodnie z zapisami Umowy, </w:t>
            </w:r>
          </w:p>
          <w:p w14:paraId="07F27983" w14:textId="42DA439D" w:rsidR="00461B38" w:rsidRPr="00486BF2" w:rsidRDefault="31CB07A5" w:rsidP="4530C8F7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DSZ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– oznacza dodatkowy Udział 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 Technologii Zależnych w Działaniu 2, jaki Wykonawca B deklaruje w ramach niniejszego Wymagania Konkursowego.   </w:t>
            </w:r>
          </w:p>
          <w:p w14:paraId="498CC693" w14:textId="4A60AC7C" w:rsidR="00461B38" w:rsidRPr="00486BF2" w:rsidRDefault="31CB07A5" w:rsidP="4530C8F7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Aby uniknąć wszelkich wątpliwości - Wykonawca B w ramach Wymagania Konkursowego w Działaniu 2 deklaruje wartość </w:t>
            </w:r>
            <w:r w:rsidRPr="00486BF2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vertAlign w:val="subscript"/>
                <w:lang w:eastAsia="pl-PL"/>
              </w:rPr>
              <w:t>DSZ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– dodatkowego Udziału Zamawiającego w Przychodzie z Komercjalizacji Technologii Zależnych. </w:t>
            </w:r>
          </w:p>
          <w:p w14:paraId="2A079824" w14:textId="79C5F1B3" w:rsidR="00461B38" w:rsidRPr="00486BF2" w:rsidRDefault="31CB07A5" w:rsidP="4530C8F7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Łączny Udział Zamawiającego Technologii w Przychodzie z Komercjalizacji Technologii Zależnych w Działaniu 2, jaki ostatecznie Wykonawca B będzie zobligowany przekazywać Zamawiającemu będzie sumą 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OSZ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oraz 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DSZB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. 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647679" w14:textId="27C714AA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-</w:t>
            </w:r>
          </w:p>
        </w:tc>
      </w:tr>
      <w:tr w:rsidR="00461B38" w:rsidRPr="00486BF2" w14:paraId="78C7B88B" w14:textId="77777777" w:rsidTr="6F14AF9E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FEF0C" w14:textId="0B932A36" w:rsidR="00461B38" w:rsidRPr="00486BF2" w:rsidRDefault="00461B38" w:rsidP="00461B38">
            <w:pPr>
              <w:pStyle w:val="Tekstkomentarza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16.12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2535C" w14:textId="64226C09" w:rsidR="00461B38" w:rsidRPr="00486BF2" w:rsidRDefault="00461B38" w:rsidP="00461B38">
            <w:pPr>
              <w:pStyle w:val="Tekstkomentarza"/>
              <w:rPr>
                <w:rFonts w:asciiTheme="minorHAnsi" w:hAnsiTheme="minorHAnsi" w:cstheme="minorHAnsi"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18"/>
                <w:lang w:eastAsia="pl-PL"/>
              </w:rPr>
              <w:t>Koszty B+R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4CC83" w14:textId="77777777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Cena za realizację Etapu I</w:t>
            </w: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D67A23" w14:textId="38CAB22C" w:rsidR="00461B38" w:rsidRPr="00486BF2" w:rsidRDefault="00461B38" w:rsidP="00461B38">
            <w:pPr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/>
                <w:szCs w:val="20"/>
                <w:shd w:val="clear" w:color="auto" w:fill="FFFFFF"/>
              </w:rPr>
              <w:t>Zamawiający wymaga jak najniższej ceny za realizację Etapu I.</w:t>
            </w:r>
            <w:r w:rsidRPr="00486BF2">
              <w:rPr>
                <w:rStyle w:val="eop"/>
                <w:rFonts w:asciiTheme="minorHAnsi" w:hAnsiTheme="minorHAnsi" w:cstheme="minorHAnsi"/>
                <w:color w:val="000000"/>
                <w:szCs w:val="20"/>
                <w:shd w:val="clear" w:color="auto" w:fill="FFFFFF"/>
              </w:rPr>
              <w:t> </w:t>
            </w:r>
          </w:p>
        </w:tc>
        <w:tc>
          <w:tcPr>
            <w:tcW w:w="711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220C03" w14:textId="32C11C83" w:rsidR="00461B38" w:rsidRPr="00486BF2" w:rsidRDefault="25C217D3" w:rsidP="486C5CEF">
            <w:pPr>
              <w:pStyle w:val="paragraph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Wykonawca B wskazuje wynagrodzenie oferowane za realizację Etapu I.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> </w:t>
            </w:r>
          </w:p>
          <w:p w14:paraId="79183B32" w14:textId="0FA77E90" w:rsidR="00461B38" w:rsidRPr="00486BF2" w:rsidRDefault="25C217D3" w:rsidP="486C5CEF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Wynagrodzenie całkowite obejmuje wszelkie roszczenia Wykonawcy B względem Zamawiającego za realizację Etapu I, podane w złotych polskich i kwocie określonej jako cena netto i w kwocie brutto (w tym z podatkiem VAT).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A3ECFF" w14:textId="18F1B400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-</w:t>
            </w:r>
          </w:p>
        </w:tc>
      </w:tr>
      <w:tr w:rsidR="00461B38" w:rsidRPr="00486BF2" w14:paraId="557125C9" w14:textId="77777777" w:rsidTr="6F14AF9E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FF9865" w14:textId="11522F6A" w:rsidR="00461B38" w:rsidRPr="00486BF2" w:rsidRDefault="00461B38" w:rsidP="00461B38">
            <w:pPr>
              <w:pStyle w:val="Tekstkomentarza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16.13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8623C0" w14:textId="17978118" w:rsidR="00461B38" w:rsidRPr="00486BF2" w:rsidRDefault="00461B38" w:rsidP="00461B38">
            <w:pPr>
              <w:pStyle w:val="Tekstkomentarza"/>
              <w:rPr>
                <w:rFonts w:asciiTheme="minorHAnsi" w:hAnsiTheme="minorHAnsi" w:cstheme="minorHAnsi"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18"/>
                <w:lang w:eastAsia="pl-PL"/>
              </w:rPr>
              <w:t xml:space="preserve">Koszty B+R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D78C25" w14:textId="0870A8B8" w:rsidR="00461B38" w:rsidRPr="00486BF2" w:rsidRDefault="76A9F767" w:rsidP="486C5CEF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Cena za realizację Etapu II</w:t>
            </w: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2854D7" w14:textId="478AE59D" w:rsidR="00461B38" w:rsidRPr="00486BF2" w:rsidRDefault="00461B38" w:rsidP="00461B38">
            <w:pPr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/>
                <w:szCs w:val="20"/>
                <w:shd w:val="clear" w:color="auto" w:fill="FFFFFF"/>
              </w:rPr>
              <w:t>Zamawiający wymaga jak najniższej ceny za realizację Etapu II.</w:t>
            </w:r>
            <w:r w:rsidRPr="00486BF2">
              <w:rPr>
                <w:rStyle w:val="eop"/>
                <w:rFonts w:asciiTheme="minorHAnsi" w:hAnsiTheme="minorHAnsi" w:cstheme="minorHAnsi"/>
                <w:color w:val="000000"/>
                <w:szCs w:val="20"/>
                <w:shd w:val="clear" w:color="auto" w:fill="FFFFFF"/>
              </w:rPr>
              <w:t> </w:t>
            </w:r>
          </w:p>
        </w:tc>
        <w:tc>
          <w:tcPr>
            <w:tcW w:w="711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9783F0" w14:textId="311F9575" w:rsidR="00461B38" w:rsidRPr="00486BF2" w:rsidRDefault="25C217D3" w:rsidP="486C5CEF">
            <w:pPr>
              <w:pStyle w:val="paragraph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Wykonawca B wskazuje wynagrodzenie oferowane za realizację Etapu II. 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> </w:t>
            </w:r>
          </w:p>
          <w:p w14:paraId="3323EBDF" w14:textId="3A348123" w:rsidR="00461B38" w:rsidRPr="00486BF2" w:rsidRDefault="25C217D3" w:rsidP="486C5CEF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Wynagrodzenie całkowite obejmuje wszelkie roszczenia Wykonawcy B względem Zamawiającego za realizację Etapu II, podane w złotych polskich i kwocie określonej jako cena netto i w kwocie brutto z podatkiem VAT (w tym z podatkiem VAT).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C86EF" w14:textId="407CDDB5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-</w:t>
            </w:r>
          </w:p>
        </w:tc>
      </w:tr>
    </w:tbl>
    <w:p w14:paraId="70C37B3D" w14:textId="77777777" w:rsidR="00B01F0E" w:rsidRPr="00486BF2" w:rsidRDefault="00B01F0E" w:rsidP="00B01F0E">
      <w:pPr>
        <w:rPr>
          <w:rStyle w:val="Domylnaczcionkaakapitu1"/>
          <w:rFonts w:asciiTheme="minorHAnsi" w:eastAsia="Calibri Light" w:hAnsiTheme="minorHAnsi" w:cstheme="minorHAnsi"/>
          <w:color w:val="5A5A5A" w:themeColor="text1" w:themeTint="A5"/>
          <w:spacing w:val="15"/>
          <w:sz w:val="22"/>
          <w:szCs w:val="22"/>
        </w:rPr>
      </w:pPr>
    </w:p>
    <w:p w14:paraId="2E69F6C2" w14:textId="77777777" w:rsidR="00B01F0E" w:rsidRPr="00486BF2" w:rsidRDefault="00B01F0E" w:rsidP="00B01F0E">
      <w:pPr>
        <w:rPr>
          <w:rStyle w:val="Domylnaczcionkaakapitu1"/>
          <w:rFonts w:asciiTheme="minorHAnsi" w:eastAsia="Calibri Light" w:hAnsiTheme="minorHAnsi" w:cstheme="minorHAnsi"/>
        </w:rPr>
      </w:pPr>
    </w:p>
    <w:p w14:paraId="322C424D" w14:textId="1B6FD134" w:rsidR="00B01F0E" w:rsidRPr="00486BF2" w:rsidRDefault="00B01F0E" w:rsidP="447EFDA5">
      <w:pPr>
        <w:pStyle w:val="Podtytu"/>
        <w:rPr>
          <w:rStyle w:val="Domylnaczcionkaakapitu1"/>
          <w:rFonts w:cstheme="minorHAnsi"/>
        </w:rPr>
      </w:pPr>
      <w:r w:rsidRPr="00486BF2">
        <w:rPr>
          <w:rStyle w:val="Domylnaczcionkaakapitu1"/>
          <w:rFonts w:eastAsia="Calibri Light" w:cstheme="minorHAnsi"/>
        </w:rPr>
        <w:t xml:space="preserve">Tabela </w:t>
      </w:r>
      <w:r w:rsidR="008D19DE" w:rsidRPr="00486BF2">
        <w:rPr>
          <w:rStyle w:val="Domylnaczcionkaakapitu1"/>
          <w:rFonts w:eastAsia="Calibri Light" w:cstheme="minorHAnsi"/>
        </w:rPr>
        <w:t>1</w:t>
      </w:r>
      <w:r w:rsidR="440EF43D" w:rsidRPr="00486BF2">
        <w:rPr>
          <w:rStyle w:val="Domylnaczcionkaakapitu1"/>
          <w:rFonts w:eastAsia="Calibri Light" w:cstheme="minorHAnsi"/>
        </w:rPr>
        <w:t>7</w:t>
      </w:r>
      <w:r w:rsidRPr="00486BF2">
        <w:rPr>
          <w:rStyle w:val="Domylnaczcionkaakapitu1"/>
          <w:rFonts w:eastAsia="Calibri Light" w:cstheme="minorHAnsi"/>
        </w:rPr>
        <w:t>. Wymagania Jakościowe w Działaniu 2: „Wentylacja mieszkań”</w:t>
      </w:r>
    </w:p>
    <w:tbl>
      <w:tblPr>
        <w:tblW w:w="14459" w:type="dxa"/>
        <w:jc w:val="center"/>
        <w:tblLook w:val="0000" w:firstRow="0" w:lastRow="0" w:firstColumn="0" w:lastColumn="0" w:noHBand="0" w:noVBand="0"/>
      </w:tblPr>
      <w:tblGrid>
        <w:gridCol w:w="704"/>
        <w:gridCol w:w="1559"/>
        <w:gridCol w:w="1843"/>
        <w:gridCol w:w="10353"/>
      </w:tblGrid>
      <w:tr w:rsidR="447EFDA5" w:rsidRPr="00486BF2" w14:paraId="66433832" w14:textId="77777777" w:rsidTr="486C5CEF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8F039" w14:textId="77777777" w:rsidR="447EFDA5" w:rsidRPr="00486BF2" w:rsidRDefault="447EFDA5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50C0C0" w14:textId="77777777" w:rsidR="447EFDA5" w:rsidRPr="00486BF2" w:rsidRDefault="447EFDA5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Kategoria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172E53" w14:textId="77777777" w:rsidR="447EFDA5" w:rsidRPr="00486BF2" w:rsidRDefault="447EFDA5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Nazwa Wymagania Jakościowego</w:t>
            </w:r>
          </w:p>
        </w:tc>
        <w:tc>
          <w:tcPr>
            <w:tcW w:w="10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46C96A" w14:textId="77777777" w:rsidR="447EFDA5" w:rsidRPr="00486BF2" w:rsidRDefault="447EFDA5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Opis Wymagania Jakościowego</w:t>
            </w:r>
          </w:p>
        </w:tc>
      </w:tr>
      <w:tr w:rsidR="447EFDA5" w:rsidRPr="00486BF2" w14:paraId="41A2937B" w14:textId="77777777" w:rsidTr="486C5CEF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CBBC5" w14:textId="2F774F3C" w:rsidR="10B3B1D7" w:rsidRPr="00486BF2" w:rsidRDefault="12CD0C2E" w:rsidP="4530C8F7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300DDA2F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7</w:t>
            </w:r>
            <w:r w:rsidR="18AE196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</w:t>
            </w:r>
            <w:r w:rsidR="49733E44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3A7FCF" w14:textId="09BAD8CA" w:rsidR="447EFDA5" w:rsidRPr="00486BF2" w:rsidRDefault="447EFDA5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System wentylacji </w:t>
            </w:r>
            <w:r w:rsidR="7E8852E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B</w:t>
            </w: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wraz z </w:t>
            </w:r>
            <w:r w:rsidR="241D6468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Centralnym</w:t>
            </w: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system </w:t>
            </w:r>
            <w:r w:rsidR="5634C19C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nadzorującym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CC5BF4" w14:textId="4C9A12B6" w:rsidR="447EFDA5" w:rsidRPr="00486BF2" w:rsidRDefault="447EFDA5" w:rsidP="447EFDA5">
            <w:pPr>
              <w:pStyle w:val="Normalny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Ocena proponowanego Systemu wentylacji </w:t>
            </w:r>
            <w:r w:rsidR="33286868" w:rsidRPr="00486BF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wraz z </w:t>
            </w:r>
            <w:r w:rsidR="0EB767F1" w:rsidRPr="00486BF2">
              <w:rPr>
                <w:rFonts w:asciiTheme="minorHAnsi" w:hAnsiTheme="minorHAnsi" w:cstheme="minorHAnsi"/>
                <w:sz w:val="22"/>
                <w:szCs w:val="22"/>
              </w:rPr>
              <w:t>Centralnym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systemem </w:t>
            </w:r>
            <w:r w:rsidR="25580AC8" w:rsidRPr="00486BF2">
              <w:rPr>
                <w:rFonts w:asciiTheme="minorHAnsi" w:hAnsiTheme="minorHAnsi" w:cstheme="minorHAnsi"/>
                <w:sz w:val="22"/>
                <w:szCs w:val="22"/>
              </w:rPr>
              <w:t>nadzorującym</w:t>
            </w:r>
          </w:p>
        </w:tc>
        <w:tc>
          <w:tcPr>
            <w:tcW w:w="10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BB0EB" w14:textId="05C02546" w:rsidR="447EFDA5" w:rsidRPr="00486BF2" w:rsidRDefault="447EFDA5" w:rsidP="447EFDA5">
            <w:pPr>
              <w:pStyle w:val="Normalny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5CF3D13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proponowana przez Wykonawcę B koncepcja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System wentylacji </w:t>
            </w:r>
            <w:r w:rsidR="11D9D9D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wraz z </w:t>
            </w:r>
            <w:r w:rsidR="0326E07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Centralnym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systemem </w:t>
            </w:r>
            <w:r w:rsidR="0282F16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nadzorującym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6D3F5B7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oraz przedstawione w niej założenia projektowe cechowały się:</w:t>
            </w:r>
          </w:p>
          <w:p w14:paraId="0DC0161D" w14:textId="2957AB6B" w:rsidR="6AF1CD9A" w:rsidRPr="00486BF2" w:rsidRDefault="6AF1CD9A" w:rsidP="00361D95">
            <w:pPr>
              <w:pStyle w:val="Normalny1"/>
              <w:numPr>
                <w:ilvl w:val="0"/>
                <w:numId w:val="9"/>
              </w:numPr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wysoką przydatnością dla Użytkownika, </w:t>
            </w:r>
          </w:p>
          <w:p w14:paraId="74B7A2B4" w14:textId="13612AB7" w:rsidR="6AF1CD9A" w:rsidRPr="00486BF2" w:rsidRDefault="6AF1CD9A" w:rsidP="00361D95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unikalnością,  </w:t>
            </w:r>
          </w:p>
          <w:p w14:paraId="52962579" w14:textId="65A437E0" w:rsidR="6AF1CD9A" w:rsidRPr="00486BF2" w:rsidRDefault="6AF1CD9A" w:rsidP="00361D95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prostotą skalowalności Systemu,  </w:t>
            </w:r>
          </w:p>
          <w:p w14:paraId="3B0DCC7E" w14:textId="62C4F865" w:rsidR="6AF1CD9A" w:rsidRPr="00486BF2" w:rsidRDefault="6AF1CD9A" w:rsidP="00361D95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niskim ryzykiem towarzyszącym użytkowaniu Systemu, </w:t>
            </w:r>
          </w:p>
          <w:p w14:paraId="3B428CEE" w14:textId="1D7BAB30" w:rsidR="6AF1CD9A" w:rsidRPr="00486BF2" w:rsidRDefault="6AF1CD9A" w:rsidP="00361D95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bezawaryjnością Systemu, </w:t>
            </w:r>
          </w:p>
          <w:p w14:paraId="2835E809" w14:textId="7EAFEAD8" w:rsidR="6AF1CD9A" w:rsidRPr="00486BF2" w:rsidRDefault="203180EC" w:rsidP="00361D95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wysoką konkurencyjnością w porównaniu do obecnie stosowanych technologii,  </w:t>
            </w:r>
          </w:p>
          <w:p w14:paraId="6EDF3BBF" w14:textId="1E3214CD" w:rsidR="447EFDA5" w:rsidRPr="00486BF2" w:rsidRDefault="203180EC" w:rsidP="4530C8F7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zaawansowaniem technologicznym rozwiązania.</w:t>
            </w:r>
          </w:p>
        </w:tc>
      </w:tr>
      <w:tr w:rsidR="447EFDA5" w:rsidRPr="00486BF2" w14:paraId="1625FD21" w14:textId="77777777" w:rsidTr="486C5CEF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5372E9" w14:textId="49F5FA07" w:rsidR="6AF1CD9A" w:rsidRPr="00486BF2" w:rsidRDefault="6AF1CD9A" w:rsidP="00555EC2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17.</w:t>
            </w:r>
            <w:r w:rsidR="3EED30EC"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E0F82D" w14:textId="52F268CB" w:rsidR="25150293" w:rsidRPr="00486BF2" w:rsidRDefault="25150293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B wraz z Centralnym system nadzorującym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360700" w14:textId="4ED10C4E" w:rsidR="25150293" w:rsidRPr="00486BF2" w:rsidRDefault="25150293" w:rsidP="00555EC2">
            <w:pPr>
              <w:pStyle w:val="Normalny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Jakoś</w:t>
            </w:r>
            <w:r w:rsidR="1548F591" w:rsidRPr="00486BF2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0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FFAF4D" w14:textId="2505CAB5" w:rsidR="1A27AA72" w:rsidRPr="00486BF2" w:rsidRDefault="1A27AA72">
            <w:pPr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Zamawiający wymaga, aby System wentylacji B wraz z Centralnym system nadzorującym cechował się wysoką jakością oferowanego rozwiązania tj.:</w:t>
            </w:r>
          </w:p>
          <w:p w14:paraId="09AF9B72" w14:textId="0B35EE91" w:rsidR="1A27AA72" w:rsidRPr="00486BF2" w:rsidRDefault="71613FC0" w:rsidP="4530C8F7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aby był skonstruowany z materiałów i elementów jak najwyższej jakości, </w:t>
            </w:r>
          </w:p>
          <w:p w14:paraId="38DECA5B" w14:textId="70FF4B59" w:rsidR="1A27AA72" w:rsidRPr="00486BF2" w:rsidRDefault="71613FC0" w:rsidP="4530C8F7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aby był zaprojektowany w sposób ergonomiczny i bezpieczny dla użytkownika,</w:t>
            </w:r>
          </w:p>
          <w:p w14:paraId="1F3F1317" w14:textId="17737CC3" w:rsidR="1A27AA72" w:rsidRPr="00486BF2" w:rsidRDefault="71613FC0" w:rsidP="4530C8F7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aby cechował się estetyką wykonania i nowoczesnym designem,</w:t>
            </w:r>
          </w:p>
          <w:p w14:paraId="18F28DFD" w14:textId="1B03884A" w:rsidR="1A27AA72" w:rsidRPr="00486BF2" w:rsidRDefault="71613FC0" w:rsidP="4530C8F7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aby był wykonalny w ramach przedstawionego harmonogramu Przedsięwzięcia oraz pod kątem możliwości osiągnięcia celów Przedsięwzięcia,</w:t>
            </w:r>
          </w:p>
          <w:p w14:paraId="263B126A" w14:textId="2B00DD4F" w:rsidR="1A27AA72" w:rsidRPr="00486BF2" w:rsidRDefault="71613FC0" w:rsidP="4530C8F7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aby przy jego projektowaniu i opracowaniu zastosowano najlepsze praktyki inżynierskie oraz podejście uwzględniające bezpieczeństwo zastosowanych elementów, instalacji i urządzeń,</w:t>
            </w:r>
            <w:r w:rsidR="75808E74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3DEFDD3" w14:textId="7D6FE42F" w:rsidR="1A27AA72" w:rsidRPr="00486BF2" w:rsidRDefault="1A27AA72" w:rsidP="5BF9CA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 w:rsidDel="71613FC0">
              <w:rPr>
                <w:rFonts w:asciiTheme="minorHAnsi" w:hAnsiTheme="minorHAnsi" w:cstheme="minorHAnsi"/>
                <w:sz w:val="22"/>
                <w:szCs w:val="22"/>
              </w:rPr>
              <w:t>oraz wysoką jakość złożonego Wniosku.</w:t>
            </w:r>
          </w:p>
        </w:tc>
      </w:tr>
      <w:tr w:rsidR="447EFDA5" w:rsidRPr="00486BF2" w14:paraId="2C4DBFD2" w14:textId="77777777" w:rsidTr="486C5CEF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BDADFE" w14:textId="56EA87F8" w:rsidR="244CB6D9" w:rsidRPr="00486BF2" w:rsidRDefault="244CB6D9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1</w:t>
            </w:r>
            <w:r w:rsidR="0A500782"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7</w:t>
            </w:r>
            <w:r w:rsidR="53CEC571"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7C348" w14:textId="48FAB898" w:rsidR="708A5691" w:rsidRPr="00486BF2" w:rsidRDefault="708A5691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B wraz z Centralnym system nadzorującym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D8A4D3" w14:textId="530501BA" w:rsidR="447EFDA5" w:rsidRPr="00486BF2" w:rsidRDefault="447EFDA5" w:rsidP="447EFDA5">
            <w:pPr>
              <w:pStyle w:val="Normalny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Rozwiązania innowacyjne proponowane przez Wykonawcę</w:t>
            </w:r>
          </w:p>
        </w:tc>
        <w:tc>
          <w:tcPr>
            <w:tcW w:w="10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047A0" w14:textId="607A4CCC" w:rsidR="447EFDA5" w:rsidRPr="00486BF2" w:rsidRDefault="75F958D9" w:rsidP="447EFDA5">
            <w:pPr>
              <w:pStyle w:val="Normalny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System wentylacji </w:t>
            </w:r>
            <w:r w:rsidR="551CDC0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wraz z </w:t>
            </w:r>
            <w:r w:rsidR="3CE71E5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Centralnym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systemem </w:t>
            </w:r>
            <w:r w:rsidR="2887543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nadzorującym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458160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zawierał elementy innowacyjne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skali kraju lub Europy, np., w zakresie wykorzystywanych </w:t>
            </w:r>
            <w:r w:rsidR="215277B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materiałów,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urządzeń, konstrukcji, uniwersalności</w:t>
            </w:r>
            <w:r w:rsidR="5E4EDDF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montażu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odzysku</w:t>
            </w:r>
            <w:r w:rsidR="1F9BFC5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ciepła, chłodu i wilgoci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filtracji powietrza. </w:t>
            </w:r>
          </w:p>
          <w:p w14:paraId="069DF64D" w14:textId="14E35548" w:rsidR="447EFDA5" w:rsidRPr="00486BF2" w:rsidRDefault="447EFDA5" w:rsidP="447EFDA5">
            <w:pPr>
              <w:pStyle w:val="Normalny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Innowacyjność należy rozumieć jako wdrożenie nowego lub znacząco udoskonalonego produktu, procesu lub usługi w stosunku do istniejących na rynku rozwiązań. Zamawiający wymaga, aby Wnioskodawca </w:t>
            </w:r>
            <w:r w:rsidR="71B07E9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wskazał wszystkie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lastRenderedPageBreak/>
              <w:t>innowacje produktowe i</w:t>
            </w:r>
            <w:r w:rsidR="03C2EFA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procesowej, jakie planuje zaimplementować, przedstawił ich założenia i uzasadnił ich innowacyjność. </w:t>
            </w:r>
          </w:p>
        </w:tc>
      </w:tr>
      <w:tr w:rsidR="447EFDA5" w:rsidRPr="00486BF2" w14:paraId="72D7E55E" w14:textId="77777777" w:rsidTr="486C5CEF">
        <w:trPr>
          <w:trHeight w:val="292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F61C3" w14:textId="122EAD0E" w:rsidR="4D6A6B5D" w:rsidRPr="00486BF2" w:rsidRDefault="4D6A6B5D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lastRenderedPageBreak/>
              <w:t>1</w:t>
            </w:r>
            <w:r w:rsidR="1DEAEE36"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7</w:t>
            </w:r>
            <w:r w:rsidR="5A0EABF8"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B0D11A" w14:textId="3A688A7C" w:rsidR="2E3C40F7" w:rsidRPr="00486BF2" w:rsidRDefault="2E3C40F7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B wraz z Centralnym system nadzorującym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7E55B8" w14:textId="325BC7B0" w:rsidR="447EFDA5" w:rsidRPr="00486BF2" w:rsidRDefault="447EFDA5" w:rsidP="447EFDA5">
            <w:pPr>
              <w:pStyle w:val="Normalny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Potencjał wdrożeniowy w skali kraju i Europy</w:t>
            </w:r>
          </w:p>
        </w:tc>
        <w:tc>
          <w:tcPr>
            <w:tcW w:w="10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12D38" w14:textId="440A2A5C" w:rsidR="3EF4614A" w:rsidRPr="00486BF2" w:rsidRDefault="2287B014" w:rsidP="486C5CEF">
            <w:pPr>
              <w:spacing w:beforeAutospacing="1" w:afterAutospacing="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na podstawie swojego doświadczenia oraz wiedzy fachowej (w tym z pomocą ekspertów zewnętrznych) dokona oceny potencjału wdrożeniowego oferowanej przez Wnioskodawcę Technologii w skali kraju i Europy, biorąc pod uwagę następujące cechy: </w:t>
            </w:r>
          </w:p>
          <w:p w14:paraId="1CD13B15" w14:textId="3A4CEF49" w:rsidR="3EF4614A" w:rsidRPr="00486BF2" w:rsidRDefault="2287B014" w:rsidP="486C5CEF">
            <w:pPr>
              <w:pStyle w:val="Akapitzlist"/>
              <w:numPr>
                <w:ilvl w:val="0"/>
                <w:numId w:val="5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unikalność Systemu na rynku polskim i europejskim, </w:t>
            </w:r>
          </w:p>
          <w:p w14:paraId="47300A64" w14:textId="042D52F9" w:rsidR="3EF4614A" w:rsidRPr="00486BF2" w:rsidRDefault="2287B014" w:rsidP="486C5CEF">
            <w:pPr>
              <w:pStyle w:val="Akapitzlist"/>
              <w:numPr>
                <w:ilvl w:val="0"/>
                <w:numId w:val="5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wysoką konkurencyjność w porównaniu do obecnie </w:t>
            </w:r>
          </w:p>
          <w:p w14:paraId="18E20C3F" w14:textId="28952C8C" w:rsidR="3EF4614A" w:rsidRPr="00486BF2" w:rsidRDefault="2287B014" w:rsidP="486C5CEF">
            <w:pPr>
              <w:pStyle w:val="Akapitzlist"/>
              <w:numPr>
                <w:ilvl w:val="0"/>
                <w:numId w:val="5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stosowanych technologii, </w:t>
            </w:r>
          </w:p>
          <w:p w14:paraId="1F34F166" w14:textId="38AC484B" w:rsidR="3EF4614A" w:rsidRPr="00486BF2" w:rsidRDefault="2287B014" w:rsidP="486C5CEF">
            <w:pPr>
              <w:pStyle w:val="Akapitzlist"/>
              <w:numPr>
                <w:ilvl w:val="0"/>
                <w:numId w:val="5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prostotę skalowalności Systemu, </w:t>
            </w:r>
          </w:p>
          <w:p w14:paraId="7093F104" w14:textId="0AF16A0C" w:rsidR="3EF4614A" w:rsidRPr="00486BF2" w:rsidRDefault="2287B014" w:rsidP="486C5CEF">
            <w:pPr>
              <w:pStyle w:val="Akapitzlist"/>
              <w:numPr>
                <w:ilvl w:val="0"/>
                <w:numId w:val="5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nieskomplikowane i szybkie wdrożenie Systemu, </w:t>
            </w:r>
          </w:p>
          <w:p w14:paraId="4C94418E" w14:textId="330DD111" w:rsidR="3EF4614A" w:rsidRPr="00486BF2" w:rsidRDefault="2287B014" w:rsidP="486C5CEF">
            <w:pPr>
              <w:pStyle w:val="Akapitzlist"/>
              <w:numPr>
                <w:ilvl w:val="0"/>
                <w:numId w:val="5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wysokie zapotrzebowanie na Systemu, </w:t>
            </w:r>
          </w:p>
          <w:p w14:paraId="2120CC07" w14:textId="4DD3354D" w:rsidR="3EF4614A" w:rsidRPr="00486BF2" w:rsidRDefault="2287B014" w:rsidP="486C5CEF">
            <w:pPr>
              <w:pStyle w:val="Akapitzlist"/>
              <w:numPr>
                <w:ilvl w:val="0"/>
                <w:numId w:val="5"/>
              </w:numPr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oraz inne elementy adekwatne do wymagania.</w:t>
            </w:r>
          </w:p>
        </w:tc>
      </w:tr>
      <w:tr w:rsidR="447EFDA5" w:rsidRPr="00486BF2" w14:paraId="26959BD1" w14:textId="77777777" w:rsidTr="486C5CEF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0088F4" w14:textId="52F07202" w:rsidR="4A7ED5BF" w:rsidRPr="00486BF2" w:rsidRDefault="4A7ED5BF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750048C9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7</w:t>
            </w:r>
            <w:r w:rsidR="7DDF0CFC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6D0CE" w14:textId="3EECA0BE" w:rsidR="6731BA12" w:rsidRPr="00486BF2" w:rsidRDefault="6731BA12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B wraz z Centralnym system nadzorującym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9F1414" w14:textId="548D8326" w:rsidR="447EFDA5" w:rsidRPr="00486BF2" w:rsidRDefault="447EFDA5" w:rsidP="447EFDA5">
            <w:pPr>
              <w:pStyle w:val="Normalny1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Zakres prac do wykonana w Etapie I i II</w:t>
            </w:r>
          </w:p>
        </w:tc>
        <w:tc>
          <w:tcPr>
            <w:tcW w:w="10353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C93B1" w14:textId="75C4A640" w:rsidR="447EFDA5" w:rsidRPr="00486BF2" w:rsidRDefault="447EFDA5" w:rsidP="447EFDA5">
            <w:pPr>
              <w:pStyle w:val="Normalny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Wykonawca opisał Prace B+R, jakie przeprowadzi kolejno w Etapie I i</w:t>
            </w:r>
            <w:r w:rsidR="431ABB1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Etapie II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 celu opracowania Systemu wentylacji </w:t>
            </w:r>
            <w:r w:rsidR="3511A00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wraz z </w:t>
            </w:r>
            <w:r w:rsidR="463BCB0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Centralnym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systemem </w:t>
            </w:r>
            <w:r w:rsidR="2358F82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nadzorującym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odpowiednio dla Centrali wentylacyjnej </w:t>
            </w:r>
            <w:r w:rsidR="16D136B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Systemu automatyki </w:t>
            </w:r>
            <w:r w:rsidR="4D91DF1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Regulatora pomieszczeniowego </w:t>
            </w:r>
            <w:r w:rsidR="7C4D5CD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  <w:r w:rsidR="1016D7D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Centralnego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systemu </w:t>
            </w:r>
            <w:r w:rsidR="37CF060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nadzorującego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 Demonstratora Systemu wentylacji</w:t>
            </w:r>
            <w:r w:rsidR="7EEB8DD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wraz z </w:t>
            </w:r>
            <w:r w:rsidR="63F3DDD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Centralnym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systemem </w:t>
            </w:r>
            <w:r w:rsidR="26181AE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nadzorującym.</w:t>
            </w:r>
          </w:p>
          <w:p w14:paraId="7E86F4E0" w14:textId="5507E26A" w:rsidR="447EFDA5" w:rsidRPr="00486BF2" w:rsidRDefault="447EFDA5" w:rsidP="447EFDA5">
            <w:pPr>
              <w:pStyle w:val="Normalny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Zakres prac do wykonania w Etapie I i</w:t>
            </w:r>
            <w:r w:rsidR="6712EB5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Etapie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II musi zawierać w szczególności przedstawienie Harmonogramu Prac planowanych do realizacji w Etapie I i </w:t>
            </w:r>
            <w:r w:rsidR="5F2D2CB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Etapie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II, Zadania Badawcze i powiązane z nimi Kamienie Milowe.  </w:t>
            </w:r>
          </w:p>
        </w:tc>
      </w:tr>
      <w:tr w:rsidR="447EFDA5" w:rsidRPr="00486BF2" w14:paraId="2A5A9A26" w14:textId="77777777" w:rsidTr="486C5CEF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8B9E85" w14:textId="14D40D17" w:rsidR="6DEF9C37" w:rsidRPr="00486BF2" w:rsidRDefault="6DEF9C37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68372366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7</w:t>
            </w:r>
            <w:r w:rsidR="68482752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B1837C" w14:textId="7B312605" w:rsidR="447EFDA5" w:rsidRPr="00486BF2" w:rsidRDefault="447EFDA5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Wykonawca </w:t>
            </w:r>
            <w:r w:rsidR="27A02DF0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EE200F" w14:textId="41BBE56E" w:rsidR="447EFDA5" w:rsidRPr="00486BF2" w:rsidRDefault="447EFDA5" w:rsidP="447EFDA5">
            <w:pPr>
              <w:pStyle w:val="Normalny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Doświadczenie Wykonawcy</w:t>
            </w:r>
            <w:r w:rsidR="32511FA7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B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i Zespół Projektowy</w:t>
            </w:r>
          </w:p>
        </w:tc>
        <w:tc>
          <w:tcPr>
            <w:tcW w:w="10353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D74BF" w14:textId="5D83527E" w:rsidR="315E24DB" w:rsidRPr="00486BF2" w:rsidRDefault="24F91B55" w:rsidP="486C5CEF">
            <w:p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na podstawie swojego doświadczenia oraz wiedzy fachowej (w tym z pomocą ekspertów zewnętrznych) dokona oceny doświadczenia i Zespołu Projektowego Wnioskodawcy, opisanych we Wniosku, biorąc pod uwagę następujące cechy:</w:t>
            </w:r>
          </w:p>
          <w:p w14:paraId="5ACC99E3" w14:textId="13BE5B7B" w:rsidR="315E24DB" w:rsidRPr="00486BF2" w:rsidRDefault="24F91B55" w:rsidP="486C5CE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duże doświadczenie Wnioskodawcy w realizacji prac badawczo-rozwojowych z zakresu systemów grzewczych lub wentylacji lub klimatyzacji lub automatyki,</w:t>
            </w:r>
          </w:p>
          <w:p w14:paraId="6B4DED96" w14:textId="066E048A" w:rsidR="315E24DB" w:rsidRPr="00486BF2" w:rsidRDefault="24F91B55" w:rsidP="486C5CE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Zespół Projektowy o składzie i doświadczeniu wysoce uprawdopodobniającym realizację i osiągnięcie celów Przedsięwzięcia,</w:t>
            </w:r>
          </w:p>
          <w:p w14:paraId="21664442" w14:textId="39978639" w:rsidR="315E24DB" w:rsidRPr="00486BF2" w:rsidRDefault="24F91B55" w:rsidP="486C5CE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oraz inne elementy adekwatne do wymagania.</w:t>
            </w:r>
          </w:p>
        </w:tc>
      </w:tr>
    </w:tbl>
    <w:p w14:paraId="7FA31B6A" w14:textId="51EAF156" w:rsidR="00BC07F4" w:rsidRPr="00486BF2" w:rsidRDefault="00BC07F4" w:rsidP="376B50F3">
      <w:pPr>
        <w:rPr>
          <w:rFonts w:asciiTheme="minorHAnsi" w:hAnsiTheme="minorHAnsi" w:cstheme="minorHAnsi"/>
          <w:szCs w:val="20"/>
        </w:rPr>
      </w:pPr>
    </w:p>
    <w:sectPr w:rsidR="00BC07F4" w:rsidRPr="00486BF2" w:rsidSect="00486BF2">
      <w:headerReference w:type="first" r:id="rId14"/>
      <w:pgSz w:w="16838" w:h="23811"/>
      <w:pgMar w:top="1417" w:right="1417" w:bottom="1417" w:left="1417" w:header="720" w:footer="720" w:gutter="0"/>
      <w:cols w:space="708"/>
      <w:titlePg/>
      <w:docGrid w:linePitch="326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45FE6F4" w16cex:dateUtc="2021-05-31T20:51:00Z"/>
  <w16cex:commentExtensible w16cex:durableId="5AA6BB4A" w16cex:dateUtc="2021-05-31T14:54:00Z"/>
  <w16cex:commentExtensible w16cex:durableId="568E8F6A" w16cex:dateUtc="2021-05-31T19:12:00Z"/>
  <w16cex:commentExtensible w16cex:durableId="69CCF378" w16cex:dateUtc="2021-05-31T13:05:00Z"/>
  <w16cex:commentExtensible w16cex:durableId="094B11C1" w16cex:dateUtc="2021-05-31T14:54:00Z"/>
  <w16cex:commentExtensible w16cex:durableId="5EE5BA39" w16cex:dateUtc="2021-05-31T19:16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1CE85B4" w16cid:durableId="245FE6F4"/>
  <w16cid:commentId w16cid:paraId="1894BB02" w16cid:durableId="5AA6BB4A"/>
  <w16cid:commentId w16cid:paraId="5EA2E21C" w16cid:durableId="568E8F6A"/>
  <w16cid:commentId w16cid:paraId="52D7A616" w16cid:durableId="69CCF378"/>
  <w16cid:commentId w16cid:paraId="00DBA9D5" w16cid:durableId="094B11C1"/>
  <w16cid:commentId w16cid:paraId="76A33819" w16cid:durableId="5EE5BA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B491A" w14:textId="77777777" w:rsidR="00A85B81" w:rsidRDefault="00A85B81">
      <w:r>
        <w:separator/>
      </w:r>
    </w:p>
  </w:endnote>
  <w:endnote w:type="continuationSeparator" w:id="0">
    <w:p w14:paraId="57727A63" w14:textId="77777777" w:rsidR="00A85B81" w:rsidRDefault="00A85B81">
      <w:r>
        <w:continuationSeparator/>
      </w:r>
    </w:p>
  </w:endnote>
  <w:endnote w:type="continuationNotice" w:id="1">
    <w:p w14:paraId="428CD47E" w14:textId="77777777" w:rsidR="00A85B81" w:rsidRDefault="00A85B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3D8E6" w14:textId="77777777" w:rsidR="00857454" w:rsidRDefault="008574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AD289" w14:textId="5D4175B9" w:rsidR="006C0467" w:rsidRDefault="006C0467">
    <w:pPr>
      <w:pStyle w:val="Stopka1"/>
      <w:jc w:val="right"/>
    </w:pPr>
    <w:r>
      <w:rPr>
        <w:rStyle w:val="Domylnaczcionkaakapitu1"/>
        <w:szCs w:val="20"/>
      </w:rPr>
      <w:t xml:space="preserve">Strona </w:t>
    </w:r>
    <w:r>
      <w:rPr>
        <w:rStyle w:val="Domylnaczcionkaakapitu1"/>
        <w:szCs w:val="20"/>
      </w:rPr>
      <w:fldChar w:fldCharType="begin"/>
    </w:r>
    <w:r>
      <w:rPr>
        <w:rStyle w:val="Domylnaczcionkaakapitu1"/>
        <w:szCs w:val="20"/>
      </w:rPr>
      <w:instrText xml:space="preserve"> PAGE </w:instrText>
    </w:r>
    <w:r>
      <w:rPr>
        <w:rStyle w:val="Domylnaczcionkaakapitu1"/>
        <w:szCs w:val="20"/>
      </w:rPr>
      <w:fldChar w:fldCharType="separate"/>
    </w:r>
    <w:r w:rsidR="00857454">
      <w:rPr>
        <w:rStyle w:val="Domylnaczcionkaakapitu1"/>
        <w:noProof/>
        <w:szCs w:val="20"/>
      </w:rPr>
      <w:t>27</w:t>
    </w:r>
    <w:r>
      <w:rPr>
        <w:rStyle w:val="Domylnaczcionkaakapitu1"/>
        <w:szCs w:val="20"/>
      </w:rPr>
      <w:fldChar w:fldCharType="end"/>
    </w:r>
    <w:r>
      <w:rPr>
        <w:rStyle w:val="Domylnaczcionkaakapitu1"/>
        <w:szCs w:val="20"/>
      </w:rPr>
      <w:t xml:space="preserve"> z </w:t>
    </w:r>
    <w:r>
      <w:rPr>
        <w:rStyle w:val="Domylnaczcionkaakapitu1"/>
        <w:szCs w:val="20"/>
      </w:rPr>
      <w:fldChar w:fldCharType="begin"/>
    </w:r>
    <w:r>
      <w:rPr>
        <w:rStyle w:val="Domylnaczcionkaakapitu1"/>
        <w:szCs w:val="20"/>
      </w:rPr>
      <w:instrText xml:space="preserve"> NUMPAGES </w:instrText>
    </w:r>
    <w:r>
      <w:rPr>
        <w:rStyle w:val="Domylnaczcionkaakapitu1"/>
        <w:szCs w:val="20"/>
      </w:rPr>
      <w:fldChar w:fldCharType="separate"/>
    </w:r>
    <w:r w:rsidR="00857454">
      <w:rPr>
        <w:rStyle w:val="Domylnaczcionkaakapitu1"/>
        <w:noProof/>
        <w:szCs w:val="20"/>
      </w:rPr>
      <w:t>29</w:t>
    </w:r>
    <w:r>
      <w:rPr>
        <w:rStyle w:val="Domylnaczcionkaakapitu1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83677" w14:textId="77777777" w:rsidR="00857454" w:rsidRDefault="008574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8F515E" w14:textId="77777777" w:rsidR="00A85B81" w:rsidRDefault="00A85B81">
      <w:r>
        <w:rPr>
          <w:color w:val="000000"/>
        </w:rPr>
        <w:separator/>
      </w:r>
    </w:p>
  </w:footnote>
  <w:footnote w:type="continuationSeparator" w:id="0">
    <w:p w14:paraId="40001C25" w14:textId="77777777" w:rsidR="00A85B81" w:rsidRDefault="00A85B81">
      <w:r>
        <w:continuationSeparator/>
      </w:r>
    </w:p>
  </w:footnote>
  <w:footnote w:type="continuationNotice" w:id="1">
    <w:p w14:paraId="64EAE44D" w14:textId="77777777" w:rsidR="00A85B81" w:rsidRDefault="00A85B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8546B" w14:textId="77777777" w:rsidR="00857454" w:rsidRDefault="008574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3C881" w14:textId="77777777" w:rsidR="00857454" w:rsidRDefault="008574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6C0467" w:rsidRPr="00BF3A92" w14:paraId="1361D93B" w14:textId="77777777" w:rsidTr="6F14AF9E">
      <w:trPr>
        <w:trHeight w:val="1282"/>
      </w:trPr>
      <w:tc>
        <w:tcPr>
          <w:tcW w:w="5000" w:type="pct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6C0467" w:rsidRPr="009A1908" w14:paraId="1E1B954C" w14:textId="77777777" w:rsidTr="009D3794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128B4B" w14:textId="77777777" w:rsidR="006C0467" w:rsidRPr="009A1908" w:rsidRDefault="006C0467" w:rsidP="00122735">
                <w:pPr>
                  <w:spacing w:before="26"/>
                  <w:ind w:left="20" w:right="-134"/>
                  <w:rPr>
                    <w:rFonts w:ascii="Times New Roman" w:hAnsi="Times New Roman"/>
                    <w:sz w:val="22"/>
                    <w:szCs w:val="22"/>
                  </w:rPr>
                </w:pPr>
                <w:bookmarkStart w:id="2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76714C" w14:textId="77777777" w:rsidR="006C0467" w:rsidRPr="009A1908" w:rsidRDefault="006C0467" w:rsidP="00122735">
                <w:pPr>
                  <w:jc w:val="center"/>
                  <w:rPr>
                    <w:rFonts w:ascii="Times New Roman" w:hAnsi="Times New Roman"/>
                  </w:rPr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E53B2A" w14:textId="77777777" w:rsidR="006C0467" w:rsidRPr="009A1908" w:rsidRDefault="006C0467" w:rsidP="00122735">
                <w:pPr>
                  <w:jc w:val="center"/>
                  <w:rPr>
                    <w:rFonts w:ascii="Times New Roman" w:hAnsi="Times New Roman"/>
                  </w:rPr>
                </w:pPr>
              </w:p>
            </w:tc>
          </w:tr>
        </w:tbl>
        <w:p w14:paraId="233B52B0" w14:textId="77777777" w:rsidR="006C0467" w:rsidRPr="009A1908" w:rsidRDefault="6F14AF9E" w:rsidP="0E267821">
          <w:pPr>
            <w:pStyle w:val="Nagwek"/>
            <w:jc w:val="center"/>
            <w:rPr>
              <w:rFonts w:ascii="Times New Roman" w:hAnsi="Times New Roman"/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0014447E" wp14:editId="416464E6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5DFE7C1" w14:textId="77777777" w:rsidR="006C0467" w:rsidRPr="009A1908" w:rsidRDefault="006C0467" w:rsidP="00122735">
          <w:pPr>
            <w:pStyle w:val="Nagwek"/>
            <w:jc w:val="center"/>
            <w:rPr>
              <w:rFonts w:ascii="Times New Roman" w:hAnsi="Times New Roman"/>
              <w:i/>
              <w:sz w:val="15"/>
              <w:szCs w:val="15"/>
            </w:rPr>
          </w:pPr>
        </w:p>
        <w:p w14:paraId="69CAAB55" w14:textId="19E78470" w:rsidR="006C0467" w:rsidRPr="00DD0E0A" w:rsidRDefault="006C0467" w:rsidP="00DD0E0A">
          <w:pPr>
            <w:numPr>
              <w:ilvl w:val="0"/>
              <w:numId w:val="23"/>
            </w:numPr>
            <w:tabs>
              <w:tab w:val="center" w:pos="4536"/>
              <w:tab w:val="right" w:pos="9072"/>
            </w:tabs>
            <w:autoSpaceDN/>
            <w:jc w:val="center"/>
            <w:textAlignment w:val="auto"/>
            <w:rPr>
              <w:sz w:val="22"/>
              <w:szCs w:val="22"/>
            </w:rPr>
          </w:pPr>
          <w:r w:rsidRPr="00DD0E0A">
            <w:rPr>
              <w:i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</w:p>
        <w:bookmarkEnd w:id="2"/>
        <w:p w14:paraId="1321D129" w14:textId="307DD6AB" w:rsidR="006C0467" w:rsidRPr="00BF3A92" w:rsidRDefault="006C0467" w:rsidP="00122735">
          <w:pPr>
            <w:pStyle w:val="Nagwek"/>
            <w:rPr>
              <w:rFonts w:ascii="Times New Roman" w:hAnsi="Times New Roman"/>
              <w:b/>
              <w:i/>
              <w:color w:val="7F7F7F"/>
              <w:sz w:val="15"/>
              <w:szCs w:val="15"/>
            </w:rPr>
          </w:pPr>
        </w:p>
      </w:tc>
    </w:tr>
  </w:tbl>
  <w:p w14:paraId="03201635" w14:textId="50C10EA1" w:rsidR="006C0467" w:rsidRDefault="006C0467" w:rsidP="0052603F">
    <w:pPr>
      <w:pStyle w:val="Nagwek1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2F5F1" w14:textId="77777777" w:rsidR="006C0467" w:rsidRDefault="006C0467" w:rsidP="0052603F">
    <w:pPr>
      <w:pStyle w:val="Nagwek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51B0"/>
    <w:multiLevelType w:val="multilevel"/>
    <w:tmpl w:val="C9262C94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851" w:hanging="360"/>
      </w:pPr>
    </w:lvl>
    <w:lvl w:ilvl="2">
      <w:start w:val="1"/>
      <w:numFmt w:val="decimal"/>
      <w:lvlText w:val="%1.%2.%3"/>
      <w:lvlJc w:val="left"/>
      <w:pPr>
        <w:ind w:left="1211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1355" w:hanging="864"/>
      </w:pPr>
    </w:lvl>
    <w:lvl w:ilvl="4">
      <w:start w:val="1"/>
      <w:numFmt w:val="decimal"/>
      <w:lvlText w:val="%1.%2.%3.%4.%5"/>
      <w:lvlJc w:val="left"/>
      <w:pPr>
        <w:ind w:left="1499" w:hanging="1008"/>
      </w:pPr>
    </w:lvl>
    <w:lvl w:ilvl="5">
      <w:start w:val="1"/>
      <w:numFmt w:val="decimal"/>
      <w:lvlText w:val="%1.%2.%3.%4.%5.%6"/>
      <w:lvlJc w:val="left"/>
      <w:pPr>
        <w:ind w:left="1643" w:hanging="1152"/>
      </w:pPr>
    </w:lvl>
    <w:lvl w:ilvl="6">
      <w:start w:val="1"/>
      <w:numFmt w:val="decimal"/>
      <w:lvlText w:val="%1.%2.%3.%4.%5.%6.%7"/>
      <w:lvlJc w:val="left"/>
      <w:pPr>
        <w:ind w:left="1787" w:hanging="1296"/>
      </w:pPr>
    </w:lvl>
    <w:lvl w:ilvl="7">
      <w:start w:val="1"/>
      <w:numFmt w:val="decimal"/>
      <w:lvlText w:val="%1.%2.%3.%4.%5.%6.%7.%8"/>
      <w:lvlJc w:val="left"/>
      <w:pPr>
        <w:ind w:left="1931" w:hanging="1440"/>
      </w:pPr>
    </w:lvl>
    <w:lvl w:ilvl="8">
      <w:start w:val="1"/>
      <w:numFmt w:val="decimal"/>
      <w:lvlText w:val="%1.%2.%3.%4.%5.%6.%7.%8.%9"/>
      <w:lvlJc w:val="left"/>
      <w:pPr>
        <w:ind w:left="2075" w:hanging="1584"/>
      </w:pPr>
    </w:lvl>
  </w:abstractNum>
  <w:abstractNum w:abstractNumId="1" w15:restartNumberingAfterBreak="0">
    <w:nsid w:val="02982C62"/>
    <w:multiLevelType w:val="hybridMultilevel"/>
    <w:tmpl w:val="D3D65BD0"/>
    <w:lvl w:ilvl="0" w:tplc="CDEC4CA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95ABF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3A2A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5ACC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ECC5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9231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9E96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FCFC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BE50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E6E5C"/>
    <w:multiLevelType w:val="hybridMultilevel"/>
    <w:tmpl w:val="438CDA4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E5742"/>
    <w:multiLevelType w:val="hybridMultilevel"/>
    <w:tmpl w:val="934C416E"/>
    <w:lvl w:ilvl="0" w:tplc="ADD4442E">
      <w:start w:val="1"/>
      <w:numFmt w:val="lowerLetter"/>
      <w:lvlText w:val="%1."/>
      <w:lvlJc w:val="left"/>
      <w:pPr>
        <w:ind w:left="720" w:hanging="360"/>
      </w:pPr>
    </w:lvl>
    <w:lvl w:ilvl="1" w:tplc="1CF69040">
      <w:start w:val="1"/>
      <w:numFmt w:val="lowerLetter"/>
      <w:lvlText w:val="%2."/>
      <w:lvlJc w:val="left"/>
      <w:pPr>
        <w:ind w:left="1440" w:hanging="360"/>
      </w:pPr>
    </w:lvl>
    <w:lvl w:ilvl="2" w:tplc="5052F396">
      <w:start w:val="1"/>
      <w:numFmt w:val="lowerRoman"/>
      <w:lvlText w:val="%3."/>
      <w:lvlJc w:val="right"/>
      <w:pPr>
        <w:ind w:left="2160" w:hanging="180"/>
      </w:pPr>
    </w:lvl>
    <w:lvl w:ilvl="3" w:tplc="7C0E87D2">
      <w:start w:val="1"/>
      <w:numFmt w:val="decimal"/>
      <w:lvlText w:val="%4."/>
      <w:lvlJc w:val="left"/>
      <w:pPr>
        <w:ind w:left="2880" w:hanging="360"/>
      </w:pPr>
    </w:lvl>
    <w:lvl w:ilvl="4" w:tplc="FB3E2440">
      <w:start w:val="1"/>
      <w:numFmt w:val="lowerLetter"/>
      <w:lvlText w:val="%5."/>
      <w:lvlJc w:val="left"/>
      <w:pPr>
        <w:ind w:left="3600" w:hanging="360"/>
      </w:pPr>
    </w:lvl>
    <w:lvl w:ilvl="5" w:tplc="F0AC94F2">
      <w:start w:val="1"/>
      <w:numFmt w:val="lowerRoman"/>
      <w:lvlText w:val="%6."/>
      <w:lvlJc w:val="right"/>
      <w:pPr>
        <w:ind w:left="4320" w:hanging="180"/>
      </w:pPr>
    </w:lvl>
    <w:lvl w:ilvl="6" w:tplc="7E54EE56">
      <w:start w:val="1"/>
      <w:numFmt w:val="decimal"/>
      <w:lvlText w:val="%7."/>
      <w:lvlJc w:val="left"/>
      <w:pPr>
        <w:ind w:left="5040" w:hanging="360"/>
      </w:pPr>
    </w:lvl>
    <w:lvl w:ilvl="7" w:tplc="E8080228">
      <w:start w:val="1"/>
      <w:numFmt w:val="lowerLetter"/>
      <w:lvlText w:val="%8."/>
      <w:lvlJc w:val="left"/>
      <w:pPr>
        <w:ind w:left="5760" w:hanging="360"/>
      </w:pPr>
    </w:lvl>
    <w:lvl w:ilvl="8" w:tplc="F19A677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C7F76"/>
    <w:multiLevelType w:val="multilevel"/>
    <w:tmpl w:val="B17C7B1A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5A3156C"/>
    <w:multiLevelType w:val="hybridMultilevel"/>
    <w:tmpl w:val="FFA4DD0A"/>
    <w:lvl w:ilvl="0" w:tplc="44000060">
      <w:start w:val="1"/>
      <w:numFmt w:val="decimal"/>
      <w:lvlText w:val="%1."/>
      <w:lvlJc w:val="left"/>
      <w:pPr>
        <w:ind w:left="720" w:hanging="360"/>
      </w:pPr>
    </w:lvl>
    <w:lvl w:ilvl="1" w:tplc="BA8AECC4">
      <w:start w:val="1"/>
      <w:numFmt w:val="lowerLetter"/>
      <w:lvlText w:val="%2."/>
      <w:lvlJc w:val="left"/>
      <w:pPr>
        <w:ind w:left="1440" w:hanging="360"/>
      </w:pPr>
    </w:lvl>
    <w:lvl w:ilvl="2" w:tplc="AD04F97C">
      <w:start w:val="1"/>
      <w:numFmt w:val="lowerRoman"/>
      <w:lvlText w:val="%3."/>
      <w:lvlJc w:val="right"/>
      <w:pPr>
        <w:ind w:left="2160" w:hanging="180"/>
      </w:pPr>
    </w:lvl>
    <w:lvl w:ilvl="3" w:tplc="9CD63C22">
      <w:start w:val="1"/>
      <w:numFmt w:val="decimal"/>
      <w:lvlText w:val="%4."/>
      <w:lvlJc w:val="left"/>
      <w:pPr>
        <w:ind w:left="2880" w:hanging="360"/>
      </w:pPr>
    </w:lvl>
    <w:lvl w:ilvl="4" w:tplc="396EA300">
      <w:start w:val="1"/>
      <w:numFmt w:val="lowerLetter"/>
      <w:lvlText w:val="%5."/>
      <w:lvlJc w:val="left"/>
      <w:pPr>
        <w:ind w:left="3600" w:hanging="360"/>
      </w:pPr>
    </w:lvl>
    <w:lvl w:ilvl="5" w:tplc="ABDA7C34">
      <w:start w:val="1"/>
      <w:numFmt w:val="lowerRoman"/>
      <w:lvlText w:val="%6."/>
      <w:lvlJc w:val="right"/>
      <w:pPr>
        <w:ind w:left="4320" w:hanging="180"/>
      </w:pPr>
    </w:lvl>
    <w:lvl w:ilvl="6" w:tplc="33D25830">
      <w:start w:val="1"/>
      <w:numFmt w:val="decimal"/>
      <w:lvlText w:val="%7."/>
      <w:lvlJc w:val="left"/>
      <w:pPr>
        <w:ind w:left="5040" w:hanging="360"/>
      </w:pPr>
    </w:lvl>
    <w:lvl w:ilvl="7" w:tplc="C010D74A">
      <w:start w:val="1"/>
      <w:numFmt w:val="lowerLetter"/>
      <w:lvlText w:val="%8."/>
      <w:lvlJc w:val="left"/>
      <w:pPr>
        <w:ind w:left="5760" w:hanging="360"/>
      </w:pPr>
    </w:lvl>
    <w:lvl w:ilvl="8" w:tplc="DE24B71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01368"/>
    <w:multiLevelType w:val="multilevel"/>
    <w:tmpl w:val="370071A6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18E4156"/>
    <w:multiLevelType w:val="hybridMultilevel"/>
    <w:tmpl w:val="74204B9A"/>
    <w:lvl w:ilvl="0" w:tplc="AD26416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D7C0D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F4EF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B2C6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4A3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E2F7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8E0A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D4F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126A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C63353"/>
    <w:multiLevelType w:val="multilevel"/>
    <w:tmpl w:val="7B26FDC0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6D2827"/>
    <w:multiLevelType w:val="hybridMultilevel"/>
    <w:tmpl w:val="2D0EB78E"/>
    <w:lvl w:ilvl="0" w:tplc="423ED4C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C94DA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F229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8E38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DEDD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42B4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9EC1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96E8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A60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3C48CF"/>
    <w:multiLevelType w:val="hybridMultilevel"/>
    <w:tmpl w:val="F496A66E"/>
    <w:lvl w:ilvl="0" w:tplc="6D1076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B9227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B477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0C89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3AC2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781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6EE3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A844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6030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4380D"/>
    <w:multiLevelType w:val="hybridMultilevel"/>
    <w:tmpl w:val="313E7940"/>
    <w:lvl w:ilvl="0" w:tplc="0D2E0B2E">
      <w:start w:val="1"/>
      <w:numFmt w:val="lowerLetter"/>
      <w:lvlText w:val="%1."/>
      <w:lvlJc w:val="left"/>
      <w:pPr>
        <w:ind w:left="720" w:hanging="360"/>
      </w:pPr>
    </w:lvl>
    <w:lvl w:ilvl="1" w:tplc="260620B2">
      <w:start w:val="1"/>
      <w:numFmt w:val="lowerLetter"/>
      <w:lvlText w:val="%2."/>
      <w:lvlJc w:val="left"/>
      <w:pPr>
        <w:ind w:left="1440" w:hanging="360"/>
      </w:pPr>
    </w:lvl>
    <w:lvl w:ilvl="2" w:tplc="BED6970A">
      <w:start w:val="1"/>
      <w:numFmt w:val="lowerRoman"/>
      <w:lvlText w:val="%3."/>
      <w:lvlJc w:val="right"/>
      <w:pPr>
        <w:ind w:left="2160" w:hanging="180"/>
      </w:pPr>
    </w:lvl>
    <w:lvl w:ilvl="3" w:tplc="C39CE9E8">
      <w:start w:val="1"/>
      <w:numFmt w:val="decimal"/>
      <w:lvlText w:val="%4."/>
      <w:lvlJc w:val="left"/>
      <w:pPr>
        <w:ind w:left="2880" w:hanging="360"/>
      </w:pPr>
    </w:lvl>
    <w:lvl w:ilvl="4" w:tplc="26B2FBE4">
      <w:start w:val="1"/>
      <w:numFmt w:val="lowerLetter"/>
      <w:lvlText w:val="%5."/>
      <w:lvlJc w:val="left"/>
      <w:pPr>
        <w:ind w:left="3600" w:hanging="360"/>
      </w:pPr>
    </w:lvl>
    <w:lvl w:ilvl="5" w:tplc="E12A93DA">
      <w:start w:val="1"/>
      <w:numFmt w:val="lowerRoman"/>
      <w:lvlText w:val="%6."/>
      <w:lvlJc w:val="right"/>
      <w:pPr>
        <w:ind w:left="4320" w:hanging="180"/>
      </w:pPr>
    </w:lvl>
    <w:lvl w:ilvl="6" w:tplc="8E8E8424">
      <w:start w:val="1"/>
      <w:numFmt w:val="decimal"/>
      <w:lvlText w:val="%7."/>
      <w:lvlJc w:val="left"/>
      <w:pPr>
        <w:ind w:left="5040" w:hanging="360"/>
      </w:pPr>
    </w:lvl>
    <w:lvl w:ilvl="7" w:tplc="C56EB944">
      <w:start w:val="1"/>
      <w:numFmt w:val="lowerLetter"/>
      <w:lvlText w:val="%8."/>
      <w:lvlJc w:val="left"/>
      <w:pPr>
        <w:ind w:left="5760" w:hanging="360"/>
      </w:pPr>
    </w:lvl>
    <w:lvl w:ilvl="8" w:tplc="E040AB1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3662B"/>
    <w:multiLevelType w:val="multilevel"/>
    <w:tmpl w:val="631ECA4E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03979AD"/>
    <w:multiLevelType w:val="hybridMultilevel"/>
    <w:tmpl w:val="8720397C"/>
    <w:lvl w:ilvl="0" w:tplc="CB0AD0D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FC8A9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4A25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FAE7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E49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8AE6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FE61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BE4F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60FA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D04128"/>
    <w:multiLevelType w:val="multilevel"/>
    <w:tmpl w:val="A04859DC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5CD0FA3"/>
    <w:multiLevelType w:val="hybridMultilevel"/>
    <w:tmpl w:val="36A249CA"/>
    <w:lvl w:ilvl="0" w:tplc="31C854E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12A3D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9C5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004F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8E58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486D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02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D44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58F8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A20FC"/>
    <w:multiLevelType w:val="hybridMultilevel"/>
    <w:tmpl w:val="37CE3CB6"/>
    <w:lvl w:ilvl="0" w:tplc="604A5E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076A9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54B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1251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6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BAC5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A3B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6447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34BB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88651C"/>
    <w:multiLevelType w:val="hybridMultilevel"/>
    <w:tmpl w:val="4972EA36"/>
    <w:lvl w:ilvl="0" w:tplc="AF9A4902">
      <w:start w:val="1"/>
      <w:numFmt w:val="decimal"/>
      <w:lvlText w:val="%1."/>
      <w:lvlJc w:val="left"/>
      <w:pPr>
        <w:ind w:left="720" w:hanging="360"/>
      </w:pPr>
    </w:lvl>
    <w:lvl w:ilvl="1" w:tplc="27F2E710">
      <w:start w:val="1"/>
      <w:numFmt w:val="lowerLetter"/>
      <w:lvlText w:val="%2."/>
      <w:lvlJc w:val="left"/>
      <w:pPr>
        <w:ind w:left="1440" w:hanging="360"/>
      </w:pPr>
    </w:lvl>
    <w:lvl w:ilvl="2" w:tplc="083406EA">
      <w:start w:val="1"/>
      <w:numFmt w:val="lowerRoman"/>
      <w:lvlText w:val="%3."/>
      <w:lvlJc w:val="right"/>
      <w:pPr>
        <w:ind w:left="2160" w:hanging="180"/>
      </w:pPr>
    </w:lvl>
    <w:lvl w:ilvl="3" w:tplc="8D84AA40">
      <w:start w:val="1"/>
      <w:numFmt w:val="decimal"/>
      <w:lvlText w:val="%4."/>
      <w:lvlJc w:val="left"/>
      <w:pPr>
        <w:ind w:left="2880" w:hanging="360"/>
      </w:pPr>
    </w:lvl>
    <w:lvl w:ilvl="4" w:tplc="0CF0C1CE">
      <w:start w:val="1"/>
      <w:numFmt w:val="lowerLetter"/>
      <w:lvlText w:val="%5."/>
      <w:lvlJc w:val="left"/>
      <w:pPr>
        <w:ind w:left="3600" w:hanging="360"/>
      </w:pPr>
    </w:lvl>
    <w:lvl w:ilvl="5" w:tplc="98DEFB6A">
      <w:start w:val="1"/>
      <w:numFmt w:val="lowerRoman"/>
      <w:lvlText w:val="%6."/>
      <w:lvlJc w:val="right"/>
      <w:pPr>
        <w:ind w:left="4320" w:hanging="180"/>
      </w:pPr>
    </w:lvl>
    <w:lvl w:ilvl="6" w:tplc="9D22C72E">
      <w:start w:val="1"/>
      <w:numFmt w:val="decimal"/>
      <w:lvlText w:val="%7."/>
      <w:lvlJc w:val="left"/>
      <w:pPr>
        <w:ind w:left="5040" w:hanging="360"/>
      </w:pPr>
    </w:lvl>
    <w:lvl w:ilvl="7" w:tplc="D92ACDF2">
      <w:start w:val="1"/>
      <w:numFmt w:val="lowerLetter"/>
      <w:lvlText w:val="%8."/>
      <w:lvlJc w:val="left"/>
      <w:pPr>
        <w:ind w:left="5760" w:hanging="360"/>
      </w:pPr>
    </w:lvl>
    <w:lvl w:ilvl="8" w:tplc="5122DCD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DE147E"/>
    <w:multiLevelType w:val="hybridMultilevel"/>
    <w:tmpl w:val="A9CA5828"/>
    <w:lvl w:ilvl="0" w:tplc="49EC5E78">
      <w:start w:val="1"/>
      <w:numFmt w:val="lowerLetter"/>
      <w:lvlText w:val="%1."/>
      <w:lvlJc w:val="left"/>
      <w:pPr>
        <w:ind w:left="720" w:hanging="360"/>
      </w:pPr>
    </w:lvl>
    <w:lvl w:ilvl="1" w:tplc="8AB4AB2E">
      <w:start w:val="1"/>
      <w:numFmt w:val="lowerLetter"/>
      <w:lvlText w:val="%2."/>
      <w:lvlJc w:val="left"/>
      <w:pPr>
        <w:ind w:left="1440" w:hanging="360"/>
      </w:pPr>
    </w:lvl>
    <w:lvl w:ilvl="2" w:tplc="6F44187C">
      <w:start w:val="1"/>
      <w:numFmt w:val="lowerRoman"/>
      <w:lvlText w:val="%3."/>
      <w:lvlJc w:val="right"/>
      <w:pPr>
        <w:ind w:left="2160" w:hanging="180"/>
      </w:pPr>
    </w:lvl>
    <w:lvl w:ilvl="3" w:tplc="8AAA26BE">
      <w:start w:val="1"/>
      <w:numFmt w:val="decimal"/>
      <w:lvlText w:val="%4."/>
      <w:lvlJc w:val="left"/>
      <w:pPr>
        <w:ind w:left="2880" w:hanging="360"/>
      </w:pPr>
    </w:lvl>
    <w:lvl w:ilvl="4" w:tplc="C3C4AC54">
      <w:start w:val="1"/>
      <w:numFmt w:val="lowerLetter"/>
      <w:lvlText w:val="%5."/>
      <w:lvlJc w:val="left"/>
      <w:pPr>
        <w:ind w:left="3600" w:hanging="360"/>
      </w:pPr>
    </w:lvl>
    <w:lvl w:ilvl="5" w:tplc="9CD8753C">
      <w:start w:val="1"/>
      <w:numFmt w:val="lowerRoman"/>
      <w:lvlText w:val="%6."/>
      <w:lvlJc w:val="right"/>
      <w:pPr>
        <w:ind w:left="4320" w:hanging="180"/>
      </w:pPr>
    </w:lvl>
    <w:lvl w:ilvl="6" w:tplc="E2BE0DF2">
      <w:start w:val="1"/>
      <w:numFmt w:val="decimal"/>
      <w:lvlText w:val="%7."/>
      <w:lvlJc w:val="left"/>
      <w:pPr>
        <w:ind w:left="5040" w:hanging="360"/>
      </w:pPr>
    </w:lvl>
    <w:lvl w:ilvl="7" w:tplc="7052781A">
      <w:start w:val="1"/>
      <w:numFmt w:val="lowerLetter"/>
      <w:lvlText w:val="%8."/>
      <w:lvlJc w:val="left"/>
      <w:pPr>
        <w:ind w:left="5760" w:hanging="360"/>
      </w:pPr>
    </w:lvl>
    <w:lvl w:ilvl="8" w:tplc="E1D0841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F297A"/>
    <w:multiLevelType w:val="hybridMultilevel"/>
    <w:tmpl w:val="AE488158"/>
    <w:lvl w:ilvl="0" w:tplc="6E10D37A">
      <w:start w:val="1"/>
      <w:numFmt w:val="lowerLetter"/>
      <w:lvlText w:val="%1."/>
      <w:lvlJc w:val="left"/>
      <w:pPr>
        <w:ind w:left="720" w:hanging="360"/>
      </w:pPr>
    </w:lvl>
    <w:lvl w:ilvl="1" w:tplc="8DCEAAE8">
      <w:start w:val="1"/>
      <w:numFmt w:val="lowerLetter"/>
      <w:lvlText w:val="%2."/>
      <w:lvlJc w:val="left"/>
      <w:pPr>
        <w:ind w:left="1440" w:hanging="360"/>
      </w:pPr>
    </w:lvl>
    <w:lvl w:ilvl="2" w:tplc="38E4EFFC">
      <w:start w:val="1"/>
      <w:numFmt w:val="lowerRoman"/>
      <w:lvlText w:val="%3."/>
      <w:lvlJc w:val="right"/>
      <w:pPr>
        <w:ind w:left="2160" w:hanging="180"/>
      </w:pPr>
    </w:lvl>
    <w:lvl w:ilvl="3" w:tplc="1E1ED004">
      <w:start w:val="1"/>
      <w:numFmt w:val="decimal"/>
      <w:lvlText w:val="%4."/>
      <w:lvlJc w:val="left"/>
      <w:pPr>
        <w:ind w:left="2880" w:hanging="360"/>
      </w:pPr>
    </w:lvl>
    <w:lvl w:ilvl="4" w:tplc="C86432AC">
      <w:start w:val="1"/>
      <w:numFmt w:val="lowerLetter"/>
      <w:lvlText w:val="%5."/>
      <w:lvlJc w:val="left"/>
      <w:pPr>
        <w:ind w:left="3600" w:hanging="360"/>
      </w:pPr>
    </w:lvl>
    <w:lvl w:ilvl="5" w:tplc="56462528">
      <w:start w:val="1"/>
      <w:numFmt w:val="lowerRoman"/>
      <w:lvlText w:val="%6."/>
      <w:lvlJc w:val="right"/>
      <w:pPr>
        <w:ind w:left="4320" w:hanging="180"/>
      </w:pPr>
    </w:lvl>
    <w:lvl w:ilvl="6" w:tplc="E6EA5CAE">
      <w:start w:val="1"/>
      <w:numFmt w:val="decimal"/>
      <w:lvlText w:val="%7."/>
      <w:lvlJc w:val="left"/>
      <w:pPr>
        <w:ind w:left="5040" w:hanging="360"/>
      </w:pPr>
    </w:lvl>
    <w:lvl w:ilvl="7" w:tplc="F078EE82">
      <w:start w:val="1"/>
      <w:numFmt w:val="lowerLetter"/>
      <w:lvlText w:val="%8."/>
      <w:lvlJc w:val="left"/>
      <w:pPr>
        <w:ind w:left="5760" w:hanging="360"/>
      </w:pPr>
    </w:lvl>
    <w:lvl w:ilvl="8" w:tplc="973AF29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A2FCE"/>
    <w:multiLevelType w:val="hybridMultilevel"/>
    <w:tmpl w:val="55B45FFE"/>
    <w:lvl w:ilvl="0" w:tplc="09C40EEE">
      <w:start w:val="1"/>
      <w:numFmt w:val="decimal"/>
      <w:lvlText w:val="%1."/>
      <w:lvlJc w:val="left"/>
      <w:pPr>
        <w:ind w:left="720" w:hanging="360"/>
      </w:pPr>
    </w:lvl>
    <w:lvl w:ilvl="1" w:tplc="287A14A8">
      <w:start w:val="1"/>
      <w:numFmt w:val="lowerLetter"/>
      <w:lvlText w:val="%2."/>
      <w:lvlJc w:val="left"/>
      <w:pPr>
        <w:ind w:left="1440" w:hanging="360"/>
      </w:pPr>
    </w:lvl>
    <w:lvl w:ilvl="2" w:tplc="D00E5FF8">
      <w:start w:val="1"/>
      <w:numFmt w:val="lowerRoman"/>
      <w:lvlText w:val="%3."/>
      <w:lvlJc w:val="right"/>
      <w:pPr>
        <w:ind w:left="2160" w:hanging="180"/>
      </w:pPr>
    </w:lvl>
    <w:lvl w:ilvl="3" w:tplc="4906C8D0">
      <w:start w:val="1"/>
      <w:numFmt w:val="decimal"/>
      <w:lvlText w:val="%4."/>
      <w:lvlJc w:val="left"/>
      <w:pPr>
        <w:ind w:left="2880" w:hanging="360"/>
      </w:pPr>
    </w:lvl>
    <w:lvl w:ilvl="4" w:tplc="67AE1142">
      <w:start w:val="1"/>
      <w:numFmt w:val="lowerLetter"/>
      <w:lvlText w:val="%5."/>
      <w:lvlJc w:val="left"/>
      <w:pPr>
        <w:ind w:left="3600" w:hanging="360"/>
      </w:pPr>
    </w:lvl>
    <w:lvl w:ilvl="5" w:tplc="82185EA8">
      <w:start w:val="1"/>
      <w:numFmt w:val="lowerRoman"/>
      <w:lvlText w:val="%6."/>
      <w:lvlJc w:val="right"/>
      <w:pPr>
        <w:ind w:left="4320" w:hanging="180"/>
      </w:pPr>
    </w:lvl>
    <w:lvl w:ilvl="6" w:tplc="E0743C5C">
      <w:start w:val="1"/>
      <w:numFmt w:val="decimal"/>
      <w:lvlText w:val="%7."/>
      <w:lvlJc w:val="left"/>
      <w:pPr>
        <w:ind w:left="5040" w:hanging="360"/>
      </w:pPr>
    </w:lvl>
    <w:lvl w:ilvl="7" w:tplc="18B06E92">
      <w:start w:val="1"/>
      <w:numFmt w:val="lowerLetter"/>
      <w:lvlText w:val="%8."/>
      <w:lvlJc w:val="left"/>
      <w:pPr>
        <w:ind w:left="5760" w:hanging="360"/>
      </w:pPr>
    </w:lvl>
    <w:lvl w:ilvl="8" w:tplc="6B22803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34D48"/>
    <w:multiLevelType w:val="hybridMultilevel"/>
    <w:tmpl w:val="29307904"/>
    <w:lvl w:ilvl="0" w:tplc="3422800C">
      <w:start w:val="1"/>
      <w:numFmt w:val="decimal"/>
      <w:lvlText w:val="%1."/>
      <w:lvlJc w:val="left"/>
      <w:pPr>
        <w:ind w:left="720" w:hanging="360"/>
      </w:pPr>
    </w:lvl>
    <w:lvl w:ilvl="1" w:tplc="C1EACBAA">
      <w:start w:val="1"/>
      <w:numFmt w:val="lowerLetter"/>
      <w:lvlText w:val="%2."/>
      <w:lvlJc w:val="left"/>
      <w:pPr>
        <w:ind w:left="1440" w:hanging="360"/>
      </w:pPr>
    </w:lvl>
    <w:lvl w:ilvl="2" w:tplc="C51C4E04">
      <w:start w:val="1"/>
      <w:numFmt w:val="lowerRoman"/>
      <w:lvlText w:val="%3."/>
      <w:lvlJc w:val="right"/>
      <w:pPr>
        <w:ind w:left="2160" w:hanging="180"/>
      </w:pPr>
    </w:lvl>
    <w:lvl w:ilvl="3" w:tplc="663EB7C6">
      <w:start w:val="1"/>
      <w:numFmt w:val="decimal"/>
      <w:lvlText w:val="%4."/>
      <w:lvlJc w:val="left"/>
      <w:pPr>
        <w:ind w:left="2880" w:hanging="360"/>
      </w:pPr>
    </w:lvl>
    <w:lvl w:ilvl="4" w:tplc="C25CEDD2">
      <w:start w:val="1"/>
      <w:numFmt w:val="lowerLetter"/>
      <w:lvlText w:val="%5."/>
      <w:lvlJc w:val="left"/>
      <w:pPr>
        <w:ind w:left="3600" w:hanging="360"/>
      </w:pPr>
    </w:lvl>
    <w:lvl w:ilvl="5" w:tplc="3794927A">
      <w:start w:val="1"/>
      <w:numFmt w:val="lowerRoman"/>
      <w:lvlText w:val="%6."/>
      <w:lvlJc w:val="right"/>
      <w:pPr>
        <w:ind w:left="4320" w:hanging="180"/>
      </w:pPr>
    </w:lvl>
    <w:lvl w:ilvl="6" w:tplc="FE1AD7B8">
      <w:start w:val="1"/>
      <w:numFmt w:val="decimal"/>
      <w:lvlText w:val="%7."/>
      <w:lvlJc w:val="left"/>
      <w:pPr>
        <w:ind w:left="5040" w:hanging="360"/>
      </w:pPr>
    </w:lvl>
    <w:lvl w:ilvl="7" w:tplc="5044C524">
      <w:start w:val="1"/>
      <w:numFmt w:val="lowerLetter"/>
      <w:lvlText w:val="%8."/>
      <w:lvlJc w:val="left"/>
      <w:pPr>
        <w:ind w:left="5760" w:hanging="360"/>
      </w:pPr>
    </w:lvl>
    <w:lvl w:ilvl="8" w:tplc="ACBC4B0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6B3B08"/>
    <w:multiLevelType w:val="hybridMultilevel"/>
    <w:tmpl w:val="C87276F2"/>
    <w:lvl w:ilvl="0" w:tplc="BDC25D5A">
      <w:start w:val="1"/>
      <w:numFmt w:val="lowerLetter"/>
      <w:lvlText w:val="%1."/>
      <w:lvlJc w:val="left"/>
      <w:pPr>
        <w:ind w:left="720" w:hanging="360"/>
      </w:pPr>
    </w:lvl>
    <w:lvl w:ilvl="1" w:tplc="AFAE5650">
      <w:start w:val="1"/>
      <w:numFmt w:val="lowerLetter"/>
      <w:lvlText w:val="%2."/>
      <w:lvlJc w:val="left"/>
      <w:pPr>
        <w:ind w:left="1440" w:hanging="360"/>
      </w:pPr>
    </w:lvl>
    <w:lvl w:ilvl="2" w:tplc="9080EF4A">
      <w:start w:val="1"/>
      <w:numFmt w:val="lowerRoman"/>
      <w:lvlText w:val="%3."/>
      <w:lvlJc w:val="right"/>
      <w:pPr>
        <w:ind w:left="2160" w:hanging="180"/>
      </w:pPr>
    </w:lvl>
    <w:lvl w:ilvl="3" w:tplc="68E4792A">
      <w:start w:val="1"/>
      <w:numFmt w:val="decimal"/>
      <w:lvlText w:val="%4."/>
      <w:lvlJc w:val="left"/>
      <w:pPr>
        <w:ind w:left="2880" w:hanging="360"/>
      </w:pPr>
    </w:lvl>
    <w:lvl w:ilvl="4" w:tplc="D200D2E8">
      <w:start w:val="1"/>
      <w:numFmt w:val="lowerLetter"/>
      <w:lvlText w:val="%5."/>
      <w:lvlJc w:val="left"/>
      <w:pPr>
        <w:ind w:left="3600" w:hanging="360"/>
      </w:pPr>
    </w:lvl>
    <w:lvl w:ilvl="5" w:tplc="8D42BE68">
      <w:start w:val="1"/>
      <w:numFmt w:val="lowerRoman"/>
      <w:lvlText w:val="%6."/>
      <w:lvlJc w:val="right"/>
      <w:pPr>
        <w:ind w:left="4320" w:hanging="180"/>
      </w:pPr>
    </w:lvl>
    <w:lvl w:ilvl="6" w:tplc="1DC42C48">
      <w:start w:val="1"/>
      <w:numFmt w:val="decimal"/>
      <w:lvlText w:val="%7."/>
      <w:lvlJc w:val="left"/>
      <w:pPr>
        <w:ind w:left="5040" w:hanging="360"/>
      </w:pPr>
    </w:lvl>
    <w:lvl w:ilvl="7" w:tplc="15A4B654">
      <w:start w:val="1"/>
      <w:numFmt w:val="lowerLetter"/>
      <w:lvlText w:val="%8."/>
      <w:lvlJc w:val="left"/>
      <w:pPr>
        <w:ind w:left="5760" w:hanging="360"/>
      </w:pPr>
    </w:lvl>
    <w:lvl w:ilvl="8" w:tplc="5FC8E4BA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F1246"/>
    <w:multiLevelType w:val="hybridMultilevel"/>
    <w:tmpl w:val="8B640562"/>
    <w:lvl w:ilvl="0" w:tplc="D3948134">
      <w:start w:val="1"/>
      <w:numFmt w:val="lowerLetter"/>
      <w:lvlText w:val="%1."/>
      <w:lvlJc w:val="left"/>
      <w:pPr>
        <w:ind w:left="720" w:hanging="360"/>
      </w:pPr>
    </w:lvl>
    <w:lvl w:ilvl="1" w:tplc="24BC901E">
      <w:start w:val="1"/>
      <w:numFmt w:val="lowerLetter"/>
      <w:lvlText w:val="%2."/>
      <w:lvlJc w:val="left"/>
      <w:pPr>
        <w:ind w:left="1440" w:hanging="360"/>
      </w:pPr>
    </w:lvl>
    <w:lvl w:ilvl="2" w:tplc="4032452C">
      <w:start w:val="1"/>
      <w:numFmt w:val="lowerRoman"/>
      <w:lvlText w:val="%3."/>
      <w:lvlJc w:val="right"/>
      <w:pPr>
        <w:ind w:left="2160" w:hanging="180"/>
      </w:pPr>
    </w:lvl>
    <w:lvl w:ilvl="3" w:tplc="F6326D34">
      <w:start w:val="1"/>
      <w:numFmt w:val="decimal"/>
      <w:lvlText w:val="%4."/>
      <w:lvlJc w:val="left"/>
      <w:pPr>
        <w:ind w:left="2880" w:hanging="360"/>
      </w:pPr>
    </w:lvl>
    <w:lvl w:ilvl="4" w:tplc="F5E4BEC6">
      <w:start w:val="1"/>
      <w:numFmt w:val="lowerLetter"/>
      <w:lvlText w:val="%5."/>
      <w:lvlJc w:val="left"/>
      <w:pPr>
        <w:ind w:left="3600" w:hanging="360"/>
      </w:pPr>
    </w:lvl>
    <w:lvl w:ilvl="5" w:tplc="52C4A128">
      <w:start w:val="1"/>
      <w:numFmt w:val="lowerRoman"/>
      <w:lvlText w:val="%6."/>
      <w:lvlJc w:val="right"/>
      <w:pPr>
        <w:ind w:left="4320" w:hanging="180"/>
      </w:pPr>
    </w:lvl>
    <w:lvl w:ilvl="6" w:tplc="04C092A4">
      <w:start w:val="1"/>
      <w:numFmt w:val="decimal"/>
      <w:lvlText w:val="%7."/>
      <w:lvlJc w:val="left"/>
      <w:pPr>
        <w:ind w:left="5040" w:hanging="360"/>
      </w:pPr>
    </w:lvl>
    <w:lvl w:ilvl="7" w:tplc="30F8F902">
      <w:start w:val="1"/>
      <w:numFmt w:val="lowerLetter"/>
      <w:lvlText w:val="%8."/>
      <w:lvlJc w:val="left"/>
      <w:pPr>
        <w:ind w:left="5760" w:hanging="360"/>
      </w:pPr>
    </w:lvl>
    <w:lvl w:ilvl="8" w:tplc="784801A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14255"/>
    <w:multiLevelType w:val="hybridMultilevel"/>
    <w:tmpl w:val="D0BA2EA0"/>
    <w:lvl w:ilvl="0" w:tplc="3DC050A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3D2F9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2AF0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CB7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74D7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3E4D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AE5A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F663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694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7625AF"/>
    <w:multiLevelType w:val="multilevel"/>
    <w:tmpl w:val="D77648D6"/>
    <w:styleLink w:val="WWOutlineListStyle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7302DD7"/>
    <w:multiLevelType w:val="hybridMultilevel"/>
    <w:tmpl w:val="A1B403F6"/>
    <w:lvl w:ilvl="0" w:tplc="359CEA7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0F69E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8E10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C0E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C401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A4D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08E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A275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70A7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215BF4"/>
    <w:multiLevelType w:val="hybridMultilevel"/>
    <w:tmpl w:val="E48C9004"/>
    <w:lvl w:ilvl="0" w:tplc="5CBA9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5E3E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8A9C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860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063D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7497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521E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FAA5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FC9A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244B1F"/>
    <w:multiLevelType w:val="hybridMultilevel"/>
    <w:tmpl w:val="510ED6CE"/>
    <w:lvl w:ilvl="0" w:tplc="55421EC4">
      <w:start w:val="1"/>
      <w:numFmt w:val="decimal"/>
      <w:lvlText w:val="1.%1"/>
      <w:lvlJc w:val="left"/>
      <w:pPr>
        <w:ind w:left="786" w:hanging="360"/>
      </w:pPr>
      <w:rPr>
        <w:rFonts w:hint="default"/>
        <w:sz w:val="22"/>
      </w:rPr>
    </w:lvl>
    <w:lvl w:ilvl="1" w:tplc="1046A304">
      <w:start w:val="1"/>
      <w:numFmt w:val="decimal"/>
      <w:lvlText w:val="SPO 1.%2."/>
      <w:lvlJc w:val="left"/>
      <w:pPr>
        <w:ind w:left="1931" w:hanging="360"/>
      </w:pPr>
    </w:lvl>
    <w:lvl w:ilvl="2" w:tplc="773E082E">
      <w:start w:val="1"/>
      <w:numFmt w:val="lowerRoman"/>
      <w:lvlText w:val="%3."/>
      <w:lvlJc w:val="right"/>
      <w:pPr>
        <w:ind w:left="2651" w:hanging="180"/>
      </w:pPr>
    </w:lvl>
    <w:lvl w:ilvl="3" w:tplc="2B12B224">
      <w:start w:val="1"/>
      <w:numFmt w:val="decimal"/>
      <w:lvlText w:val="%4."/>
      <w:lvlJc w:val="left"/>
      <w:pPr>
        <w:ind w:left="3371" w:hanging="360"/>
      </w:pPr>
    </w:lvl>
    <w:lvl w:ilvl="4" w:tplc="C024AC48">
      <w:start w:val="1"/>
      <w:numFmt w:val="lowerLetter"/>
      <w:lvlText w:val="%5."/>
      <w:lvlJc w:val="left"/>
      <w:pPr>
        <w:ind w:left="4091" w:hanging="360"/>
      </w:pPr>
    </w:lvl>
    <w:lvl w:ilvl="5" w:tplc="D07E1DAC">
      <w:start w:val="1"/>
      <w:numFmt w:val="lowerRoman"/>
      <w:lvlText w:val="%6."/>
      <w:lvlJc w:val="right"/>
      <w:pPr>
        <w:ind w:left="4811" w:hanging="180"/>
      </w:pPr>
    </w:lvl>
    <w:lvl w:ilvl="6" w:tplc="C188F452">
      <w:start w:val="1"/>
      <w:numFmt w:val="decimal"/>
      <w:lvlText w:val="%7."/>
      <w:lvlJc w:val="left"/>
      <w:pPr>
        <w:ind w:left="5531" w:hanging="360"/>
      </w:pPr>
    </w:lvl>
    <w:lvl w:ilvl="7" w:tplc="B2FABDA8">
      <w:start w:val="1"/>
      <w:numFmt w:val="lowerLetter"/>
      <w:lvlText w:val="%8."/>
      <w:lvlJc w:val="left"/>
      <w:pPr>
        <w:ind w:left="6251" w:hanging="360"/>
      </w:pPr>
    </w:lvl>
    <w:lvl w:ilvl="8" w:tplc="8E60961E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E096308"/>
    <w:multiLevelType w:val="hybridMultilevel"/>
    <w:tmpl w:val="D242BD42"/>
    <w:lvl w:ilvl="0" w:tplc="075CA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1ED4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4453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3CF9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DAAD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2EED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AC67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40A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42DA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077974"/>
    <w:multiLevelType w:val="hybridMultilevel"/>
    <w:tmpl w:val="783AE87A"/>
    <w:lvl w:ilvl="0" w:tplc="3A2C1ED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5C0D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9296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D6EC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604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E236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6CFF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3C06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24F9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29"/>
  </w:num>
  <w:num w:numId="4">
    <w:abstractNumId w:val="9"/>
  </w:num>
  <w:num w:numId="5">
    <w:abstractNumId w:val="22"/>
  </w:num>
  <w:num w:numId="6">
    <w:abstractNumId w:val="11"/>
  </w:num>
  <w:num w:numId="7">
    <w:abstractNumId w:val="19"/>
  </w:num>
  <w:num w:numId="8">
    <w:abstractNumId w:val="18"/>
  </w:num>
  <w:num w:numId="9">
    <w:abstractNumId w:val="23"/>
  </w:num>
  <w:num w:numId="10">
    <w:abstractNumId w:val="3"/>
  </w:num>
  <w:num w:numId="11">
    <w:abstractNumId w:val="24"/>
  </w:num>
  <w:num w:numId="12">
    <w:abstractNumId w:val="17"/>
  </w:num>
  <w:num w:numId="13">
    <w:abstractNumId w:val="20"/>
  </w:num>
  <w:num w:numId="14">
    <w:abstractNumId w:val="1"/>
  </w:num>
  <w:num w:numId="15">
    <w:abstractNumId w:val="15"/>
  </w:num>
  <w:num w:numId="16">
    <w:abstractNumId w:val="30"/>
  </w:num>
  <w:num w:numId="17">
    <w:abstractNumId w:val="16"/>
  </w:num>
  <w:num w:numId="18">
    <w:abstractNumId w:val="7"/>
  </w:num>
  <w:num w:numId="19">
    <w:abstractNumId w:val="26"/>
  </w:num>
  <w:num w:numId="20">
    <w:abstractNumId w:val="13"/>
  </w:num>
  <w:num w:numId="21">
    <w:abstractNumId w:val="21"/>
  </w:num>
  <w:num w:numId="22">
    <w:abstractNumId w:val="5"/>
  </w:num>
  <w:num w:numId="23">
    <w:abstractNumId w:val="14"/>
  </w:num>
  <w:num w:numId="24">
    <w:abstractNumId w:val="25"/>
  </w:num>
  <w:num w:numId="25">
    <w:abstractNumId w:val="6"/>
  </w:num>
  <w:num w:numId="26">
    <w:abstractNumId w:val="12"/>
  </w:num>
  <w:num w:numId="27">
    <w:abstractNumId w:val="4"/>
  </w:num>
  <w:num w:numId="28">
    <w:abstractNumId w:val="0"/>
  </w:num>
  <w:num w:numId="29">
    <w:abstractNumId w:val="28"/>
  </w:num>
  <w:num w:numId="30">
    <w:abstractNumId w:val="8"/>
  </w:num>
  <w:num w:numId="31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F4"/>
    <w:rsid w:val="0000048B"/>
    <w:rsid w:val="00003318"/>
    <w:rsid w:val="000038C6"/>
    <w:rsid w:val="00004714"/>
    <w:rsid w:val="00007B4A"/>
    <w:rsid w:val="00010B03"/>
    <w:rsid w:val="00011336"/>
    <w:rsid w:val="00011E82"/>
    <w:rsid w:val="0001218D"/>
    <w:rsid w:val="000124EA"/>
    <w:rsid w:val="00013DFD"/>
    <w:rsid w:val="00015883"/>
    <w:rsid w:val="0001782C"/>
    <w:rsid w:val="00017A75"/>
    <w:rsid w:val="00020037"/>
    <w:rsid w:val="000268D4"/>
    <w:rsid w:val="000273FD"/>
    <w:rsid w:val="00027B71"/>
    <w:rsid w:val="0003502F"/>
    <w:rsid w:val="00037270"/>
    <w:rsid w:val="00040087"/>
    <w:rsid w:val="0004130C"/>
    <w:rsid w:val="00042FEC"/>
    <w:rsid w:val="00044544"/>
    <w:rsid w:val="00044D18"/>
    <w:rsid w:val="0004527E"/>
    <w:rsid w:val="00045E86"/>
    <w:rsid w:val="00047954"/>
    <w:rsid w:val="00051B57"/>
    <w:rsid w:val="00061FFE"/>
    <w:rsid w:val="00062216"/>
    <w:rsid w:val="00063488"/>
    <w:rsid w:val="0006365B"/>
    <w:rsid w:val="0006552F"/>
    <w:rsid w:val="00065FA6"/>
    <w:rsid w:val="00067B65"/>
    <w:rsid w:val="000745F9"/>
    <w:rsid w:val="00074C3A"/>
    <w:rsid w:val="000754BB"/>
    <w:rsid w:val="000775C3"/>
    <w:rsid w:val="0008095E"/>
    <w:rsid w:val="00081229"/>
    <w:rsid w:val="00081A68"/>
    <w:rsid w:val="00081E67"/>
    <w:rsid w:val="00082B00"/>
    <w:rsid w:val="000838B7"/>
    <w:rsid w:val="000853AE"/>
    <w:rsid w:val="00087085"/>
    <w:rsid w:val="00087A88"/>
    <w:rsid w:val="00090F74"/>
    <w:rsid w:val="000933A8"/>
    <w:rsid w:val="00093F8E"/>
    <w:rsid w:val="000941ED"/>
    <w:rsid w:val="000952EE"/>
    <w:rsid w:val="00096170"/>
    <w:rsid w:val="00096816"/>
    <w:rsid w:val="000A2D9B"/>
    <w:rsid w:val="000A2DA7"/>
    <w:rsid w:val="000A622A"/>
    <w:rsid w:val="000A65AC"/>
    <w:rsid w:val="000A6C4A"/>
    <w:rsid w:val="000A7EF7"/>
    <w:rsid w:val="000B2F32"/>
    <w:rsid w:val="000B35FE"/>
    <w:rsid w:val="000B5AEF"/>
    <w:rsid w:val="000B60A3"/>
    <w:rsid w:val="000B6600"/>
    <w:rsid w:val="000B7BD0"/>
    <w:rsid w:val="000C295D"/>
    <w:rsid w:val="000C2B09"/>
    <w:rsid w:val="000C441A"/>
    <w:rsid w:val="000C4C77"/>
    <w:rsid w:val="000D4384"/>
    <w:rsid w:val="000D4948"/>
    <w:rsid w:val="000D532F"/>
    <w:rsid w:val="000D6365"/>
    <w:rsid w:val="000D7478"/>
    <w:rsid w:val="000E0032"/>
    <w:rsid w:val="000E1400"/>
    <w:rsid w:val="000E2E37"/>
    <w:rsid w:val="000E3526"/>
    <w:rsid w:val="000E359F"/>
    <w:rsid w:val="000E702A"/>
    <w:rsid w:val="000E727D"/>
    <w:rsid w:val="000F022A"/>
    <w:rsid w:val="000F2A3C"/>
    <w:rsid w:val="000F31AD"/>
    <w:rsid w:val="000F41EB"/>
    <w:rsid w:val="000F42AB"/>
    <w:rsid w:val="000F4E53"/>
    <w:rsid w:val="000F765A"/>
    <w:rsid w:val="001033F7"/>
    <w:rsid w:val="00104C05"/>
    <w:rsid w:val="00105777"/>
    <w:rsid w:val="00107A6A"/>
    <w:rsid w:val="00111139"/>
    <w:rsid w:val="00111FF8"/>
    <w:rsid w:val="0011207C"/>
    <w:rsid w:val="001132E8"/>
    <w:rsid w:val="00113317"/>
    <w:rsid w:val="00114976"/>
    <w:rsid w:val="0011507A"/>
    <w:rsid w:val="001168EE"/>
    <w:rsid w:val="00122735"/>
    <w:rsid w:val="00122C0E"/>
    <w:rsid w:val="0012480C"/>
    <w:rsid w:val="001260AC"/>
    <w:rsid w:val="001261D9"/>
    <w:rsid w:val="0012672B"/>
    <w:rsid w:val="00126916"/>
    <w:rsid w:val="00126AF9"/>
    <w:rsid w:val="0012773A"/>
    <w:rsid w:val="00127E55"/>
    <w:rsid w:val="00130B61"/>
    <w:rsid w:val="00130DD7"/>
    <w:rsid w:val="001313E8"/>
    <w:rsid w:val="001321B6"/>
    <w:rsid w:val="001329B5"/>
    <w:rsid w:val="00134A67"/>
    <w:rsid w:val="00137AB8"/>
    <w:rsid w:val="00137D4C"/>
    <w:rsid w:val="00142EF6"/>
    <w:rsid w:val="00143D92"/>
    <w:rsid w:val="0014460F"/>
    <w:rsid w:val="00147397"/>
    <w:rsid w:val="00150DD5"/>
    <w:rsid w:val="00152E8F"/>
    <w:rsid w:val="0015368A"/>
    <w:rsid w:val="001556B7"/>
    <w:rsid w:val="00157E68"/>
    <w:rsid w:val="001619CC"/>
    <w:rsid w:val="001641FF"/>
    <w:rsid w:val="0016474E"/>
    <w:rsid w:val="00166751"/>
    <w:rsid w:val="00166CD7"/>
    <w:rsid w:val="00166F37"/>
    <w:rsid w:val="0016782A"/>
    <w:rsid w:val="00170534"/>
    <w:rsid w:val="0017161C"/>
    <w:rsid w:val="00172D10"/>
    <w:rsid w:val="0017329C"/>
    <w:rsid w:val="00176BEF"/>
    <w:rsid w:val="00176D0D"/>
    <w:rsid w:val="00177C0D"/>
    <w:rsid w:val="00177E4B"/>
    <w:rsid w:val="0018122C"/>
    <w:rsid w:val="00181265"/>
    <w:rsid w:val="00181B98"/>
    <w:rsid w:val="00182C1F"/>
    <w:rsid w:val="001830F3"/>
    <w:rsid w:val="00183D05"/>
    <w:rsid w:val="00185191"/>
    <w:rsid w:val="0018522F"/>
    <w:rsid w:val="00185988"/>
    <w:rsid w:val="0018F4DD"/>
    <w:rsid w:val="00190ACD"/>
    <w:rsid w:val="0019130E"/>
    <w:rsid w:val="001917C5"/>
    <w:rsid w:val="001922CE"/>
    <w:rsid w:val="00194551"/>
    <w:rsid w:val="001972CE"/>
    <w:rsid w:val="001A193D"/>
    <w:rsid w:val="001A1C49"/>
    <w:rsid w:val="001A45DD"/>
    <w:rsid w:val="001A59BC"/>
    <w:rsid w:val="001A5FAB"/>
    <w:rsid w:val="001A70BA"/>
    <w:rsid w:val="001ABA44"/>
    <w:rsid w:val="001B0D08"/>
    <w:rsid w:val="001B13D3"/>
    <w:rsid w:val="001B1ED2"/>
    <w:rsid w:val="001B397C"/>
    <w:rsid w:val="001B3B0D"/>
    <w:rsid w:val="001B5DAA"/>
    <w:rsid w:val="001C2730"/>
    <w:rsid w:val="001C2AEB"/>
    <w:rsid w:val="001C30E8"/>
    <w:rsid w:val="001D023A"/>
    <w:rsid w:val="001D1735"/>
    <w:rsid w:val="001D1C44"/>
    <w:rsid w:val="001D2610"/>
    <w:rsid w:val="001D42F5"/>
    <w:rsid w:val="001D5680"/>
    <w:rsid w:val="001D61B1"/>
    <w:rsid w:val="001D7FBB"/>
    <w:rsid w:val="001E03F8"/>
    <w:rsid w:val="001E0FC1"/>
    <w:rsid w:val="001E21D6"/>
    <w:rsid w:val="001E4ED6"/>
    <w:rsid w:val="001E5E0D"/>
    <w:rsid w:val="001E62FF"/>
    <w:rsid w:val="001E7650"/>
    <w:rsid w:val="001F445E"/>
    <w:rsid w:val="001F44EE"/>
    <w:rsid w:val="001F4F0F"/>
    <w:rsid w:val="001F7676"/>
    <w:rsid w:val="00200496"/>
    <w:rsid w:val="00200CCB"/>
    <w:rsid w:val="00201686"/>
    <w:rsid w:val="0020230A"/>
    <w:rsid w:val="00203D45"/>
    <w:rsid w:val="0020408A"/>
    <w:rsid w:val="002040B2"/>
    <w:rsid w:val="002072B3"/>
    <w:rsid w:val="0020AB43"/>
    <w:rsid w:val="00213A06"/>
    <w:rsid w:val="00216E01"/>
    <w:rsid w:val="00217794"/>
    <w:rsid w:val="00217CAA"/>
    <w:rsid w:val="002218F0"/>
    <w:rsid w:val="002219D2"/>
    <w:rsid w:val="00223F95"/>
    <w:rsid w:val="00224494"/>
    <w:rsid w:val="00227CEB"/>
    <w:rsid w:val="00231578"/>
    <w:rsid w:val="00232075"/>
    <w:rsid w:val="00233367"/>
    <w:rsid w:val="00234173"/>
    <w:rsid w:val="002351C2"/>
    <w:rsid w:val="00236722"/>
    <w:rsid w:val="00236AB3"/>
    <w:rsid w:val="00237C80"/>
    <w:rsid w:val="00237D72"/>
    <w:rsid w:val="00243F65"/>
    <w:rsid w:val="00251FE2"/>
    <w:rsid w:val="002529EF"/>
    <w:rsid w:val="00253A29"/>
    <w:rsid w:val="00253B8D"/>
    <w:rsid w:val="00256969"/>
    <w:rsid w:val="002637D8"/>
    <w:rsid w:val="00264903"/>
    <w:rsid w:val="00266020"/>
    <w:rsid w:val="0026668B"/>
    <w:rsid w:val="002705C1"/>
    <w:rsid w:val="00271EC4"/>
    <w:rsid w:val="00273CE5"/>
    <w:rsid w:val="0027584E"/>
    <w:rsid w:val="00281DF8"/>
    <w:rsid w:val="002841C0"/>
    <w:rsid w:val="0028557F"/>
    <w:rsid w:val="00285AAA"/>
    <w:rsid w:val="00285AC8"/>
    <w:rsid w:val="0029022D"/>
    <w:rsid w:val="0029079C"/>
    <w:rsid w:val="00290FAE"/>
    <w:rsid w:val="002930BB"/>
    <w:rsid w:val="0029714C"/>
    <w:rsid w:val="002A160A"/>
    <w:rsid w:val="002A2822"/>
    <w:rsid w:val="002A2F66"/>
    <w:rsid w:val="002A3241"/>
    <w:rsid w:val="002A3B33"/>
    <w:rsid w:val="002A3B51"/>
    <w:rsid w:val="002A4020"/>
    <w:rsid w:val="002A4A1C"/>
    <w:rsid w:val="002A54D0"/>
    <w:rsid w:val="002A5AEC"/>
    <w:rsid w:val="002A5B03"/>
    <w:rsid w:val="002B4DC0"/>
    <w:rsid w:val="002B5C89"/>
    <w:rsid w:val="002B77F4"/>
    <w:rsid w:val="002C008A"/>
    <w:rsid w:val="002C29E3"/>
    <w:rsid w:val="002C44EA"/>
    <w:rsid w:val="002C5A69"/>
    <w:rsid w:val="002C649A"/>
    <w:rsid w:val="002C7EAA"/>
    <w:rsid w:val="002D1BF6"/>
    <w:rsid w:val="002D2068"/>
    <w:rsid w:val="002D4466"/>
    <w:rsid w:val="002D4A32"/>
    <w:rsid w:val="002D4C33"/>
    <w:rsid w:val="002D5A25"/>
    <w:rsid w:val="002D6A7B"/>
    <w:rsid w:val="002E0B22"/>
    <w:rsid w:val="002E1063"/>
    <w:rsid w:val="002E22C2"/>
    <w:rsid w:val="002E3A89"/>
    <w:rsid w:val="002E4A79"/>
    <w:rsid w:val="002E67D3"/>
    <w:rsid w:val="002E6ECC"/>
    <w:rsid w:val="002E7390"/>
    <w:rsid w:val="002F0735"/>
    <w:rsid w:val="002F1902"/>
    <w:rsid w:val="002F274C"/>
    <w:rsid w:val="002F3034"/>
    <w:rsid w:val="002F4AA1"/>
    <w:rsid w:val="002F4EDE"/>
    <w:rsid w:val="002F5574"/>
    <w:rsid w:val="002F5B8E"/>
    <w:rsid w:val="002F6A7D"/>
    <w:rsid w:val="002F7920"/>
    <w:rsid w:val="00300B33"/>
    <w:rsid w:val="00300BA5"/>
    <w:rsid w:val="00301353"/>
    <w:rsid w:val="00310849"/>
    <w:rsid w:val="00310ED2"/>
    <w:rsid w:val="003144DE"/>
    <w:rsid w:val="00314832"/>
    <w:rsid w:val="00314A57"/>
    <w:rsid w:val="00315F19"/>
    <w:rsid w:val="00315FF8"/>
    <w:rsid w:val="00316C58"/>
    <w:rsid w:val="00320B85"/>
    <w:rsid w:val="00320D79"/>
    <w:rsid w:val="00321E1E"/>
    <w:rsid w:val="003220CC"/>
    <w:rsid w:val="00322651"/>
    <w:rsid w:val="00326689"/>
    <w:rsid w:val="00327C5E"/>
    <w:rsid w:val="00327E57"/>
    <w:rsid w:val="00327F7D"/>
    <w:rsid w:val="00331097"/>
    <w:rsid w:val="00332564"/>
    <w:rsid w:val="00334AE1"/>
    <w:rsid w:val="0033682F"/>
    <w:rsid w:val="003423B2"/>
    <w:rsid w:val="003470F4"/>
    <w:rsid w:val="00347A0E"/>
    <w:rsid w:val="00347ED4"/>
    <w:rsid w:val="00350A3F"/>
    <w:rsid w:val="00352BB6"/>
    <w:rsid w:val="0035438E"/>
    <w:rsid w:val="0035590F"/>
    <w:rsid w:val="00357A82"/>
    <w:rsid w:val="00361A7C"/>
    <w:rsid w:val="00361D95"/>
    <w:rsid w:val="00363547"/>
    <w:rsid w:val="00365714"/>
    <w:rsid w:val="0037018E"/>
    <w:rsid w:val="003710D1"/>
    <w:rsid w:val="0037153E"/>
    <w:rsid w:val="00371CB4"/>
    <w:rsid w:val="00371EFE"/>
    <w:rsid w:val="00373A65"/>
    <w:rsid w:val="00374A5B"/>
    <w:rsid w:val="00375659"/>
    <w:rsid w:val="00376640"/>
    <w:rsid w:val="0038281F"/>
    <w:rsid w:val="003845FA"/>
    <w:rsid w:val="0038475F"/>
    <w:rsid w:val="00384CD8"/>
    <w:rsid w:val="00385332"/>
    <w:rsid w:val="0038569C"/>
    <w:rsid w:val="00386045"/>
    <w:rsid w:val="003865C4"/>
    <w:rsid w:val="00386C63"/>
    <w:rsid w:val="003877C8"/>
    <w:rsid w:val="00395380"/>
    <w:rsid w:val="00395CA1"/>
    <w:rsid w:val="003A1CD3"/>
    <w:rsid w:val="003A236B"/>
    <w:rsid w:val="003A2E31"/>
    <w:rsid w:val="003A3050"/>
    <w:rsid w:val="003A32C3"/>
    <w:rsid w:val="003A3B43"/>
    <w:rsid w:val="003B37A5"/>
    <w:rsid w:val="003B42CB"/>
    <w:rsid w:val="003B4360"/>
    <w:rsid w:val="003B74C7"/>
    <w:rsid w:val="003B7EA5"/>
    <w:rsid w:val="003C0673"/>
    <w:rsid w:val="003C1776"/>
    <w:rsid w:val="003C5089"/>
    <w:rsid w:val="003C54B2"/>
    <w:rsid w:val="003D003B"/>
    <w:rsid w:val="003D1A08"/>
    <w:rsid w:val="003D2815"/>
    <w:rsid w:val="003D2E5A"/>
    <w:rsid w:val="003D364F"/>
    <w:rsid w:val="003D52C3"/>
    <w:rsid w:val="003D6516"/>
    <w:rsid w:val="003D77C9"/>
    <w:rsid w:val="003D7D34"/>
    <w:rsid w:val="003D7F20"/>
    <w:rsid w:val="003E289F"/>
    <w:rsid w:val="003E4067"/>
    <w:rsid w:val="003E40E5"/>
    <w:rsid w:val="003E627C"/>
    <w:rsid w:val="003E64EF"/>
    <w:rsid w:val="003E674B"/>
    <w:rsid w:val="003F2020"/>
    <w:rsid w:val="003F6004"/>
    <w:rsid w:val="003F760B"/>
    <w:rsid w:val="00400B71"/>
    <w:rsid w:val="00401AF8"/>
    <w:rsid w:val="00402C6A"/>
    <w:rsid w:val="0040308C"/>
    <w:rsid w:val="004051A9"/>
    <w:rsid w:val="00405B83"/>
    <w:rsid w:val="00407E8C"/>
    <w:rsid w:val="00413B15"/>
    <w:rsid w:val="00415F51"/>
    <w:rsid w:val="00415F7B"/>
    <w:rsid w:val="00416C2D"/>
    <w:rsid w:val="004211D4"/>
    <w:rsid w:val="004217B9"/>
    <w:rsid w:val="004224C0"/>
    <w:rsid w:val="004225E7"/>
    <w:rsid w:val="004237CF"/>
    <w:rsid w:val="00423BE7"/>
    <w:rsid w:val="004259B5"/>
    <w:rsid w:val="00425F93"/>
    <w:rsid w:val="0043598F"/>
    <w:rsid w:val="00441C8A"/>
    <w:rsid w:val="004420BA"/>
    <w:rsid w:val="004443A6"/>
    <w:rsid w:val="004443E4"/>
    <w:rsid w:val="00445114"/>
    <w:rsid w:val="00445AD6"/>
    <w:rsid w:val="00446418"/>
    <w:rsid w:val="00453E47"/>
    <w:rsid w:val="004552F4"/>
    <w:rsid w:val="00456EEE"/>
    <w:rsid w:val="004572B1"/>
    <w:rsid w:val="00457734"/>
    <w:rsid w:val="00457C52"/>
    <w:rsid w:val="0045FC96"/>
    <w:rsid w:val="00461B38"/>
    <w:rsid w:val="00464F6D"/>
    <w:rsid w:val="00466FA0"/>
    <w:rsid w:val="00467757"/>
    <w:rsid w:val="004715D2"/>
    <w:rsid w:val="0047187A"/>
    <w:rsid w:val="00471904"/>
    <w:rsid w:val="00472081"/>
    <w:rsid w:val="00473211"/>
    <w:rsid w:val="00477087"/>
    <w:rsid w:val="0047749C"/>
    <w:rsid w:val="00485317"/>
    <w:rsid w:val="00486BF2"/>
    <w:rsid w:val="004871EA"/>
    <w:rsid w:val="004923D3"/>
    <w:rsid w:val="00492CD6"/>
    <w:rsid w:val="00493A38"/>
    <w:rsid w:val="004956DE"/>
    <w:rsid w:val="00496C21"/>
    <w:rsid w:val="004A0D64"/>
    <w:rsid w:val="004A1108"/>
    <w:rsid w:val="004A52B3"/>
    <w:rsid w:val="004A6DC5"/>
    <w:rsid w:val="004A74FE"/>
    <w:rsid w:val="004A7FA0"/>
    <w:rsid w:val="004AC25D"/>
    <w:rsid w:val="004B3B59"/>
    <w:rsid w:val="004B6F7A"/>
    <w:rsid w:val="004B7CDB"/>
    <w:rsid w:val="004B7DDE"/>
    <w:rsid w:val="004B7F02"/>
    <w:rsid w:val="004C0433"/>
    <w:rsid w:val="004C0BD9"/>
    <w:rsid w:val="004C0E0B"/>
    <w:rsid w:val="004C1839"/>
    <w:rsid w:val="004C4C28"/>
    <w:rsid w:val="004C50FB"/>
    <w:rsid w:val="004C62C6"/>
    <w:rsid w:val="004C6E16"/>
    <w:rsid w:val="004D1F4F"/>
    <w:rsid w:val="004D24A6"/>
    <w:rsid w:val="004D3507"/>
    <w:rsid w:val="004D46F5"/>
    <w:rsid w:val="004D5D54"/>
    <w:rsid w:val="004D6284"/>
    <w:rsid w:val="004D781C"/>
    <w:rsid w:val="004D795E"/>
    <w:rsid w:val="004D8259"/>
    <w:rsid w:val="004E18C8"/>
    <w:rsid w:val="004E2589"/>
    <w:rsid w:val="004E3EE1"/>
    <w:rsid w:val="004E3F15"/>
    <w:rsid w:val="004E7A43"/>
    <w:rsid w:val="004E7E5E"/>
    <w:rsid w:val="004F23FF"/>
    <w:rsid w:val="004F3667"/>
    <w:rsid w:val="004F476F"/>
    <w:rsid w:val="004F51FC"/>
    <w:rsid w:val="004F7747"/>
    <w:rsid w:val="005024CB"/>
    <w:rsid w:val="00504FE1"/>
    <w:rsid w:val="00505EF9"/>
    <w:rsid w:val="00507E91"/>
    <w:rsid w:val="005122A6"/>
    <w:rsid w:val="0051575A"/>
    <w:rsid w:val="0051783B"/>
    <w:rsid w:val="00521F53"/>
    <w:rsid w:val="00522AEC"/>
    <w:rsid w:val="00525FF7"/>
    <w:rsid w:val="0052603F"/>
    <w:rsid w:val="005264C7"/>
    <w:rsid w:val="0052E26D"/>
    <w:rsid w:val="00530F46"/>
    <w:rsid w:val="00532510"/>
    <w:rsid w:val="00532B40"/>
    <w:rsid w:val="00535799"/>
    <w:rsid w:val="005368E3"/>
    <w:rsid w:val="00536DC1"/>
    <w:rsid w:val="00536EA1"/>
    <w:rsid w:val="00540E0A"/>
    <w:rsid w:val="005417E7"/>
    <w:rsid w:val="00541BB0"/>
    <w:rsid w:val="00546331"/>
    <w:rsid w:val="005472C4"/>
    <w:rsid w:val="00552280"/>
    <w:rsid w:val="0055242C"/>
    <w:rsid w:val="00553685"/>
    <w:rsid w:val="00553CB5"/>
    <w:rsid w:val="00553E1F"/>
    <w:rsid w:val="00555BC1"/>
    <w:rsid w:val="00555EC2"/>
    <w:rsid w:val="00555F9C"/>
    <w:rsid w:val="00560CFD"/>
    <w:rsid w:val="00561291"/>
    <w:rsid w:val="00566E00"/>
    <w:rsid w:val="0056EF96"/>
    <w:rsid w:val="0057199F"/>
    <w:rsid w:val="0057345C"/>
    <w:rsid w:val="00573800"/>
    <w:rsid w:val="00582693"/>
    <w:rsid w:val="005827A6"/>
    <w:rsid w:val="00582F00"/>
    <w:rsid w:val="005833CE"/>
    <w:rsid w:val="00583AB8"/>
    <w:rsid w:val="005856BF"/>
    <w:rsid w:val="00586DC7"/>
    <w:rsid w:val="005907B7"/>
    <w:rsid w:val="00590913"/>
    <w:rsid w:val="00592219"/>
    <w:rsid w:val="005929D2"/>
    <w:rsid w:val="00593E83"/>
    <w:rsid w:val="00593EC2"/>
    <w:rsid w:val="00594B74"/>
    <w:rsid w:val="00595DA4"/>
    <w:rsid w:val="00595DCB"/>
    <w:rsid w:val="005963F2"/>
    <w:rsid w:val="00596FE0"/>
    <w:rsid w:val="005A3047"/>
    <w:rsid w:val="005A3058"/>
    <w:rsid w:val="005A3A09"/>
    <w:rsid w:val="005A3B1A"/>
    <w:rsid w:val="005A51E7"/>
    <w:rsid w:val="005A6F88"/>
    <w:rsid w:val="005B0EF8"/>
    <w:rsid w:val="005B0F82"/>
    <w:rsid w:val="005B1E79"/>
    <w:rsid w:val="005B2D7F"/>
    <w:rsid w:val="005B37A9"/>
    <w:rsid w:val="005B44F5"/>
    <w:rsid w:val="005B469F"/>
    <w:rsid w:val="005B4778"/>
    <w:rsid w:val="005B496C"/>
    <w:rsid w:val="005B5C44"/>
    <w:rsid w:val="005B7A10"/>
    <w:rsid w:val="005B7A26"/>
    <w:rsid w:val="005B7DF7"/>
    <w:rsid w:val="005C051E"/>
    <w:rsid w:val="005C20DA"/>
    <w:rsid w:val="005C73AB"/>
    <w:rsid w:val="005C78B4"/>
    <w:rsid w:val="005CCBE4"/>
    <w:rsid w:val="005D2384"/>
    <w:rsid w:val="005D291E"/>
    <w:rsid w:val="005D2C26"/>
    <w:rsid w:val="005D4066"/>
    <w:rsid w:val="005D45E4"/>
    <w:rsid w:val="005D4979"/>
    <w:rsid w:val="005D4D96"/>
    <w:rsid w:val="005D5883"/>
    <w:rsid w:val="005E1611"/>
    <w:rsid w:val="005E32B9"/>
    <w:rsid w:val="005E53E3"/>
    <w:rsid w:val="005E6543"/>
    <w:rsid w:val="005E7814"/>
    <w:rsid w:val="005F00A4"/>
    <w:rsid w:val="005F0C95"/>
    <w:rsid w:val="005F4966"/>
    <w:rsid w:val="005F6EAD"/>
    <w:rsid w:val="005F7148"/>
    <w:rsid w:val="00602AB4"/>
    <w:rsid w:val="00603660"/>
    <w:rsid w:val="0060531C"/>
    <w:rsid w:val="00605A6E"/>
    <w:rsid w:val="00611737"/>
    <w:rsid w:val="006176D2"/>
    <w:rsid w:val="0062169D"/>
    <w:rsid w:val="006222AE"/>
    <w:rsid w:val="00624038"/>
    <w:rsid w:val="00626E05"/>
    <w:rsid w:val="006313AE"/>
    <w:rsid w:val="006313DC"/>
    <w:rsid w:val="00631C76"/>
    <w:rsid w:val="00633131"/>
    <w:rsid w:val="0063702E"/>
    <w:rsid w:val="006370B7"/>
    <w:rsid w:val="00637186"/>
    <w:rsid w:val="00643EDE"/>
    <w:rsid w:val="006469C7"/>
    <w:rsid w:val="00646D98"/>
    <w:rsid w:val="00647D0C"/>
    <w:rsid w:val="00650598"/>
    <w:rsid w:val="006507D1"/>
    <w:rsid w:val="00651503"/>
    <w:rsid w:val="00653F29"/>
    <w:rsid w:val="00654BA5"/>
    <w:rsid w:val="00655388"/>
    <w:rsid w:val="00657A2C"/>
    <w:rsid w:val="0066054B"/>
    <w:rsid w:val="00660F1D"/>
    <w:rsid w:val="00661430"/>
    <w:rsid w:val="00662935"/>
    <w:rsid w:val="00669463"/>
    <w:rsid w:val="006705A6"/>
    <w:rsid w:val="0068115C"/>
    <w:rsid w:val="00681C67"/>
    <w:rsid w:val="0068293E"/>
    <w:rsid w:val="0068581F"/>
    <w:rsid w:val="00685D19"/>
    <w:rsid w:val="0068701C"/>
    <w:rsid w:val="006919F5"/>
    <w:rsid w:val="0069421F"/>
    <w:rsid w:val="00694D21"/>
    <w:rsid w:val="00696C91"/>
    <w:rsid w:val="00696D9C"/>
    <w:rsid w:val="00696F35"/>
    <w:rsid w:val="006A2C53"/>
    <w:rsid w:val="006A4C70"/>
    <w:rsid w:val="006A57AC"/>
    <w:rsid w:val="006A5D43"/>
    <w:rsid w:val="006A7A72"/>
    <w:rsid w:val="006B6976"/>
    <w:rsid w:val="006B6EBB"/>
    <w:rsid w:val="006C0467"/>
    <w:rsid w:val="006C1A3E"/>
    <w:rsid w:val="006C209A"/>
    <w:rsid w:val="006C3134"/>
    <w:rsid w:val="006C4BE7"/>
    <w:rsid w:val="006C7911"/>
    <w:rsid w:val="006D0CFB"/>
    <w:rsid w:val="006D0CFD"/>
    <w:rsid w:val="006D198C"/>
    <w:rsid w:val="006D2A12"/>
    <w:rsid w:val="006D3032"/>
    <w:rsid w:val="006D45A2"/>
    <w:rsid w:val="006D526A"/>
    <w:rsid w:val="006D79AF"/>
    <w:rsid w:val="006D7AD9"/>
    <w:rsid w:val="006E60CF"/>
    <w:rsid w:val="006E7091"/>
    <w:rsid w:val="006E780B"/>
    <w:rsid w:val="006EFB88"/>
    <w:rsid w:val="006F0D01"/>
    <w:rsid w:val="006F27A2"/>
    <w:rsid w:val="006F5EDF"/>
    <w:rsid w:val="006F7235"/>
    <w:rsid w:val="00701BEB"/>
    <w:rsid w:val="00703037"/>
    <w:rsid w:val="00703B5F"/>
    <w:rsid w:val="00703C37"/>
    <w:rsid w:val="00712621"/>
    <w:rsid w:val="0071393C"/>
    <w:rsid w:val="00713BD8"/>
    <w:rsid w:val="00713F45"/>
    <w:rsid w:val="00717718"/>
    <w:rsid w:val="00717AEC"/>
    <w:rsid w:val="00717BF3"/>
    <w:rsid w:val="00720FE5"/>
    <w:rsid w:val="007218AD"/>
    <w:rsid w:val="00727439"/>
    <w:rsid w:val="00727775"/>
    <w:rsid w:val="00730FFF"/>
    <w:rsid w:val="0073125A"/>
    <w:rsid w:val="00733E64"/>
    <w:rsid w:val="00734236"/>
    <w:rsid w:val="00734FC2"/>
    <w:rsid w:val="00737EA9"/>
    <w:rsid w:val="00740DB4"/>
    <w:rsid w:val="00741EB3"/>
    <w:rsid w:val="0074292B"/>
    <w:rsid w:val="00742A38"/>
    <w:rsid w:val="007439D2"/>
    <w:rsid w:val="007443E4"/>
    <w:rsid w:val="007453F6"/>
    <w:rsid w:val="00745C55"/>
    <w:rsid w:val="007462A0"/>
    <w:rsid w:val="00746516"/>
    <w:rsid w:val="00753525"/>
    <w:rsid w:val="00754715"/>
    <w:rsid w:val="007577DD"/>
    <w:rsid w:val="00761269"/>
    <w:rsid w:val="007639BE"/>
    <w:rsid w:val="007663A0"/>
    <w:rsid w:val="00770616"/>
    <w:rsid w:val="00770B71"/>
    <w:rsid w:val="00770DF0"/>
    <w:rsid w:val="00770F33"/>
    <w:rsid w:val="00771440"/>
    <w:rsid w:val="00772046"/>
    <w:rsid w:val="00772B0E"/>
    <w:rsid w:val="00774145"/>
    <w:rsid w:val="00774704"/>
    <w:rsid w:val="00775B35"/>
    <w:rsid w:val="007762DD"/>
    <w:rsid w:val="00776CC0"/>
    <w:rsid w:val="00777FC5"/>
    <w:rsid w:val="00780A67"/>
    <w:rsid w:val="00783A53"/>
    <w:rsid w:val="00784415"/>
    <w:rsid w:val="00787199"/>
    <w:rsid w:val="00793775"/>
    <w:rsid w:val="00793CE0"/>
    <w:rsid w:val="00795E36"/>
    <w:rsid w:val="007A140F"/>
    <w:rsid w:val="007A1AF4"/>
    <w:rsid w:val="007A6181"/>
    <w:rsid w:val="007A78BD"/>
    <w:rsid w:val="007A9F92"/>
    <w:rsid w:val="007AD898"/>
    <w:rsid w:val="007B0295"/>
    <w:rsid w:val="007B06C9"/>
    <w:rsid w:val="007B14AA"/>
    <w:rsid w:val="007B153C"/>
    <w:rsid w:val="007B1E8B"/>
    <w:rsid w:val="007B2FD0"/>
    <w:rsid w:val="007B43CD"/>
    <w:rsid w:val="007B6941"/>
    <w:rsid w:val="007B6BB0"/>
    <w:rsid w:val="007B6C8C"/>
    <w:rsid w:val="007C039F"/>
    <w:rsid w:val="007C180F"/>
    <w:rsid w:val="007C583C"/>
    <w:rsid w:val="007C7045"/>
    <w:rsid w:val="007D27D1"/>
    <w:rsid w:val="007D3628"/>
    <w:rsid w:val="007D64E8"/>
    <w:rsid w:val="007D6A69"/>
    <w:rsid w:val="007E1C2A"/>
    <w:rsid w:val="007F1144"/>
    <w:rsid w:val="007F28F0"/>
    <w:rsid w:val="007F2A04"/>
    <w:rsid w:val="007F2B90"/>
    <w:rsid w:val="007F4740"/>
    <w:rsid w:val="007F5734"/>
    <w:rsid w:val="007FE53A"/>
    <w:rsid w:val="008010D4"/>
    <w:rsid w:val="008018D8"/>
    <w:rsid w:val="0080314D"/>
    <w:rsid w:val="00810B2F"/>
    <w:rsid w:val="00813AC7"/>
    <w:rsid w:val="0081681F"/>
    <w:rsid w:val="00816A44"/>
    <w:rsid w:val="00817091"/>
    <w:rsid w:val="00817BC1"/>
    <w:rsid w:val="008209F1"/>
    <w:rsid w:val="00825C6B"/>
    <w:rsid w:val="00826404"/>
    <w:rsid w:val="00827A5F"/>
    <w:rsid w:val="00834304"/>
    <w:rsid w:val="008359D5"/>
    <w:rsid w:val="00837833"/>
    <w:rsid w:val="00840F8F"/>
    <w:rsid w:val="00841076"/>
    <w:rsid w:val="0084264E"/>
    <w:rsid w:val="00852E47"/>
    <w:rsid w:val="00853C75"/>
    <w:rsid w:val="008564B2"/>
    <w:rsid w:val="00856505"/>
    <w:rsid w:val="00857454"/>
    <w:rsid w:val="008623F3"/>
    <w:rsid w:val="00864E5F"/>
    <w:rsid w:val="008655F3"/>
    <w:rsid w:val="008706E2"/>
    <w:rsid w:val="00870A07"/>
    <w:rsid w:val="00870D19"/>
    <w:rsid w:val="00871D96"/>
    <w:rsid w:val="00873169"/>
    <w:rsid w:val="008755DD"/>
    <w:rsid w:val="008756CF"/>
    <w:rsid w:val="00876D86"/>
    <w:rsid w:val="00877AE6"/>
    <w:rsid w:val="0087C284"/>
    <w:rsid w:val="00887D2D"/>
    <w:rsid w:val="00891A62"/>
    <w:rsid w:val="00893F76"/>
    <w:rsid w:val="00893FB7"/>
    <w:rsid w:val="008950E3"/>
    <w:rsid w:val="0089559B"/>
    <w:rsid w:val="00896257"/>
    <w:rsid w:val="00896E85"/>
    <w:rsid w:val="0089769C"/>
    <w:rsid w:val="008A00B8"/>
    <w:rsid w:val="008A0D85"/>
    <w:rsid w:val="008A0DFE"/>
    <w:rsid w:val="008A265F"/>
    <w:rsid w:val="008A4C6C"/>
    <w:rsid w:val="008B07D3"/>
    <w:rsid w:val="008B11E0"/>
    <w:rsid w:val="008B1560"/>
    <w:rsid w:val="008B2292"/>
    <w:rsid w:val="008B2AD9"/>
    <w:rsid w:val="008C05C2"/>
    <w:rsid w:val="008C085F"/>
    <w:rsid w:val="008C08D0"/>
    <w:rsid w:val="008C2F01"/>
    <w:rsid w:val="008C36BB"/>
    <w:rsid w:val="008C56C5"/>
    <w:rsid w:val="008C70D7"/>
    <w:rsid w:val="008D0733"/>
    <w:rsid w:val="008D18C1"/>
    <w:rsid w:val="008D19DE"/>
    <w:rsid w:val="008D6DAD"/>
    <w:rsid w:val="008D74F9"/>
    <w:rsid w:val="008E05A3"/>
    <w:rsid w:val="008E1D8E"/>
    <w:rsid w:val="008E2064"/>
    <w:rsid w:val="008E2EB4"/>
    <w:rsid w:val="008E3044"/>
    <w:rsid w:val="008E5202"/>
    <w:rsid w:val="008E5E7E"/>
    <w:rsid w:val="008F0205"/>
    <w:rsid w:val="008F0B83"/>
    <w:rsid w:val="008F28DD"/>
    <w:rsid w:val="008F2D21"/>
    <w:rsid w:val="008F4ECA"/>
    <w:rsid w:val="008F5477"/>
    <w:rsid w:val="008F59AE"/>
    <w:rsid w:val="008F5ED4"/>
    <w:rsid w:val="00905B42"/>
    <w:rsid w:val="00906190"/>
    <w:rsid w:val="00911A88"/>
    <w:rsid w:val="009121D9"/>
    <w:rsid w:val="00912232"/>
    <w:rsid w:val="009130F2"/>
    <w:rsid w:val="0092137B"/>
    <w:rsid w:val="00921F43"/>
    <w:rsid w:val="009238F4"/>
    <w:rsid w:val="00925B9B"/>
    <w:rsid w:val="00925CA9"/>
    <w:rsid w:val="00927231"/>
    <w:rsid w:val="009302F5"/>
    <w:rsid w:val="00932930"/>
    <w:rsid w:val="00933D56"/>
    <w:rsid w:val="00935AA9"/>
    <w:rsid w:val="0093692B"/>
    <w:rsid w:val="00940671"/>
    <w:rsid w:val="00944795"/>
    <w:rsid w:val="0094531E"/>
    <w:rsid w:val="009468EC"/>
    <w:rsid w:val="00946E0E"/>
    <w:rsid w:val="00947DF0"/>
    <w:rsid w:val="009537A2"/>
    <w:rsid w:val="00956B4E"/>
    <w:rsid w:val="00961B25"/>
    <w:rsid w:val="00962560"/>
    <w:rsid w:val="0096375A"/>
    <w:rsid w:val="009639A2"/>
    <w:rsid w:val="00965391"/>
    <w:rsid w:val="0097227B"/>
    <w:rsid w:val="00974BC5"/>
    <w:rsid w:val="00975056"/>
    <w:rsid w:val="00976CE4"/>
    <w:rsid w:val="00980A13"/>
    <w:rsid w:val="009838CE"/>
    <w:rsid w:val="00983A6F"/>
    <w:rsid w:val="00987D28"/>
    <w:rsid w:val="0098A44C"/>
    <w:rsid w:val="0099164A"/>
    <w:rsid w:val="00991E4B"/>
    <w:rsid w:val="0099220D"/>
    <w:rsid w:val="00992CC8"/>
    <w:rsid w:val="009958D0"/>
    <w:rsid w:val="009A0513"/>
    <w:rsid w:val="009A4CDB"/>
    <w:rsid w:val="009A5D0A"/>
    <w:rsid w:val="009B3819"/>
    <w:rsid w:val="009B3C32"/>
    <w:rsid w:val="009B3EAB"/>
    <w:rsid w:val="009B3F2C"/>
    <w:rsid w:val="009B7054"/>
    <w:rsid w:val="009C1168"/>
    <w:rsid w:val="009C3243"/>
    <w:rsid w:val="009C37B3"/>
    <w:rsid w:val="009C4604"/>
    <w:rsid w:val="009C5337"/>
    <w:rsid w:val="009C53FC"/>
    <w:rsid w:val="009D3794"/>
    <w:rsid w:val="009D50A2"/>
    <w:rsid w:val="009D5298"/>
    <w:rsid w:val="009D56C4"/>
    <w:rsid w:val="009D7A9F"/>
    <w:rsid w:val="009E057C"/>
    <w:rsid w:val="009E0E9A"/>
    <w:rsid w:val="009E180D"/>
    <w:rsid w:val="009E3C8B"/>
    <w:rsid w:val="009E55AE"/>
    <w:rsid w:val="009E5F40"/>
    <w:rsid w:val="009F0751"/>
    <w:rsid w:val="009F1B7F"/>
    <w:rsid w:val="009F2D86"/>
    <w:rsid w:val="009F7760"/>
    <w:rsid w:val="009F795C"/>
    <w:rsid w:val="00A0100E"/>
    <w:rsid w:val="00A022B5"/>
    <w:rsid w:val="00A0235A"/>
    <w:rsid w:val="00A02449"/>
    <w:rsid w:val="00A0273C"/>
    <w:rsid w:val="00A03656"/>
    <w:rsid w:val="00A04088"/>
    <w:rsid w:val="00A0645E"/>
    <w:rsid w:val="00A06B83"/>
    <w:rsid w:val="00A105FC"/>
    <w:rsid w:val="00A10832"/>
    <w:rsid w:val="00A1170F"/>
    <w:rsid w:val="00A11B70"/>
    <w:rsid w:val="00A1287F"/>
    <w:rsid w:val="00A142DA"/>
    <w:rsid w:val="00A1513D"/>
    <w:rsid w:val="00A15BCB"/>
    <w:rsid w:val="00A2181D"/>
    <w:rsid w:val="00A21FE8"/>
    <w:rsid w:val="00A22197"/>
    <w:rsid w:val="00A2255A"/>
    <w:rsid w:val="00A2290D"/>
    <w:rsid w:val="00A2339E"/>
    <w:rsid w:val="00A26FEE"/>
    <w:rsid w:val="00A27C0C"/>
    <w:rsid w:val="00A2F400"/>
    <w:rsid w:val="00A308C2"/>
    <w:rsid w:val="00A31E63"/>
    <w:rsid w:val="00A325E6"/>
    <w:rsid w:val="00A329B4"/>
    <w:rsid w:val="00A4332B"/>
    <w:rsid w:val="00A43C17"/>
    <w:rsid w:val="00A46D7D"/>
    <w:rsid w:val="00A500F8"/>
    <w:rsid w:val="00A50AC1"/>
    <w:rsid w:val="00A528D0"/>
    <w:rsid w:val="00A52941"/>
    <w:rsid w:val="00A54B14"/>
    <w:rsid w:val="00A55A5A"/>
    <w:rsid w:val="00A56C9B"/>
    <w:rsid w:val="00A5738F"/>
    <w:rsid w:val="00A665D3"/>
    <w:rsid w:val="00A67069"/>
    <w:rsid w:val="00A7108B"/>
    <w:rsid w:val="00A721E5"/>
    <w:rsid w:val="00A77F14"/>
    <w:rsid w:val="00A80324"/>
    <w:rsid w:val="00A80E1D"/>
    <w:rsid w:val="00A8197F"/>
    <w:rsid w:val="00A81C65"/>
    <w:rsid w:val="00A83D4A"/>
    <w:rsid w:val="00A85B81"/>
    <w:rsid w:val="00A85D54"/>
    <w:rsid w:val="00A85DBF"/>
    <w:rsid w:val="00A917F7"/>
    <w:rsid w:val="00A91C24"/>
    <w:rsid w:val="00A95780"/>
    <w:rsid w:val="00A95D36"/>
    <w:rsid w:val="00A966E4"/>
    <w:rsid w:val="00A9E649"/>
    <w:rsid w:val="00AA4DA2"/>
    <w:rsid w:val="00AA73EC"/>
    <w:rsid w:val="00AA7A08"/>
    <w:rsid w:val="00AB1242"/>
    <w:rsid w:val="00AB188C"/>
    <w:rsid w:val="00AB1C18"/>
    <w:rsid w:val="00AB2E7A"/>
    <w:rsid w:val="00AB4DF8"/>
    <w:rsid w:val="00AB4F9A"/>
    <w:rsid w:val="00AB7425"/>
    <w:rsid w:val="00AC1D19"/>
    <w:rsid w:val="00AC37E2"/>
    <w:rsid w:val="00AC4BE7"/>
    <w:rsid w:val="00AC4D01"/>
    <w:rsid w:val="00AC4E30"/>
    <w:rsid w:val="00AC6A84"/>
    <w:rsid w:val="00AD008C"/>
    <w:rsid w:val="00AD2C2A"/>
    <w:rsid w:val="00AD2E55"/>
    <w:rsid w:val="00AD3234"/>
    <w:rsid w:val="00AD348B"/>
    <w:rsid w:val="00AD4A79"/>
    <w:rsid w:val="00AD52C0"/>
    <w:rsid w:val="00AD735E"/>
    <w:rsid w:val="00AE216B"/>
    <w:rsid w:val="00AE2D93"/>
    <w:rsid w:val="00AE5ACF"/>
    <w:rsid w:val="00AE6D5F"/>
    <w:rsid w:val="00AE981F"/>
    <w:rsid w:val="00AF195D"/>
    <w:rsid w:val="00AF23F8"/>
    <w:rsid w:val="00AF29BA"/>
    <w:rsid w:val="00AF2A53"/>
    <w:rsid w:val="00AF3C38"/>
    <w:rsid w:val="00AF4D73"/>
    <w:rsid w:val="00B01066"/>
    <w:rsid w:val="00B01F0E"/>
    <w:rsid w:val="00B02CD0"/>
    <w:rsid w:val="00B0309B"/>
    <w:rsid w:val="00B03F0B"/>
    <w:rsid w:val="00B075B9"/>
    <w:rsid w:val="00B1003E"/>
    <w:rsid w:val="00B14CEF"/>
    <w:rsid w:val="00B158E5"/>
    <w:rsid w:val="00B168BF"/>
    <w:rsid w:val="00B179DD"/>
    <w:rsid w:val="00B17A96"/>
    <w:rsid w:val="00B220DC"/>
    <w:rsid w:val="00B2721F"/>
    <w:rsid w:val="00B277C2"/>
    <w:rsid w:val="00B306E4"/>
    <w:rsid w:val="00B32899"/>
    <w:rsid w:val="00B34AB6"/>
    <w:rsid w:val="00B35865"/>
    <w:rsid w:val="00B35C87"/>
    <w:rsid w:val="00B3B469"/>
    <w:rsid w:val="00B3D938"/>
    <w:rsid w:val="00B4087D"/>
    <w:rsid w:val="00B41875"/>
    <w:rsid w:val="00B4248F"/>
    <w:rsid w:val="00B442B3"/>
    <w:rsid w:val="00B4482B"/>
    <w:rsid w:val="00B463FD"/>
    <w:rsid w:val="00B471F6"/>
    <w:rsid w:val="00B47E0A"/>
    <w:rsid w:val="00B50C8E"/>
    <w:rsid w:val="00B520C4"/>
    <w:rsid w:val="00B5316D"/>
    <w:rsid w:val="00B53E58"/>
    <w:rsid w:val="00B56435"/>
    <w:rsid w:val="00B569F1"/>
    <w:rsid w:val="00B57FE9"/>
    <w:rsid w:val="00B6030B"/>
    <w:rsid w:val="00B63F7C"/>
    <w:rsid w:val="00B6465A"/>
    <w:rsid w:val="00B66403"/>
    <w:rsid w:val="00B66C5C"/>
    <w:rsid w:val="00B679C1"/>
    <w:rsid w:val="00B702A3"/>
    <w:rsid w:val="00B70722"/>
    <w:rsid w:val="00B72840"/>
    <w:rsid w:val="00B762CD"/>
    <w:rsid w:val="00B76F03"/>
    <w:rsid w:val="00B77190"/>
    <w:rsid w:val="00B773A4"/>
    <w:rsid w:val="00B7797A"/>
    <w:rsid w:val="00B7FBC4"/>
    <w:rsid w:val="00B811E2"/>
    <w:rsid w:val="00B81BA1"/>
    <w:rsid w:val="00B826B0"/>
    <w:rsid w:val="00B82D95"/>
    <w:rsid w:val="00B83652"/>
    <w:rsid w:val="00B83CD8"/>
    <w:rsid w:val="00B87763"/>
    <w:rsid w:val="00B93C9A"/>
    <w:rsid w:val="00B9511A"/>
    <w:rsid w:val="00B95350"/>
    <w:rsid w:val="00B95A81"/>
    <w:rsid w:val="00BA15AB"/>
    <w:rsid w:val="00BA3B4F"/>
    <w:rsid w:val="00BA492D"/>
    <w:rsid w:val="00BA645E"/>
    <w:rsid w:val="00BA6A1E"/>
    <w:rsid w:val="00BB40B6"/>
    <w:rsid w:val="00BB4B20"/>
    <w:rsid w:val="00BB52E5"/>
    <w:rsid w:val="00BC07F4"/>
    <w:rsid w:val="00BC0FF0"/>
    <w:rsid w:val="00BC1E2A"/>
    <w:rsid w:val="00BC28E3"/>
    <w:rsid w:val="00BC2DEB"/>
    <w:rsid w:val="00BC2F5D"/>
    <w:rsid w:val="00BC71C8"/>
    <w:rsid w:val="00BD0F2F"/>
    <w:rsid w:val="00BD11BB"/>
    <w:rsid w:val="00BD2BE4"/>
    <w:rsid w:val="00BD5E73"/>
    <w:rsid w:val="00BD67CD"/>
    <w:rsid w:val="00BD7020"/>
    <w:rsid w:val="00BE2DC3"/>
    <w:rsid w:val="00BE39A0"/>
    <w:rsid w:val="00BE4564"/>
    <w:rsid w:val="00BE59BF"/>
    <w:rsid w:val="00BE6502"/>
    <w:rsid w:val="00BE79C0"/>
    <w:rsid w:val="00BF1BAB"/>
    <w:rsid w:val="00BF28E7"/>
    <w:rsid w:val="00BF3A92"/>
    <w:rsid w:val="00BF4AA6"/>
    <w:rsid w:val="00BF4AB1"/>
    <w:rsid w:val="00BF700B"/>
    <w:rsid w:val="00C001BD"/>
    <w:rsid w:val="00C01720"/>
    <w:rsid w:val="00C0225B"/>
    <w:rsid w:val="00C02D4C"/>
    <w:rsid w:val="00C040BD"/>
    <w:rsid w:val="00C047F2"/>
    <w:rsid w:val="00C1085E"/>
    <w:rsid w:val="00C10948"/>
    <w:rsid w:val="00C11791"/>
    <w:rsid w:val="00C1649F"/>
    <w:rsid w:val="00C17884"/>
    <w:rsid w:val="00C2232D"/>
    <w:rsid w:val="00C235BA"/>
    <w:rsid w:val="00C236A4"/>
    <w:rsid w:val="00C23D41"/>
    <w:rsid w:val="00C25622"/>
    <w:rsid w:val="00C273E0"/>
    <w:rsid w:val="00C3053E"/>
    <w:rsid w:val="00C33606"/>
    <w:rsid w:val="00C34267"/>
    <w:rsid w:val="00C360A1"/>
    <w:rsid w:val="00C37657"/>
    <w:rsid w:val="00C37B40"/>
    <w:rsid w:val="00C37C54"/>
    <w:rsid w:val="00C412D6"/>
    <w:rsid w:val="00C41DD4"/>
    <w:rsid w:val="00C44C7F"/>
    <w:rsid w:val="00C44E1F"/>
    <w:rsid w:val="00C46570"/>
    <w:rsid w:val="00C4675B"/>
    <w:rsid w:val="00C470DE"/>
    <w:rsid w:val="00C4726B"/>
    <w:rsid w:val="00C502C8"/>
    <w:rsid w:val="00C52BCE"/>
    <w:rsid w:val="00C52EBE"/>
    <w:rsid w:val="00C5384C"/>
    <w:rsid w:val="00C5475A"/>
    <w:rsid w:val="00C56540"/>
    <w:rsid w:val="00C57216"/>
    <w:rsid w:val="00C6044A"/>
    <w:rsid w:val="00C61EE8"/>
    <w:rsid w:val="00C62A10"/>
    <w:rsid w:val="00C65035"/>
    <w:rsid w:val="00C66528"/>
    <w:rsid w:val="00C7178C"/>
    <w:rsid w:val="00C762AE"/>
    <w:rsid w:val="00C77B83"/>
    <w:rsid w:val="00C83810"/>
    <w:rsid w:val="00C8635B"/>
    <w:rsid w:val="00C8663D"/>
    <w:rsid w:val="00C87B90"/>
    <w:rsid w:val="00C91E28"/>
    <w:rsid w:val="00C94846"/>
    <w:rsid w:val="00C9575E"/>
    <w:rsid w:val="00C9667E"/>
    <w:rsid w:val="00CA1198"/>
    <w:rsid w:val="00CA2A7E"/>
    <w:rsid w:val="00CA57B7"/>
    <w:rsid w:val="00CA5889"/>
    <w:rsid w:val="00CA5E89"/>
    <w:rsid w:val="00CA64CD"/>
    <w:rsid w:val="00CB3D0D"/>
    <w:rsid w:val="00CB5CE6"/>
    <w:rsid w:val="00CB67D4"/>
    <w:rsid w:val="00CB68A8"/>
    <w:rsid w:val="00CB7A3E"/>
    <w:rsid w:val="00CC05A8"/>
    <w:rsid w:val="00CC47C1"/>
    <w:rsid w:val="00CD071E"/>
    <w:rsid w:val="00CD1633"/>
    <w:rsid w:val="00CD1E47"/>
    <w:rsid w:val="00CD27F9"/>
    <w:rsid w:val="00CD3BFE"/>
    <w:rsid w:val="00CD77AB"/>
    <w:rsid w:val="00CE0C29"/>
    <w:rsid w:val="00CE17A6"/>
    <w:rsid w:val="00CE3D12"/>
    <w:rsid w:val="00CF164E"/>
    <w:rsid w:val="00CF3009"/>
    <w:rsid w:val="00CF3866"/>
    <w:rsid w:val="00CFA824"/>
    <w:rsid w:val="00D00CAA"/>
    <w:rsid w:val="00D00D9E"/>
    <w:rsid w:val="00D00FDC"/>
    <w:rsid w:val="00D0263F"/>
    <w:rsid w:val="00D02C9E"/>
    <w:rsid w:val="00D045E0"/>
    <w:rsid w:val="00D04909"/>
    <w:rsid w:val="00D0544C"/>
    <w:rsid w:val="00D05677"/>
    <w:rsid w:val="00D10567"/>
    <w:rsid w:val="00D12861"/>
    <w:rsid w:val="00D130AD"/>
    <w:rsid w:val="00D1429F"/>
    <w:rsid w:val="00D17B28"/>
    <w:rsid w:val="00D227C8"/>
    <w:rsid w:val="00D23CED"/>
    <w:rsid w:val="00D25C1C"/>
    <w:rsid w:val="00D308C3"/>
    <w:rsid w:val="00D312D7"/>
    <w:rsid w:val="00D3255B"/>
    <w:rsid w:val="00D34DCF"/>
    <w:rsid w:val="00D35466"/>
    <w:rsid w:val="00D358F5"/>
    <w:rsid w:val="00D37131"/>
    <w:rsid w:val="00D41C7D"/>
    <w:rsid w:val="00D42050"/>
    <w:rsid w:val="00D43594"/>
    <w:rsid w:val="00D46D4D"/>
    <w:rsid w:val="00D47701"/>
    <w:rsid w:val="00D4777C"/>
    <w:rsid w:val="00D512F4"/>
    <w:rsid w:val="00D52970"/>
    <w:rsid w:val="00D52A64"/>
    <w:rsid w:val="00D54A88"/>
    <w:rsid w:val="00D552D4"/>
    <w:rsid w:val="00D6030A"/>
    <w:rsid w:val="00D618AD"/>
    <w:rsid w:val="00D62A53"/>
    <w:rsid w:val="00D657FB"/>
    <w:rsid w:val="00D66A89"/>
    <w:rsid w:val="00D7074A"/>
    <w:rsid w:val="00D70EA3"/>
    <w:rsid w:val="00D730DA"/>
    <w:rsid w:val="00D7343D"/>
    <w:rsid w:val="00D743BB"/>
    <w:rsid w:val="00D75507"/>
    <w:rsid w:val="00D75C49"/>
    <w:rsid w:val="00D82B94"/>
    <w:rsid w:val="00D82BFA"/>
    <w:rsid w:val="00D8387E"/>
    <w:rsid w:val="00D90BDB"/>
    <w:rsid w:val="00D90DD9"/>
    <w:rsid w:val="00D92766"/>
    <w:rsid w:val="00D92A48"/>
    <w:rsid w:val="00D971F0"/>
    <w:rsid w:val="00D9AF60"/>
    <w:rsid w:val="00DA025D"/>
    <w:rsid w:val="00DA2AAA"/>
    <w:rsid w:val="00DA506B"/>
    <w:rsid w:val="00DA576E"/>
    <w:rsid w:val="00DA7DB9"/>
    <w:rsid w:val="00DB0890"/>
    <w:rsid w:val="00DB189C"/>
    <w:rsid w:val="00DB2B60"/>
    <w:rsid w:val="00DB33EE"/>
    <w:rsid w:val="00DB41FA"/>
    <w:rsid w:val="00DB470C"/>
    <w:rsid w:val="00DB568B"/>
    <w:rsid w:val="00DB6E58"/>
    <w:rsid w:val="00DB6F82"/>
    <w:rsid w:val="00DC178B"/>
    <w:rsid w:val="00DC1BA6"/>
    <w:rsid w:val="00DC2493"/>
    <w:rsid w:val="00DC268B"/>
    <w:rsid w:val="00DC36F8"/>
    <w:rsid w:val="00DC381B"/>
    <w:rsid w:val="00DC444E"/>
    <w:rsid w:val="00DC4BF0"/>
    <w:rsid w:val="00DC577E"/>
    <w:rsid w:val="00DC5CF3"/>
    <w:rsid w:val="00DC7FD6"/>
    <w:rsid w:val="00DD0E0A"/>
    <w:rsid w:val="00DD3980"/>
    <w:rsid w:val="00DD4187"/>
    <w:rsid w:val="00DD5057"/>
    <w:rsid w:val="00DD6988"/>
    <w:rsid w:val="00DD749C"/>
    <w:rsid w:val="00DE0557"/>
    <w:rsid w:val="00DE1525"/>
    <w:rsid w:val="00DE34B2"/>
    <w:rsid w:val="00DE35BC"/>
    <w:rsid w:val="00DE3ED8"/>
    <w:rsid w:val="00DE4323"/>
    <w:rsid w:val="00DE47E9"/>
    <w:rsid w:val="00DE53D1"/>
    <w:rsid w:val="00DE6E97"/>
    <w:rsid w:val="00DE7256"/>
    <w:rsid w:val="00DF13A2"/>
    <w:rsid w:val="00DF1AA3"/>
    <w:rsid w:val="00DF4738"/>
    <w:rsid w:val="00DF4F16"/>
    <w:rsid w:val="00DF5B87"/>
    <w:rsid w:val="00DF64B1"/>
    <w:rsid w:val="00DFD9D1"/>
    <w:rsid w:val="00E0086E"/>
    <w:rsid w:val="00E010AF"/>
    <w:rsid w:val="00E01FF3"/>
    <w:rsid w:val="00E02CFA"/>
    <w:rsid w:val="00E02FDE"/>
    <w:rsid w:val="00E057D9"/>
    <w:rsid w:val="00E07328"/>
    <w:rsid w:val="00E11697"/>
    <w:rsid w:val="00E215CE"/>
    <w:rsid w:val="00E217A0"/>
    <w:rsid w:val="00E21FB7"/>
    <w:rsid w:val="00E247C1"/>
    <w:rsid w:val="00E302CC"/>
    <w:rsid w:val="00E30B00"/>
    <w:rsid w:val="00E322DA"/>
    <w:rsid w:val="00E32B45"/>
    <w:rsid w:val="00E33DED"/>
    <w:rsid w:val="00E35950"/>
    <w:rsid w:val="00E36BBE"/>
    <w:rsid w:val="00E4316C"/>
    <w:rsid w:val="00E45124"/>
    <w:rsid w:val="00E45DE9"/>
    <w:rsid w:val="00E50957"/>
    <w:rsid w:val="00E5111A"/>
    <w:rsid w:val="00E54BC8"/>
    <w:rsid w:val="00E56E73"/>
    <w:rsid w:val="00E574DA"/>
    <w:rsid w:val="00E57BBD"/>
    <w:rsid w:val="00E648FA"/>
    <w:rsid w:val="00E64F11"/>
    <w:rsid w:val="00E655A8"/>
    <w:rsid w:val="00E6566A"/>
    <w:rsid w:val="00E66631"/>
    <w:rsid w:val="00E66CCC"/>
    <w:rsid w:val="00E66CF4"/>
    <w:rsid w:val="00E714AD"/>
    <w:rsid w:val="00E71ECE"/>
    <w:rsid w:val="00E750B9"/>
    <w:rsid w:val="00E76A07"/>
    <w:rsid w:val="00E82D2D"/>
    <w:rsid w:val="00E8389D"/>
    <w:rsid w:val="00E83D58"/>
    <w:rsid w:val="00E84B51"/>
    <w:rsid w:val="00E85B50"/>
    <w:rsid w:val="00E85E8C"/>
    <w:rsid w:val="00E86051"/>
    <w:rsid w:val="00E8697F"/>
    <w:rsid w:val="00E870DE"/>
    <w:rsid w:val="00E8775E"/>
    <w:rsid w:val="00E87E20"/>
    <w:rsid w:val="00E8D36C"/>
    <w:rsid w:val="00E9062A"/>
    <w:rsid w:val="00E9145C"/>
    <w:rsid w:val="00E932BD"/>
    <w:rsid w:val="00E9499F"/>
    <w:rsid w:val="00E965E1"/>
    <w:rsid w:val="00E96A3F"/>
    <w:rsid w:val="00EA222D"/>
    <w:rsid w:val="00EA286D"/>
    <w:rsid w:val="00EA3767"/>
    <w:rsid w:val="00EA4F80"/>
    <w:rsid w:val="00EA607C"/>
    <w:rsid w:val="00EA7D42"/>
    <w:rsid w:val="00EB0148"/>
    <w:rsid w:val="00EB085A"/>
    <w:rsid w:val="00EB2BEE"/>
    <w:rsid w:val="00EB3A4A"/>
    <w:rsid w:val="00EB4DEF"/>
    <w:rsid w:val="00EB6532"/>
    <w:rsid w:val="00EB6882"/>
    <w:rsid w:val="00EB6B5C"/>
    <w:rsid w:val="00EC0267"/>
    <w:rsid w:val="00EC10BE"/>
    <w:rsid w:val="00EC25BA"/>
    <w:rsid w:val="00EC3DE6"/>
    <w:rsid w:val="00EC563F"/>
    <w:rsid w:val="00EC58EB"/>
    <w:rsid w:val="00EC66EB"/>
    <w:rsid w:val="00EC67A1"/>
    <w:rsid w:val="00EC6A1C"/>
    <w:rsid w:val="00ECD74A"/>
    <w:rsid w:val="00ECF1C6"/>
    <w:rsid w:val="00ED04DE"/>
    <w:rsid w:val="00ED096F"/>
    <w:rsid w:val="00ED4D88"/>
    <w:rsid w:val="00ED7B0F"/>
    <w:rsid w:val="00ED7EA3"/>
    <w:rsid w:val="00EE07CA"/>
    <w:rsid w:val="00EE2541"/>
    <w:rsid w:val="00EE2612"/>
    <w:rsid w:val="00EF0951"/>
    <w:rsid w:val="00EF0D96"/>
    <w:rsid w:val="00EF17CA"/>
    <w:rsid w:val="00EF1F02"/>
    <w:rsid w:val="00EF2020"/>
    <w:rsid w:val="00EF6203"/>
    <w:rsid w:val="00EF6559"/>
    <w:rsid w:val="00EF77BD"/>
    <w:rsid w:val="00EF98D0"/>
    <w:rsid w:val="00F02A24"/>
    <w:rsid w:val="00F05610"/>
    <w:rsid w:val="00F06AA2"/>
    <w:rsid w:val="00F06DB2"/>
    <w:rsid w:val="00F072A4"/>
    <w:rsid w:val="00F07DA5"/>
    <w:rsid w:val="00F10262"/>
    <w:rsid w:val="00F112EA"/>
    <w:rsid w:val="00F1366A"/>
    <w:rsid w:val="00F14B81"/>
    <w:rsid w:val="00F16EA3"/>
    <w:rsid w:val="00F170FE"/>
    <w:rsid w:val="00F173FF"/>
    <w:rsid w:val="00F176E5"/>
    <w:rsid w:val="00F203CB"/>
    <w:rsid w:val="00F218B0"/>
    <w:rsid w:val="00F223EC"/>
    <w:rsid w:val="00F2254B"/>
    <w:rsid w:val="00F2662E"/>
    <w:rsid w:val="00F26B36"/>
    <w:rsid w:val="00F2703D"/>
    <w:rsid w:val="00F2783D"/>
    <w:rsid w:val="00F40E44"/>
    <w:rsid w:val="00F42E3D"/>
    <w:rsid w:val="00F43D71"/>
    <w:rsid w:val="00F44511"/>
    <w:rsid w:val="00F47E91"/>
    <w:rsid w:val="00F504E7"/>
    <w:rsid w:val="00F541F2"/>
    <w:rsid w:val="00F57E0F"/>
    <w:rsid w:val="00F61C65"/>
    <w:rsid w:val="00F63174"/>
    <w:rsid w:val="00F64CB6"/>
    <w:rsid w:val="00F6518C"/>
    <w:rsid w:val="00F71937"/>
    <w:rsid w:val="00F75DFE"/>
    <w:rsid w:val="00F76430"/>
    <w:rsid w:val="00F765A7"/>
    <w:rsid w:val="00F768FB"/>
    <w:rsid w:val="00F806C5"/>
    <w:rsid w:val="00F81863"/>
    <w:rsid w:val="00F83E27"/>
    <w:rsid w:val="00F859A5"/>
    <w:rsid w:val="00F867E2"/>
    <w:rsid w:val="00F90F75"/>
    <w:rsid w:val="00F91002"/>
    <w:rsid w:val="00F93C52"/>
    <w:rsid w:val="00F951D3"/>
    <w:rsid w:val="00F959E3"/>
    <w:rsid w:val="00F9680B"/>
    <w:rsid w:val="00FA3063"/>
    <w:rsid w:val="00FB03C5"/>
    <w:rsid w:val="00FB4417"/>
    <w:rsid w:val="00FB5D65"/>
    <w:rsid w:val="00FB5FF4"/>
    <w:rsid w:val="00FB67C2"/>
    <w:rsid w:val="00FB7B42"/>
    <w:rsid w:val="00FC0D9A"/>
    <w:rsid w:val="00FC3E46"/>
    <w:rsid w:val="00FC5811"/>
    <w:rsid w:val="00FD05D9"/>
    <w:rsid w:val="00FD0CC2"/>
    <w:rsid w:val="00FD0F82"/>
    <w:rsid w:val="00FD1244"/>
    <w:rsid w:val="00FD1959"/>
    <w:rsid w:val="00FD278A"/>
    <w:rsid w:val="00FD35CD"/>
    <w:rsid w:val="00FD43CB"/>
    <w:rsid w:val="00FD7BC9"/>
    <w:rsid w:val="00FE0B48"/>
    <w:rsid w:val="00FE1F50"/>
    <w:rsid w:val="00FE31B7"/>
    <w:rsid w:val="00FE4F39"/>
    <w:rsid w:val="00FE6606"/>
    <w:rsid w:val="00FF3BB9"/>
    <w:rsid w:val="00FF56C5"/>
    <w:rsid w:val="00FF5CE8"/>
    <w:rsid w:val="00FF6C33"/>
    <w:rsid w:val="00FF7085"/>
    <w:rsid w:val="00FF74AE"/>
    <w:rsid w:val="00FF7910"/>
    <w:rsid w:val="01043028"/>
    <w:rsid w:val="01075A49"/>
    <w:rsid w:val="010963B5"/>
    <w:rsid w:val="010C9CE7"/>
    <w:rsid w:val="010D8ED8"/>
    <w:rsid w:val="011254D0"/>
    <w:rsid w:val="0114E2D8"/>
    <w:rsid w:val="01159A3F"/>
    <w:rsid w:val="0119A276"/>
    <w:rsid w:val="011D7512"/>
    <w:rsid w:val="011FD738"/>
    <w:rsid w:val="012155CD"/>
    <w:rsid w:val="012B906C"/>
    <w:rsid w:val="012D3EA6"/>
    <w:rsid w:val="012D5AF0"/>
    <w:rsid w:val="0130B92F"/>
    <w:rsid w:val="013F157F"/>
    <w:rsid w:val="01450472"/>
    <w:rsid w:val="0154CB2D"/>
    <w:rsid w:val="01585A87"/>
    <w:rsid w:val="015C939F"/>
    <w:rsid w:val="015D82CE"/>
    <w:rsid w:val="01604552"/>
    <w:rsid w:val="016C02E6"/>
    <w:rsid w:val="01702F6E"/>
    <w:rsid w:val="0175450C"/>
    <w:rsid w:val="0178A99E"/>
    <w:rsid w:val="017BAAE3"/>
    <w:rsid w:val="017CFB3E"/>
    <w:rsid w:val="017E73A0"/>
    <w:rsid w:val="0182D7F8"/>
    <w:rsid w:val="01833304"/>
    <w:rsid w:val="0183445F"/>
    <w:rsid w:val="0185D0DB"/>
    <w:rsid w:val="0186B4A9"/>
    <w:rsid w:val="0187E284"/>
    <w:rsid w:val="018CC9C4"/>
    <w:rsid w:val="018D166B"/>
    <w:rsid w:val="018E491B"/>
    <w:rsid w:val="0196314C"/>
    <w:rsid w:val="019B9BEA"/>
    <w:rsid w:val="019C689D"/>
    <w:rsid w:val="01A534BA"/>
    <w:rsid w:val="01A9140A"/>
    <w:rsid w:val="01B9A581"/>
    <w:rsid w:val="01C49414"/>
    <w:rsid w:val="01C4B123"/>
    <w:rsid w:val="01C844AE"/>
    <w:rsid w:val="01CCD26A"/>
    <w:rsid w:val="01D99563"/>
    <w:rsid w:val="01DDEAF8"/>
    <w:rsid w:val="01E0C533"/>
    <w:rsid w:val="01E1D44C"/>
    <w:rsid w:val="01E4B2DC"/>
    <w:rsid w:val="01E4B30A"/>
    <w:rsid w:val="01EA17E3"/>
    <w:rsid w:val="01EF53C3"/>
    <w:rsid w:val="01F16416"/>
    <w:rsid w:val="01F7078C"/>
    <w:rsid w:val="01F84B88"/>
    <w:rsid w:val="01F85EF3"/>
    <w:rsid w:val="01F86ECD"/>
    <w:rsid w:val="01F96FC1"/>
    <w:rsid w:val="01FA95AA"/>
    <w:rsid w:val="01FB0C1A"/>
    <w:rsid w:val="01FFAE86"/>
    <w:rsid w:val="0200FDAD"/>
    <w:rsid w:val="020206EF"/>
    <w:rsid w:val="02020775"/>
    <w:rsid w:val="02030919"/>
    <w:rsid w:val="0207AC24"/>
    <w:rsid w:val="020AA41D"/>
    <w:rsid w:val="020C105A"/>
    <w:rsid w:val="020F4967"/>
    <w:rsid w:val="020F70B2"/>
    <w:rsid w:val="021328FF"/>
    <w:rsid w:val="021C2573"/>
    <w:rsid w:val="02279A7E"/>
    <w:rsid w:val="022C54D8"/>
    <w:rsid w:val="022F81E7"/>
    <w:rsid w:val="0236FCB3"/>
    <w:rsid w:val="023F1208"/>
    <w:rsid w:val="023FF8F2"/>
    <w:rsid w:val="02431909"/>
    <w:rsid w:val="02440E2D"/>
    <w:rsid w:val="0244BE25"/>
    <w:rsid w:val="02462C40"/>
    <w:rsid w:val="02508D97"/>
    <w:rsid w:val="025AD395"/>
    <w:rsid w:val="025F2B45"/>
    <w:rsid w:val="0260E76C"/>
    <w:rsid w:val="0261371C"/>
    <w:rsid w:val="026356AC"/>
    <w:rsid w:val="0265C85C"/>
    <w:rsid w:val="0265D2E2"/>
    <w:rsid w:val="0265F911"/>
    <w:rsid w:val="0269B700"/>
    <w:rsid w:val="0269D2DD"/>
    <w:rsid w:val="02702FF1"/>
    <w:rsid w:val="0271C7C9"/>
    <w:rsid w:val="0274575F"/>
    <w:rsid w:val="027E0B8A"/>
    <w:rsid w:val="0282F160"/>
    <w:rsid w:val="0286DA13"/>
    <w:rsid w:val="02986C4C"/>
    <w:rsid w:val="029D4238"/>
    <w:rsid w:val="029EF9BE"/>
    <w:rsid w:val="029FBFFF"/>
    <w:rsid w:val="02A0BCE5"/>
    <w:rsid w:val="02A9905B"/>
    <w:rsid w:val="02B00D95"/>
    <w:rsid w:val="02B2F13A"/>
    <w:rsid w:val="02B519A7"/>
    <w:rsid w:val="02B626A8"/>
    <w:rsid w:val="02BBFBAC"/>
    <w:rsid w:val="02BC233B"/>
    <w:rsid w:val="02BF1EDC"/>
    <w:rsid w:val="02BF8964"/>
    <w:rsid w:val="02BFCED9"/>
    <w:rsid w:val="02C02099"/>
    <w:rsid w:val="02C64894"/>
    <w:rsid w:val="02C9D819"/>
    <w:rsid w:val="02D7D559"/>
    <w:rsid w:val="02D8B49E"/>
    <w:rsid w:val="02DCFF5A"/>
    <w:rsid w:val="02DF99DE"/>
    <w:rsid w:val="02E855D9"/>
    <w:rsid w:val="02E98972"/>
    <w:rsid w:val="02EE5ADC"/>
    <w:rsid w:val="02F63A21"/>
    <w:rsid w:val="02F6ACC2"/>
    <w:rsid w:val="02F79E87"/>
    <w:rsid w:val="02F9C7DD"/>
    <w:rsid w:val="02FA2248"/>
    <w:rsid w:val="02FF1E8C"/>
    <w:rsid w:val="030E2262"/>
    <w:rsid w:val="030E6116"/>
    <w:rsid w:val="030EE7BA"/>
    <w:rsid w:val="030F0F95"/>
    <w:rsid w:val="030F1B96"/>
    <w:rsid w:val="030F845F"/>
    <w:rsid w:val="031174E6"/>
    <w:rsid w:val="0315B916"/>
    <w:rsid w:val="031E355E"/>
    <w:rsid w:val="031EEC6D"/>
    <w:rsid w:val="0320C895"/>
    <w:rsid w:val="03241CA9"/>
    <w:rsid w:val="0326E07D"/>
    <w:rsid w:val="03271BF1"/>
    <w:rsid w:val="033E676C"/>
    <w:rsid w:val="03436305"/>
    <w:rsid w:val="034D6BD7"/>
    <w:rsid w:val="034F7717"/>
    <w:rsid w:val="03511889"/>
    <w:rsid w:val="0351EF71"/>
    <w:rsid w:val="035215F6"/>
    <w:rsid w:val="0354AECF"/>
    <w:rsid w:val="035A0F51"/>
    <w:rsid w:val="035C3003"/>
    <w:rsid w:val="035ED298"/>
    <w:rsid w:val="035F289A"/>
    <w:rsid w:val="0366ED86"/>
    <w:rsid w:val="03675910"/>
    <w:rsid w:val="03692BD1"/>
    <w:rsid w:val="0369B492"/>
    <w:rsid w:val="036F788E"/>
    <w:rsid w:val="03758F36"/>
    <w:rsid w:val="03762FCD"/>
    <w:rsid w:val="0379DB87"/>
    <w:rsid w:val="037BFCE3"/>
    <w:rsid w:val="03801AEE"/>
    <w:rsid w:val="03802A42"/>
    <w:rsid w:val="03818329"/>
    <w:rsid w:val="03844132"/>
    <w:rsid w:val="03898E9D"/>
    <w:rsid w:val="03947083"/>
    <w:rsid w:val="0394ED14"/>
    <w:rsid w:val="03A3D3B5"/>
    <w:rsid w:val="03A4A055"/>
    <w:rsid w:val="03A67AF9"/>
    <w:rsid w:val="03A67DBE"/>
    <w:rsid w:val="03ABA17F"/>
    <w:rsid w:val="03AC10A7"/>
    <w:rsid w:val="03AE5143"/>
    <w:rsid w:val="03C0627F"/>
    <w:rsid w:val="03C2AAE2"/>
    <w:rsid w:val="03C2EFA5"/>
    <w:rsid w:val="03C92C61"/>
    <w:rsid w:val="03CC8103"/>
    <w:rsid w:val="03CDE607"/>
    <w:rsid w:val="03CDEAE4"/>
    <w:rsid w:val="03D8E5DF"/>
    <w:rsid w:val="03DB50A5"/>
    <w:rsid w:val="03DC80C8"/>
    <w:rsid w:val="03E40F2E"/>
    <w:rsid w:val="03E8B87A"/>
    <w:rsid w:val="03EC86A1"/>
    <w:rsid w:val="03F1E9ED"/>
    <w:rsid w:val="03F2A8DA"/>
    <w:rsid w:val="03F55F17"/>
    <w:rsid w:val="03F57FDA"/>
    <w:rsid w:val="03FCACC3"/>
    <w:rsid w:val="0402F882"/>
    <w:rsid w:val="04061907"/>
    <w:rsid w:val="040B2E28"/>
    <w:rsid w:val="0411F00D"/>
    <w:rsid w:val="0415F1E0"/>
    <w:rsid w:val="0417CF20"/>
    <w:rsid w:val="04187A9F"/>
    <w:rsid w:val="04190319"/>
    <w:rsid w:val="041E55C8"/>
    <w:rsid w:val="041F8847"/>
    <w:rsid w:val="04203D28"/>
    <w:rsid w:val="0428D94B"/>
    <w:rsid w:val="042F1425"/>
    <w:rsid w:val="04310B97"/>
    <w:rsid w:val="04322A28"/>
    <w:rsid w:val="0433D114"/>
    <w:rsid w:val="043DF1AC"/>
    <w:rsid w:val="043E49C4"/>
    <w:rsid w:val="044B1383"/>
    <w:rsid w:val="044E3F8D"/>
    <w:rsid w:val="045093A3"/>
    <w:rsid w:val="0454082F"/>
    <w:rsid w:val="0454CE29"/>
    <w:rsid w:val="04561B3F"/>
    <w:rsid w:val="045D4C89"/>
    <w:rsid w:val="045D9696"/>
    <w:rsid w:val="045DF5B6"/>
    <w:rsid w:val="046153CF"/>
    <w:rsid w:val="046314D3"/>
    <w:rsid w:val="04649271"/>
    <w:rsid w:val="0464B250"/>
    <w:rsid w:val="0464B2D6"/>
    <w:rsid w:val="046566DA"/>
    <w:rsid w:val="0465A87A"/>
    <w:rsid w:val="047804EC"/>
    <w:rsid w:val="047ED0D7"/>
    <w:rsid w:val="0480C281"/>
    <w:rsid w:val="0482933E"/>
    <w:rsid w:val="048798BE"/>
    <w:rsid w:val="048A8470"/>
    <w:rsid w:val="0490F6FA"/>
    <w:rsid w:val="0493B0E4"/>
    <w:rsid w:val="04952F90"/>
    <w:rsid w:val="04967068"/>
    <w:rsid w:val="049BA0E7"/>
    <w:rsid w:val="04A1E539"/>
    <w:rsid w:val="04A9A7A4"/>
    <w:rsid w:val="04AB6BF7"/>
    <w:rsid w:val="04AD4547"/>
    <w:rsid w:val="04B663E9"/>
    <w:rsid w:val="04BFBD85"/>
    <w:rsid w:val="04C460E8"/>
    <w:rsid w:val="04C71E61"/>
    <w:rsid w:val="04D66F0F"/>
    <w:rsid w:val="04D9974F"/>
    <w:rsid w:val="04DDEE03"/>
    <w:rsid w:val="04E04E41"/>
    <w:rsid w:val="04E1DFD6"/>
    <w:rsid w:val="04E39EDF"/>
    <w:rsid w:val="04E861AD"/>
    <w:rsid w:val="04EA970D"/>
    <w:rsid w:val="04EFE225"/>
    <w:rsid w:val="04F1E2D0"/>
    <w:rsid w:val="04F56BFD"/>
    <w:rsid w:val="04F9DEB7"/>
    <w:rsid w:val="04FA3345"/>
    <w:rsid w:val="04FA8017"/>
    <w:rsid w:val="04FC009B"/>
    <w:rsid w:val="05040447"/>
    <w:rsid w:val="050C6BE7"/>
    <w:rsid w:val="050DD13D"/>
    <w:rsid w:val="0511A6AB"/>
    <w:rsid w:val="0513EF7C"/>
    <w:rsid w:val="0514AD44"/>
    <w:rsid w:val="051520BB"/>
    <w:rsid w:val="05166E2A"/>
    <w:rsid w:val="0517510A"/>
    <w:rsid w:val="051852B7"/>
    <w:rsid w:val="051AF3D0"/>
    <w:rsid w:val="051C4B6A"/>
    <w:rsid w:val="051F6AD0"/>
    <w:rsid w:val="052A6452"/>
    <w:rsid w:val="052BEA28"/>
    <w:rsid w:val="052F1E2D"/>
    <w:rsid w:val="053C6C29"/>
    <w:rsid w:val="053F898B"/>
    <w:rsid w:val="054235C2"/>
    <w:rsid w:val="0549DE32"/>
    <w:rsid w:val="054B2237"/>
    <w:rsid w:val="054C5FCD"/>
    <w:rsid w:val="054FED10"/>
    <w:rsid w:val="05535747"/>
    <w:rsid w:val="0553D238"/>
    <w:rsid w:val="0554A594"/>
    <w:rsid w:val="055613C4"/>
    <w:rsid w:val="0559F0C0"/>
    <w:rsid w:val="0561A0AC"/>
    <w:rsid w:val="0563D0DD"/>
    <w:rsid w:val="056A230E"/>
    <w:rsid w:val="056BA3CB"/>
    <w:rsid w:val="056C92AE"/>
    <w:rsid w:val="056D09AB"/>
    <w:rsid w:val="056FCFBE"/>
    <w:rsid w:val="057E8474"/>
    <w:rsid w:val="05817310"/>
    <w:rsid w:val="058233AF"/>
    <w:rsid w:val="058448F8"/>
    <w:rsid w:val="0585E090"/>
    <w:rsid w:val="0586E9B6"/>
    <w:rsid w:val="058A35F6"/>
    <w:rsid w:val="058DE63B"/>
    <w:rsid w:val="059002CF"/>
    <w:rsid w:val="05903BA7"/>
    <w:rsid w:val="05968E23"/>
    <w:rsid w:val="059C70F7"/>
    <w:rsid w:val="059DC08F"/>
    <w:rsid w:val="05A50A85"/>
    <w:rsid w:val="05B39B69"/>
    <w:rsid w:val="05B61EE5"/>
    <w:rsid w:val="05B7157D"/>
    <w:rsid w:val="05B7CBA0"/>
    <w:rsid w:val="05BD4F43"/>
    <w:rsid w:val="05C7170A"/>
    <w:rsid w:val="05C74CEE"/>
    <w:rsid w:val="05CB2A90"/>
    <w:rsid w:val="05CDC96F"/>
    <w:rsid w:val="05D2334C"/>
    <w:rsid w:val="05E011B3"/>
    <w:rsid w:val="05E17937"/>
    <w:rsid w:val="05E2DE28"/>
    <w:rsid w:val="05E44955"/>
    <w:rsid w:val="05E53E98"/>
    <w:rsid w:val="05E72B78"/>
    <w:rsid w:val="05E760A2"/>
    <w:rsid w:val="05E7E205"/>
    <w:rsid w:val="05E80ECB"/>
    <w:rsid w:val="05E9D35B"/>
    <w:rsid w:val="05F3013B"/>
    <w:rsid w:val="05F51EB6"/>
    <w:rsid w:val="05F78040"/>
    <w:rsid w:val="05FA1CA3"/>
    <w:rsid w:val="05FEB754"/>
    <w:rsid w:val="05FF1ADD"/>
    <w:rsid w:val="06032677"/>
    <w:rsid w:val="060FF0DB"/>
    <w:rsid w:val="06176272"/>
    <w:rsid w:val="0619CC2C"/>
    <w:rsid w:val="061BA308"/>
    <w:rsid w:val="061E1DF9"/>
    <w:rsid w:val="06249E1D"/>
    <w:rsid w:val="062CCC40"/>
    <w:rsid w:val="06316697"/>
    <w:rsid w:val="0634210F"/>
    <w:rsid w:val="063715CA"/>
    <w:rsid w:val="0638E2A6"/>
    <w:rsid w:val="063E7815"/>
    <w:rsid w:val="0640D9A6"/>
    <w:rsid w:val="06412A6C"/>
    <w:rsid w:val="06415167"/>
    <w:rsid w:val="064161AB"/>
    <w:rsid w:val="064450FE"/>
    <w:rsid w:val="064698B4"/>
    <w:rsid w:val="0647764E"/>
    <w:rsid w:val="0653FC18"/>
    <w:rsid w:val="065D5598"/>
    <w:rsid w:val="065E5A23"/>
    <w:rsid w:val="0665B955"/>
    <w:rsid w:val="0668B815"/>
    <w:rsid w:val="066E5B9C"/>
    <w:rsid w:val="066F221D"/>
    <w:rsid w:val="06723F1B"/>
    <w:rsid w:val="0673081F"/>
    <w:rsid w:val="06784BCE"/>
    <w:rsid w:val="06795572"/>
    <w:rsid w:val="067BF4BC"/>
    <w:rsid w:val="067C27D6"/>
    <w:rsid w:val="06813276"/>
    <w:rsid w:val="068348AF"/>
    <w:rsid w:val="068CDDA7"/>
    <w:rsid w:val="06922E0F"/>
    <w:rsid w:val="0696DF0C"/>
    <w:rsid w:val="0698EB10"/>
    <w:rsid w:val="069D96F7"/>
    <w:rsid w:val="06A0243D"/>
    <w:rsid w:val="06A5BDCD"/>
    <w:rsid w:val="06B2522D"/>
    <w:rsid w:val="06B35F44"/>
    <w:rsid w:val="06BA5386"/>
    <w:rsid w:val="06C1E824"/>
    <w:rsid w:val="06C463DB"/>
    <w:rsid w:val="06C8AAF0"/>
    <w:rsid w:val="06D4B06A"/>
    <w:rsid w:val="06D7707D"/>
    <w:rsid w:val="06DA88C9"/>
    <w:rsid w:val="06DF2338"/>
    <w:rsid w:val="06DF817D"/>
    <w:rsid w:val="06DFAB31"/>
    <w:rsid w:val="06E4BE9B"/>
    <w:rsid w:val="06E5BE54"/>
    <w:rsid w:val="06E8302E"/>
    <w:rsid w:val="06F0C63C"/>
    <w:rsid w:val="06FA31CA"/>
    <w:rsid w:val="06FD78FE"/>
    <w:rsid w:val="06FD89F3"/>
    <w:rsid w:val="07006C84"/>
    <w:rsid w:val="0702165C"/>
    <w:rsid w:val="070288D1"/>
    <w:rsid w:val="07029CA5"/>
    <w:rsid w:val="0707DE55"/>
    <w:rsid w:val="0709F366"/>
    <w:rsid w:val="07107B8B"/>
    <w:rsid w:val="0716301D"/>
    <w:rsid w:val="071C7E46"/>
    <w:rsid w:val="071CF60A"/>
    <w:rsid w:val="071D33D0"/>
    <w:rsid w:val="071EEDCF"/>
    <w:rsid w:val="07321FBC"/>
    <w:rsid w:val="07329EE2"/>
    <w:rsid w:val="073AE321"/>
    <w:rsid w:val="073BEB43"/>
    <w:rsid w:val="073C1394"/>
    <w:rsid w:val="073D2823"/>
    <w:rsid w:val="07423542"/>
    <w:rsid w:val="0747AA99"/>
    <w:rsid w:val="074B856F"/>
    <w:rsid w:val="0752F09A"/>
    <w:rsid w:val="07589161"/>
    <w:rsid w:val="075F830E"/>
    <w:rsid w:val="076918EB"/>
    <w:rsid w:val="076CDC05"/>
    <w:rsid w:val="076D1050"/>
    <w:rsid w:val="076D1E98"/>
    <w:rsid w:val="076E0EF6"/>
    <w:rsid w:val="076F7AB3"/>
    <w:rsid w:val="076FE3B4"/>
    <w:rsid w:val="0772967A"/>
    <w:rsid w:val="077A519F"/>
    <w:rsid w:val="077D017E"/>
    <w:rsid w:val="07803B3B"/>
    <w:rsid w:val="0780C291"/>
    <w:rsid w:val="07857306"/>
    <w:rsid w:val="0788AB36"/>
    <w:rsid w:val="078E133C"/>
    <w:rsid w:val="07900A4C"/>
    <w:rsid w:val="07A053C4"/>
    <w:rsid w:val="07A1D5A6"/>
    <w:rsid w:val="07A44098"/>
    <w:rsid w:val="07A548FA"/>
    <w:rsid w:val="07A595BD"/>
    <w:rsid w:val="07A5CCB9"/>
    <w:rsid w:val="07A618F9"/>
    <w:rsid w:val="07A8F4DF"/>
    <w:rsid w:val="07AA9D46"/>
    <w:rsid w:val="07AAF1C6"/>
    <w:rsid w:val="07AB2292"/>
    <w:rsid w:val="07AC67F3"/>
    <w:rsid w:val="07B44BEF"/>
    <w:rsid w:val="07B58C66"/>
    <w:rsid w:val="07BC002A"/>
    <w:rsid w:val="07C21798"/>
    <w:rsid w:val="07C32A03"/>
    <w:rsid w:val="07C411F7"/>
    <w:rsid w:val="07C64A29"/>
    <w:rsid w:val="07DAF6A0"/>
    <w:rsid w:val="07DB204D"/>
    <w:rsid w:val="07E0AA5A"/>
    <w:rsid w:val="07E5714C"/>
    <w:rsid w:val="07E97492"/>
    <w:rsid w:val="07EA872E"/>
    <w:rsid w:val="07F003E0"/>
    <w:rsid w:val="07F3E699"/>
    <w:rsid w:val="07F439B8"/>
    <w:rsid w:val="07F907F6"/>
    <w:rsid w:val="07FE541F"/>
    <w:rsid w:val="080B6DB1"/>
    <w:rsid w:val="080F091D"/>
    <w:rsid w:val="0813759A"/>
    <w:rsid w:val="08164929"/>
    <w:rsid w:val="08175025"/>
    <w:rsid w:val="08190C46"/>
    <w:rsid w:val="081E5396"/>
    <w:rsid w:val="0824D68E"/>
    <w:rsid w:val="0825F6A3"/>
    <w:rsid w:val="0826E04F"/>
    <w:rsid w:val="08273882"/>
    <w:rsid w:val="0832CAB7"/>
    <w:rsid w:val="0837C254"/>
    <w:rsid w:val="083DDB09"/>
    <w:rsid w:val="083E6CF7"/>
    <w:rsid w:val="0842B19F"/>
    <w:rsid w:val="08442FF6"/>
    <w:rsid w:val="08454030"/>
    <w:rsid w:val="0846E24C"/>
    <w:rsid w:val="084BCCB9"/>
    <w:rsid w:val="084D8B59"/>
    <w:rsid w:val="0856ED10"/>
    <w:rsid w:val="08579DF9"/>
    <w:rsid w:val="085820CE"/>
    <w:rsid w:val="085A8511"/>
    <w:rsid w:val="085A9FA2"/>
    <w:rsid w:val="085D70BC"/>
    <w:rsid w:val="085EFA56"/>
    <w:rsid w:val="08621FAA"/>
    <w:rsid w:val="0868CDB0"/>
    <w:rsid w:val="08697DEF"/>
    <w:rsid w:val="086BD3F1"/>
    <w:rsid w:val="086C6C7B"/>
    <w:rsid w:val="086DD7CB"/>
    <w:rsid w:val="086E5D8E"/>
    <w:rsid w:val="086F33F2"/>
    <w:rsid w:val="086FA5E7"/>
    <w:rsid w:val="08708FC8"/>
    <w:rsid w:val="0871FE96"/>
    <w:rsid w:val="087740F3"/>
    <w:rsid w:val="08788370"/>
    <w:rsid w:val="087BD819"/>
    <w:rsid w:val="0880E0CD"/>
    <w:rsid w:val="0881BFAE"/>
    <w:rsid w:val="0883361E"/>
    <w:rsid w:val="0884008F"/>
    <w:rsid w:val="088EA7E7"/>
    <w:rsid w:val="088F759F"/>
    <w:rsid w:val="08947A3B"/>
    <w:rsid w:val="0894A9A1"/>
    <w:rsid w:val="0896AF3C"/>
    <w:rsid w:val="089745F5"/>
    <w:rsid w:val="08995BE2"/>
    <w:rsid w:val="089F8E02"/>
    <w:rsid w:val="08A18114"/>
    <w:rsid w:val="08A2EDEF"/>
    <w:rsid w:val="08A434AC"/>
    <w:rsid w:val="08A4C375"/>
    <w:rsid w:val="08A9F5AB"/>
    <w:rsid w:val="08AB7D68"/>
    <w:rsid w:val="08AC36F3"/>
    <w:rsid w:val="08AF3A76"/>
    <w:rsid w:val="08B123E6"/>
    <w:rsid w:val="08B1A1EB"/>
    <w:rsid w:val="08B24938"/>
    <w:rsid w:val="08B37B1F"/>
    <w:rsid w:val="08B69002"/>
    <w:rsid w:val="08B69D61"/>
    <w:rsid w:val="08BB0CC2"/>
    <w:rsid w:val="08C753E3"/>
    <w:rsid w:val="08CC261F"/>
    <w:rsid w:val="08CFC38B"/>
    <w:rsid w:val="08CFF200"/>
    <w:rsid w:val="08D51E63"/>
    <w:rsid w:val="08DACE53"/>
    <w:rsid w:val="08DD288F"/>
    <w:rsid w:val="08E7112C"/>
    <w:rsid w:val="08E8DD76"/>
    <w:rsid w:val="090AC0BE"/>
    <w:rsid w:val="090BC8C5"/>
    <w:rsid w:val="090DB08E"/>
    <w:rsid w:val="090F0117"/>
    <w:rsid w:val="09110D37"/>
    <w:rsid w:val="0915ADC5"/>
    <w:rsid w:val="09198EBD"/>
    <w:rsid w:val="091A5D96"/>
    <w:rsid w:val="0920D66D"/>
    <w:rsid w:val="092101DB"/>
    <w:rsid w:val="09231812"/>
    <w:rsid w:val="0924B176"/>
    <w:rsid w:val="092874B8"/>
    <w:rsid w:val="092A612A"/>
    <w:rsid w:val="092B726E"/>
    <w:rsid w:val="09305A45"/>
    <w:rsid w:val="09345D4A"/>
    <w:rsid w:val="09348462"/>
    <w:rsid w:val="09378EF5"/>
    <w:rsid w:val="093C2425"/>
    <w:rsid w:val="093CB6AF"/>
    <w:rsid w:val="093D8388"/>
    <w:rsid w:val="094352E1"/>
    <w:rsid w:val="09439CD6"/>
    <w:rsid w:val="094446EB"/>
    <w:rsid w:val="09492448"/>
    <w:rsid w:val="094DE48B"/>
    <w:rsid w:val="0951DA57"/>
    <w:rsid w:val="095413AA"/>
    <w:rsid w:val="09548F7D"/>
    <w:rsid w:val="095889D8"/>
    <w:rsid w:val="095AE578"/>
    <w:rsid w:val="0961D72C"/>
    <w:rsid w:val="09620795"/>
    <w:rsid w:val="09660D90"/>
    <w:rsid w:val="0967274B"/>
    <w:rsid w:val="096953B7"/>
    <w:rsid w:val="096963CC"/>
    <w:rsid w:val="0971C871"/>
    <w:rsid w:val="097448D1"/>
    <w:rsid w:val="09745AF9"/>
    <w:rsid w:val="097A24C3"/>
    <w:rsid w:val="097B63B5"/>
    <w:rsid w:val="097D51D6"/>
    <w:rsid w:val="097E6A58"/>
    <w:rsid w:val="0980B66A"/>
    <w:rsid w:val="0980DDFA"/>
    <w:rsid w:val="0983FC86"/>
    <w:rsid w:val="09874282"/>
    <w:rsid w:val="098F4ADD"/>
    <w:rsid w:val="0991E0BC"/>
    <w:rsid w:val="099CC222"/>
    <w:rsid w:val="09A558F2"/>
    <w:rsid w:val="09A5BF18"/>
    <w:rsid w:val="09ACFCBD"/>
    <w:rsid w:val="09AE7454"/>
    <w:rsid w:val="09B6930A"/>
    <w:rsid w:val="09B843A6"/>
    <w:rsid w:val="09B930B4"/>
    <w:rsid w:val="09BCF1F9"/>
    <w:rsid w:val="09C177CB"/>
    <w:rsid w:val="09C264E5"/>
    <w:rsid w:val="09C83B1D"/>
    <w:rsid w:val="09CA583E"/>
    <w:rsid w:val="09CBFCC1"/>
    <w:rsid w:val="09CDC2CC"/>
    <w:rsid w:val="09D30844"/>
    <w:rsid w:val="09D40463"/>
    <w:rsid w:val="09D810C4"/>
    <w:rsid w:val="09E7BBD2"/>
    <w:rsid w:val="09E81EED"/>
    <w:rsid w:val="09E8D47F"/>
    <w:rsid w:val="09F2E9C3"/>
    <w:rsid w:val="09F4C055"/>
    <w:rsid w:val="09F52D7E"/>
    <w:rsid w:val="09F8EE1C"/>
    <w:rsid w:val="09F91F3C"/>
    <w:rsid w:val="09FC6EC4"/>
    <w:rsid w:val="09FCA311"/>
    <w:rsid w:val="09FD222E"/>
    <w:rsid w:val="0A08C94D"/>
    <w:rsid w:val="0A0C6029"/>
    <w:rsid w:val="0A105CDE"/>
    <w:rsid w:val="0A1121C8"/>
    <w:rsid w:val="0A140198"/>
    <w:rsid w:val="0A14E7A7"/>
    <w:rsid w:val="0A1779AD"/>
    <w:rsid w:val="0A17B02B"/>
    <w:rsid w:val="0A194614"/>
    <w:rsid w:val="0A1B0B3F"/>
    <w:rsid w:val="0A1B9B3B"/>
    <w:rsid w:val="0A1D032B"/>
    <w:rsid w:val="0A1E89BE"/>
    <w:rsid w:val="0A29BF74"/>
    <w:rsid w:val="0A2A7412"/>
    <w:rsid w:val="0A2DC7DC"/>
    <w:rsid w:val="0A2F8633"/>
    <w:rsid w:val="0A2FC9A4"/>
    <w:rsid w:val="0A306817"/>
    <w:rsid w:val="0A32284E"/>
    <w:rsid w:val="0A3670D8"/>
    <w:rsid w:val="0A3B1F5A"/>
    <w:rsid w:val="0A4A2D63"/>
    <w:rsid w:val="0A500782"/>
    <w:rsid w:val="0A52BA25"/>
    <w:rsid w:val="0A58D2D5"/>
    <w:rsid w:val="0A591174"/>
    <w:rsid w:val="0A5D4F65"/>
    <w:rsid w:val="0A6023F2"/>
    <w:rsid w:val="0A74B815"/>
    <w:rsid w:val="0A7A06BA"/>
    <w:rsid w:val="0A7C9FE7"/>
    <w:rsid w:val="0A7D48DA"/>
    <w:rsid w:val="0A7DB535"/>
    <w:rsid w:val="0A827E7E"/>
    <w:rsid w:val="0A82ACBC"/>
    <w:rsid w:val="0A850E3E"/>
    <w:rsid w:val="0A8DF142"/>
    <w:rsid w:val="0A8E04A3"/>
    <w:rsid w:val="0A934FEF"/>
    <w:rsid w:val="0A9612B8"/>
    <w:rsid w:val="0A9679A5"/>
    <w:rsid w:val="0A96A04A"/>
    <w:rsid w:val="0A98F4DE"/>
    <w:rsid w:val="0AA5785A"/>
    <w:rsid w:val="0AA71E23"/>
    <w:rsid w:val="0AA90DA5"/>
    <w:rsid w:val="0AAF06CB"/>
    <w:rsid w:val="0AB1DDE1"/>
    <w:rsid w:val="0AB2446D"/>
    <w:rsid w:val="0AB280C9"/>
    <w:rsid w:val="0AB2D1E3"/>
    <w:rsid w:val="0ABA41E1"/>
    <w:rsid w:val="0ABD9AF6"/>
    <w:rsid w:val="0ABDE7AA"/>
    <w:rsid w:val="0AC0315C"/>
    <w:rsid w:val="0AC21BF7"/>
    <w:rsid w:val="0AC2C792"/>
    <w:rsid w:val="0AC8DAF1"/>
    <w:rsid w:val="0AD21E47"/>
    <w:rsid w:val="0AD52D5C"/>
    <w:rsid w:val="0AD5DF5F"/>
    <w:rsid w:val="0AD7BC4B"/>
    <w:rsid w:val="0AD947FF"/>
    <w:rsid w:val="0ADA384D"/>
    <w:rsid w:val="0ADBBDE4"/>
    <w:rsid w:val="0ADC7948"/>
    <w:rsid w:val="0AE0C753"/>
    <w:rsid w:val="0AE1D704"/>
    <w:rsid w:val="0AE810BC"/>
    <w:rsid w:val="0AED1F15"/>
    <w:rsid w:val="0AEE8BF4"/>
    <w:rsid w:val="0AEF4B02"/>
    <w:rsid w:val="0AEF72FA"/>
    <w:rsid w:val="0AF0A427"/>
    <w:rsid w:val="0AF1DE80"/>
    <w:rsid w:val="0AF54B39"/>
    <w:rsid w:val="0AF74BB5"/>
    <w:rsid w:val="0AF918DB"/>
    <w:rsid w:val="0AF99FD4"/>
    <w:rsid w:val="0AFB9E3C"/>
    <w:rsid w:val="0AFE4F27"/>
    <w:rsid w:val="0AFF4780"/>
    <w:rsid w:val="0B046514"/>
    <w:rsid w:val="0B07116D"/>
    <w:rsid w:val="0B07D615"/>
    <w:rsid w:val="0B0BCB85"/>
    <w:rsid w:val="0B0FD204"/>
    <w:rsid w:val="0B14219C"/>
    <w:rsid w:val="0B162B22"/>
    <w:rsid w:val="0B17C139"/>
    <w:rsid w:val="0B19320E"/>
    <w:rsid w:val="0B198390"/>
    <w:rsid w:val="0B1DDE5F"/>
    <w:rsid w:val="0B24DFB6"/>
    <w:rsid w:val="0B2631DD"/>
    <w:rsid w:val="0B269F71"/>
    <w:rsid w:val="0B294743"/>
    <w:rsid w:val="0B2E005A"/>
    <w:rsid w:val="0B338C96"/>
    <w:rsid w:val="0B35571B"/>
    <w:rsid w:val="0B3779D2"/>
    <w:rsid w:val="0B443A04"/>
    <w:rsid w:val="0B4748DF"/>
    <w:rsid w:val="0B4AF225"/>
    <w:rsid w:val="0B4B1096"/>
    <w:rsid w:val="0B4F5F31"/>
    <w:rsid w:val="0B522548"/>
    <w:rsid w:val="0B541688"/>
    <w:rsid w:val="0B54CDD4"/>
    <w:rsid w:val="0B55F458"/>
    <w:rsid w:val="0B5B87DA"/>
    <w:rsid w:val="0B636C4E"/>
    <w:rsid w:val="0B6D5345"/>
    <w:rsid w:val="0B70B405"/>
    <w:rsid w:val="0B74EE8A"/>
    <w:rsid w:val="0B76BAC4"/>
    <w:rsid w:val="0B781108"/>
    <w:rsid w:val="0B78A0AB"/>
    <w:rsid w:val="0B7C900E"/>
    <w:rsid w:val="0B7CC25E"/>
    <w:rsid w:val="0B8A1AA4"/>
    <w:rsid w:val="0B8D686F"/>
    <w:rsid w:val="0B8EDD33"/>
    <w:rsid w:val="0B95BA10"/>
    <w:rsid w:val="0B980296"/>
    <w:rsid w:val="0B9F9F4C"/>
    <w:rsid w:val="0B9FF26D"/>
    <w:rsid w:val="0B9FF679"/>
    <w:rsid w:val="0BA5FC20"/>
    <w:rsid w:val="0BA99AC8"/>
    <w:rsid w:val="0BAEC5DE"/>
    <w:rsid w:val="0BBA51C1"/>
    <w:rsid w:val="0BBAA588"/>
    <w:rsid w:val="0BC0EDDB"/>
    <w:rsid w:val="0BC157C7"/>
    <w:rsid w:val="0BC9C685"/>
    <w:rsid w:val="0BCC7096"/>
    <w:rsid w:val="0BCD09F7"/>
    <w:rsid w:val="0BCF9D7B"/>
    <w:rsid w:val="0BD4A08B"/>
    <w:rsid w:val="0BE081AC"/>
    <w:rsid w:val="0BE21B4C"/>
    <w:rsid w:val="0BE71CBE"/>
    <w:rsid w:val="0BF6F3CC"/>
    <w:rsid w:val="0BF981A6"/>
    <w:rsid w:val="0BFBCA83"/>
    <w:rsid w:val="0BFCEF55"/>
    <w:rsid w:val="0C13CA78"/>
    <w:rsid w:val="0C15F7F3"/>
    <w:rsid w:val="0C16F94C"/>
    <w:rsid w:val="0C1AC693"/>
    <w:rsid w:val="0C1AD1CA"/>
    <w:rsid w:val="0C23F7A8"/>
    <w:rsid w:val="0C23FCB9"/>
    <w:rsid w:val="0C265701"/>
    <w:rsid w:val="0C26E629"/>
    <w:rsid w:val="0C28F02F"/>
    <w:rsid w:val="0C31E246"/>
    <w:rsid w:val="0C32AF90"/>
    <w:rsid w:val="0C33192A"/>
    <w:rsid w:val="0C3BD543"/>
    <w:rsid w:val="0C3E72EE"/>
    <w:rsid w:val="0C3F92EC"/>
    <w:rsid w:val="0C40164B"/>
    <w:rsid w:val="0C41F7A1"/>
    <w:rsid w:val="0C4B7263"/>
    <w:rsid w:val="0C4DA964"/>
    <w:rsid w:val="0C50391D"/>
    <w:rsid w:val="0C5072A1"/>
    <w:rsid w:val="0C547C8E"/>
    <w:rsid w:val="0C5637AC"/>
    <w:rsid w:val="0C57C44D"/>
    <w:rsid w:val="0C5E9B14"/>
    <w:rsid w:val="0C5EAC0F"/>
    <w:rsid w:val="0C60ACC1"/>
    <w:rsid w:val="0C60E09A"/>
    <w:rsid w:val="0C627BE4"/>
    <w:rsid w:val="0C63ADC7"/>
    <w:rsid w:val="0C6715FD"/>
    <w:rsid w:val="0C67D9EF"/>
    <w:rsid w:val="0C6B6C41"/>
    <w:rsid w:val="0C6F2FB7"/>
    <w:rsid w:val="0C7267FB"/>
    <w:rsid w:val="0C73C4E7"/>
    <w:rsid w:val="0C753880"/>
    <w:rsid w:val="0C7C68DE"/>
    <w:rsid w:val="0C7E5ABD"/>
    <w:rsid w:val="0C7F4854"/>
    <w:rsid w:val="0C7FDC02"/>
    <w:rsid w:val="0C868CA6"/>
    <w:rsid w:val="0C86F619"/>
    <w:rsid w:val="0C881D5D"/>
    <w:rsid w:val="0C883D17"/>
    <w:rsid w:val="0C897D03"/>
    <w:rsid w:val="0C899484"/>
    <w:rsid w:val="0C8DB47D"/>
    <w:rsid w:val="0C92A83F"/>
    <w:rsid w:val="0C951C77"/>
    <w:rsid w:val="0C96CDC1"/>
    <w:rsid w:val="0C984C32"/>
    <w:rsid w:val="0C995C03"/>
    <w:rsid w:val="0C9C3EEE"/>
    <w:rsid w:val="0C9E6C79"/>
    <w:rsid w:val="0CA4DF60"/>
    <w:rsid w:val="0CA59313"/>
    <w:rsid w:val="0CADE50E"/>
    <w:rsid w:val="0CAE44D4"/>
    <w:rsid w:val="0CB543AC"/>
    <w:rsid w:val="0CB957D1"/>
    <w:rsid w:val="0CC0D120"/>
    <w:rsid w:val="0CC40855"/>
    <w:rsid w:val="0CC64B91"/>
    <w:rsid w:val="0CC85C7E"/>
    <w:rsid w:val="0CD1BE41"/>
    <w:rsid w:val="0CD3988A"/>
    <w:rsid w:val="0CD60850"/>
    <w:rsid w:val="0CDA9E2B"/>
    <w:rsid w:val="0CDAF715"/>
    <w:rsid w:val="0CE0D8A7"/>
    <w:rsid w:val="0CE249A3"/>
    <w:rsid w:val="0CE66C49"/>
    <w:rsid w:val="0CE67612"/>
    <w:rsid w:val="0CE8E083"/>
    <w:rsid w:val="0CE8FD2C"/>
    <w:rsid w:val="0CED9E1E"/>
    <w:rsid w:val="0CF06CE3"/>
    <w:rsid w:val="0CF102CD"/>
    <w:rsid w:val="0CF1418A"/>
    <w:rsid w:val="0CF62041"/>
    <w:rsid w:val="0CF6FA50"/>
    <w:rsid w:val="0CFC6BFA"/>
    <w:rsid w:val="0CFCFF00"/>
    <w:rsid w:val="0CFE00B9"/>
    <w:rsid w:val="0D121004"/>
    <w:rsid w:val="0D170B39"/>
    <w:rsid w:val="0D1A33A3"/>
    <w:rsid w:val="0D2056A8"/>
    <w:rsid w:val="0D2F8797"/>
    <w:rsid w:val="0D30BFFE"/>
    <w:rsid w:val="0D393F39"/>
    <w:rsid w:val="0D3A548F"/>
    <w:rsid w:val="0D424487"/>
    <w:rsid w:val="0D4259F3"/>
    <w:rsid w:val="0D46D0EB"/>
    <w:rsid w:val="0D4D8E29"/>
    <w:rsid w:val="0D514635"/>
    <w:rsid w:val="0D571C14"/>
    <w:rsid w:val="0D5B8C19"/>
    <w:rsid w:val="0D649010"/>
    <w:rsid w:val="0D74C4E3"/>
    <w:rsid w:val="0D7EEE8B"/>
    <w:rsid w:val="0D82FD55"/>
    <w:rsid w:val="0D861BD1"/>
    <w:rsid w:val="0D8CFC8D"/>
    <w:rsid w:val="0D91093D"/>
    <w:rsid w:val="0D910A9A"/>
    <w:rsid w:val="0D91F381"/>
    <w:rsid w:val="0D98CA40"/>
    <w:rsid w:val="0D993546"/>
    <w:rsid w:val="0D9E2D4E"/>
    <w:rsid w:val="0D9E2EC0"/>
    <w:rsid w:val="0DAC1CBD"/>
    <w:rsid w:val="0DB57C56"/>
    <w:rsid w:val="0DB70F54"/>
    <w:rsid w:val="0DB805E5"/>
    <w:rsid w:val="0DBA0F7C"/>
    <w:rsid w:val="0DBC15EC"/>
    <w:rsid w:val="0DBC5978"/>
    <w:rsid w:val="0DBDC772"/>
    <w:rsid w:val="0DBEDE65"/>
    <w:rsid w:val="0DC03314"/>
    <w:rsid w:val="0DC8FA23"/>
    <w:rsid w:val="0DCB0779"/>
    <w:rsid w:val="0DCB134F"/>
    <w:rsid w:val="0DCB2B77"/>
    <w:rsid w:val="0DCB38CB"/>
    <w:rsid w:val="0DD472AE"/>
    <w:rsid w:val="0DD6FDA2"/>
    <w:rsid w:val="0DD94B63"/>
    <w:rsid w:val="0DE0A13C"/>
    <w:rsid w:val="0DE4C829"/>
    <w:rsid w:val="0DE5CDB1"/>
    <w:rsid w:val="0DEAFAC5"/>
    <w:rsid w:val="0DEC6470"/>
    <w:rsid w:val="0DF45860"/>
    <w:rsid w:val="0DF4A8A2"/>
    <w:rsid w:val="0DF68E0A"/>
    <w:rsid w:val="0DFBA02F"/>
    <w:rsid w:val="0DFC1A14"/>
    <w:rsid w:val="0DFC4778"/>
    <w:rsid w:val="0DFCA0FD"/>
    <w:rsid w:val="0DFE2E90"/>
    <w:rsid w:val="0E02B032"/>
    <w:rsid w:val="0E03362A"/>
    <w:rsid w:val="0E06BD2B"/>
    <w:rsid w:val="0E07FDF0"/>
    <w:rsid w:val="0E0F2598"/>
    <w:rsid w:val="0E0F8BB1"/>
    <w:rsid w:val="0E15D51B"/>
    <w:rsid w:val="0E1A7834"/>
    <w:rsid w:val="0E1AB20C"/>
    <w:rsid w:val="0E1C4ADE"/>
    <w:rsid w:val="0E25FFA0"/>
    <w:rsid w:val="0E266E87"/>
    <w:rsid w:val="0E267821"/>
    <w:rsid w:val="0E2B20F1"/>
    <w:rsid w:val="0E2D46A2"/>
    <w:rsid w:val="0E2EEC77"/>
    <w:rsid w:val="0E2F229B"/>
    <w:rsid w:val="0E311B77"/>
    <w:rsid w:val="0E3438BA"/>
    <w:rsid w:val="0E453994"/>
    <w:rsid w:val="0E46CB5B"/>
    <w:rsid w:val="0E48259D"/>
    <w:rsid w:val="0E49842A"/>
    <w:rsid w:val="0E4BE0F3"/>
    <w:rsid w:val="0E4EC817"/>
    <w:rsid w:val="0E4FED06"/>
    <w:rsid w:val="0E571ADB"/>
    <w:rsid w:val="0E57C502"/>
    <w:rsid w:val="0E5B9DBF"/>
    <w:rsid w:val="0E5C7C46"/>
    <w:rsid w:val="0E61BDA2"/>
    <w:rsid w:val="0E65F781"/>
    <w:rsid w:val="0E68FA1D"/>
    <w:rsid w:val="0E6AB451"/>
    <w:rsid w:val="0E6D9438"/>
    <w:rsid w:val="0E7C0D71"/>
    <w:rsid w:val="0E8011AD"/>
    <w:rsid w:val="0E801A14"/>
    <w:rsid w:val="0E809CEE"/>
    <w:rsid w:val="0E825C0F"/>
    <w:rsid w:val="0E8292E7"/>
    <w:rsid w:val="0E838E96"/>
    <w:rsid w:val="0E8FA86F"/>
    <w:rsid w:val="0E9132F9"/>
    <w:rsid w:val="0E959603"/>
    <w:rsid w:val="0E9AA8EA"/>
    <w:rsid w:val="0E9BF930"/>
    <w:rsid w:val="0EA1D2AF"/>
    <w:rsid w:val="0EA231AC"/>
    <w:rsid w:val="0EA32906"/>
    <w:rsid w:val="0EA67967"/>
    <w:rsid w:val="0EAFD59D"/>
    <w:rsid w:val="0EB3A852"/>
    <w:rsid w:val="0EB43643"/>
    <w:rsid w:val="0EB767F1"/>
    <w:rsid w:val="0EB81E27"/>
    <w:rsid w:val="0EBEFD80"/>
    <w:rsid w:val="0EC66190"/>
    <w:rsid w:val="0ECF4E4E"/>
    <w:rsid w:val="0ED030B5"/>
    <w:rsid w:val="0ED14684"/>
    <w:rsid w:val="0ED92DDF"/>
    <w:rsid w:val="0EE17530"/>
    <w:rsid w:val="0EE71410"/>
    <w:rsid w:val="0EE910F9"/>
    <w:rsid w:val="0EE92725"/>
    <w:rsid w:val="0EE92DA0"/>
    <w:rsid w:val="0EEAF0B1"/>
    <w:rsid w:val="0EED675B"/>
    <w:rsid w:val="0EF1F6DF"/>
    <w:rsid w:val="0F0365C0"/>
    <w:rsid w:val="0F067E3C"/>
    <w:rsid w:val="0F07A2B8"/>
    <w:rsid w:val="0F120958"/>
    <w:rsid w:val="0F184062"/>
    <w:rsid w:val="0F1B4404"/>
    <w:rsid w:val="0F1EBD80"/>
    <w:rsid w:val="0F231765"/>
    <w:rsid w:val="0F238DAA"/>
    <w:rsid w:val="0F2D4281"/>
    <w:rsid w:val="0F2EA100"/>
    <w:rsid w:val="0F3003FF"/>
    <w:rsid w:val="0F314721"/>
    <w:rsid w:val="0F335EC3"/>
    <w:rsid w:val="0F33E2DC"/>
    <w:rsid w:val="0F39CA35"/>
    <w:rsid w:val="0F3AD81F"/>
    <w:rsid w:val="0F3BD035"/>
    <w:rsid w:val="0F3C8717"/>
    <w:rsid w:val="0F45120F"/>
    <w:rsid w:val="0F456D4E"/>
    <w:rsid w:val="0F45AAF6"/>
    <w:rsid w:val="0F483A08"/>
    <w:rsid w:val="0F557C13"/>
    <w:rsid w:val="0F58DA05"/>
    <w:rsid w:val="0F5B1B3A"/>
    <w:rsid w:val="0F5C9856"/>
    <w:rsid w:val="0F5FDA16"/>
    <w:rsid w:val="0F662E46"/>
    <w:rsid w:val="0F69B766"/>
    <w:rsid w:val="0F6A50D5"/>
    <w:rsid w:val="0F6E88B5"/>
    <w:rsid w:val="0F6F0CA4"/>
    <w:rsid w:val="0F738982"/>
    <w:rsid w:val="0F772020"/>
    <w:rsid w:val="0F77E488"/>
    <w:rsid w:val="0F786799"/>
    <w:rsid w:val="0F7D4847"/>
    <w:rsid w:val="0F7FEC6F"/>
    <w:rsid w:val="0F80C52D"/>
    <w:rsid w:val="0F8FC04B"/>
    <w:rsid w:val="0F96F0CD"/>
    <w:rsid w:val="0F9CE365"/>
    <w:rsid w:val="0F9DAE4E"/>
    <w:rsid w:val="0FA2D9B1"/>
    <w:rsid w:val="0FA89783"/>
    <w:rsid w:val="0FAC0ACA"/>
    <w:rsid w:val="0FB3586E"/>
    <w:rsid w:val="0FB80B50"/>
    <w:rsid w:val="0FBAB753"/>
    <w:rsid w:val="0FBB25E1"/>
    <w:rsid w:val="0FC17547"/>
    <w:rsid w:val="0FC7CB5F"/>
    <w:rsid w:val="0FD368B3"/>
    <w:rsid w:val="0FD3A031"/>
    <w:rsid w:val="0FD9ADAF"/>
    <w:rsid w:val="0FDCD5EF"/>
    <w:rsid w:val="0FE5BD34"/>
    <w:rsid w:val="0FE7DA2D"/>
    <w:rsid w:val="0FEE7E03"/>
    <w:rsid w:val="0FF2FD07"/>
    <w:rsid w:val="0FF64EE3"/>
    <w:rsid w:val="0FF6EB39"/>
    <w:rsid w:val="0FF6F2AC"/>
    <w:rsid w:val="0FF9E67D"/>
    <w:rsid w:val="0FFDDBC3"/>
    <w:rsid w:val="10018193"/>
    <w:rsid w:val="10042502"/>
    <w:rsid w:val="1012B837"/>
    <w:rsid w:val="1013BCCE"/>
    <w:rsid w:val="1016D7D9"/>
    <w:rsid w:val="101993D7"/>
    <w:rsid w:val="101FA45F"/>
    <w:rsid w:val="10209DEE"/>
    <w:rsid w:val="1025F51D"/>
    <w:rsid w:val="102B78D0"/>
    <w:rsid w:val="102C8B3D"/>
    <w:rsid w:val="102DA571"/>
    <w:rsid w:val="1036A3F4"/>
    <w:rsid w:val="103AC457"/>
    <w:rsid w:val="103CB77E"/>
    <w:rsid w:val="10414ED5"/>
    <w:rsid w:val="1043FF01"/>
    <w:rsid w:val="1046DB6D"/>
    <w:rsid w:val="104EDDE7"/>
    <w:rsid w:val="10565FD6"/>
    <w:rsid w:val="105AA011"/>
    <w:rsid w:val="105BB63C"/>
    <w:rsid w:val="105C187C"/>
    <w:rsid w:val="105C240E"/>
    <w:rsid w:val="105EB0C8"/>
    <w:rsid w:val="105FD6DC"/>
    <w:rsid w:val="106018BE"/>
    <w:rsid w:val="1062BEF8"/>
    <w:rsid w:val="1063E654"/>
    <w:rsid w:val="10663C35"/>
    <w:rsid w:val="106956EA"/>
    <w:rsid w:val="106ADB70"/>
    <w:rsid w:val="106AF4B4"/>
    <w:rsid w:val="106C82D4"/>
    <w:rsid w:val="1072E83A"/>
    <w:rsid w:val="1076A5C8"/>
    <w:rsid w:val="1079E549"/>
    <w:rsid w:val="107F6632"/>
    <w:rsid w:val="1083E103"/>
    <w:rsid w:val="108B3A82"/>
    <w:rsid w:val="109A7824"/>
    <w:rsid w:val="109E03DD"/>
    <w:rsid w:val="10A711B0"/>
    <w:rsid w:val="10A76914"/>
    <w:rsid w:val="10A9B853"/>
    <w:rsid w:val="10ABDC8F"/>
    <w:rsid w:val="10B3B1D7"/>
    <w:rsid w:val="10B77A6A"/>
    <w:rsid w:val="10B980D1"/>
    <w:rsid w:val="10B9F809"/>
    <w:rsid w:val="10C1860F"/>
    <w:rsid w:val="10C40DE7"/>
    <w:rsid w:val="10C55284"/>
    <w:rsid w:val="10C6E36D"/>
    <w:rsid w:val="10CDFCF2"/>
    <w:rsid w:val="10D1EE5A"/>
    <w:rsid w:val="10D2C96D"/>
    <w:rsid w:val="10D31902"/>
    <w:rsid w:val="10D39D05"/>
    <w:rsid w:val="10DA625D"/>
    <w:rsid w:val="10DC485E"/>
    <w:rsid w:val="10DCF7AB"/>
    <w:rsid w:val="10DD8ADE"/>
    <w:rsid w:val="10DFE85E"/>
    <w:rsid w:val="10E65F69"/>
    <w:rsid w:val="10E7DD3B"/>
    <w:rsid w:val="10E96916"/>
    <w:rsid w:val="10EBF3FD"/>
    <w:rsid w:val="10ED17DC"/>
    <w:rsid w:val="10EE3566"/>
    <w:rsid w:val="10FFE47D"/>
    <w:rsid w:val="110005A9"/>
    <w:rsid w:val="11029173"/>
    <w:rsid w:val="1106139D"/>
    <w:rsid w:val="11079ADD"/>
    <w:rsid w:val="110933EC"/>
    <w:rsid w:val="110C59E0"/>
    <w:rsid w:val="1115934F"/>
    <w:rsid w:val="1115D3F7"/>
    <w:rsid w:val="1116651F"/>
    <w:rsid w:val="11263E8E"/>
    <w:rsid w:val="112D0B6F"/>
    <w:rsid w:val="11312FCF"/>
    <w:rsid w:val="11315AA7"/>
    <w:rsid w:val="1136DAC6"/>
    <w:rsid w:val="11375A96"/>
    <w:rsid w:val="11392F5B"/>
    <w:rsid w:val="1141D2DC"/>
    <w:rsid w:val="1142DDEE"/>
    <w:rsid w:val="1143EC45"/>
    <w:rsid w:val="11488983"/>
    <w:rsid w:val="114B22DE"/>
    <w:rsid w:val="11558ADA"/>
    <w:rsid w:val="115A2198"/>
    <w:rsid w:val="1160675F"/>
    <w:rsid w:val="11629396"/>
    <w:rsid w:val="1162E382"/>
    <w:rsid w:val="1165B939"/>
    <w:rsid w:val="116A5093"/>
    <w:rsid w:val="11711F75"/>
    <w:rsid w:val="11773C00"/>
    <w:rsid w:val="117A48FE"/>
    <w:rsid w:val="117CC693"/>
    <w:rsid w:val="117FAA46"/>
    <w:rsid w:val="11840504"/>
    <w:rsid w:val="1186F453"/>
    <w:rsid w:val="1187B0DF"/>
    <w:rsid w:val="11881958"/>
    <w:rsid w:val="118878D4"/>
    <w:rsid w:val="1189E127"/>
    <w:rsid w:val="11953FDB"/>
    <w:rsid w:val="1198E9F1"/>
    <w:rsid w:val="119AA577"/>
    <w:rsid w:val="11A3BE63"/>
    <w:rsid w:val="11A50508"/>
    <w:rsid w:val="11A54ACC"/>
    <w:rsid w:val="11A68E58"/>
    <w:rsid w:val="11A763BC"/>
    <w:rsid w:val="11AA50A9"/>
    <w:rsid w:val="11ABA51F"/>
    <w:rsid w:val="11AD3CE6"/>
    <w:rsid w:val="11AFBDA3"/>
    <w:rsid w:val="11B088CE"/>
    <w:rsid w:val="11B433B0"/>
    <w:rsid w:val="11B49A91"/>
    <w:rsid w:val="11BAE2EC"/>
    <w:rsid w:val="11C41BCB"/>
    <w:rsid w:val="11C71C6D"/>
    <w:rsid w:val="11C7F3AB"/>
    <w:rsid w:val="11CC4CC9"/>
    <w:rsid w:val="11CCC523"/>
    <w:rsid w:val="11D26E6C"/>
    <w:rsid w:val="11D39F6A"/>
    <w:rsid w:val="11D518DD"/>
    <w:rsid w:val="11D9D9D8"/>
    <w:rsid w:val="11DB3064"/>
    <w:rsid w:val="11DB43DF"/>
    <w:rsid w:val="11E292FA"/>
    <w:rsid w:val="11E44F1C"/>
    <w:rsid w:val="11E723C9"/>
    <w:rsid w:val="11E9F48D"/>
    <w:rsid w:val="11EAE3BA"/>
    <w:rsid w:val="11EB08C4"/>
    <w:rsid w:val="11EBAEEB"/>
    <w:rsid w:val="11F0B108"/>
    <w:rsid w:val="11F65466"/>
    <w:rsid w:val="11F7A337"/>
    <w:rsid w:val="11FA998C"/>
    <w:rsid w:val="11FB778C"/>
    <w:rsid w:val="11FD3B33"/>
    <w:rsid w:val="120881FD"/>
    <w:rsid w:val="1208AF33"/>
    <w:rsid w:val="120A532B"/>
    <w:rsid w:val="1212A679"/>
    <w:rsid w:val="1220C7E7"/>
    <w:rsid w:val="12241B39"/>
    <w:rsid w:val="1224AD75"/>
    <w:rsid w:val="1228C247"/>
    <w:rsid w:val="1228CE85"/>
    <w:rsid w:val="122B8692"/>
    <w:rsid w:val="122CD54A"/>
    <w:rsid w:val="12325540"/>
    <w:rsid w:val="12363BAB"/>
    <w:rsid w:val="123B5C81"/>
    <w:rsid w:val="123CF13B"/>
    <w:rsid w:val="123E37FD"/>
    <w:rsid w:val="1246AD77"/>
    <w:rsid w:val="12493E87"/>
    <w:rsid w:val="124A7F3B"/>
    <w:rsid w:val="12559067"/>
    <w:rsid w:val="1258027C"/>
    <w:rsid w:val="1258D97B"/>
    <w:rsid w:val="125A63E9"/>
    <w:rsid w:val="125A9289"/>
    <w:rsid w:val="126838A4"/>
    <w:rsid w:val="126A2C0F"/>
    <w:rsid w:val="126C9B0C"/>
    <w:rsid w:val="126CE80E"/>
    <w:rsid w:val="126D75D6"/>
    <w:rsid w:val="126F677C"/>
    <w:rsid w:val="1270445B"/>
    <w:rsid w:val="127618EA"/>
    <w:rsid w:val="1276CBD9"/>
    <w:rsid w:val="1279D635"/>
    <w:rsid w:val="127C42F1"/>
    <w:rsid w:val="12890C6A"/>
    <w:rsid w:val="128D26FD"/>
    <w:rsid w:val="129537A1"/>
    <w:rsid w:val="12964EA8"/>
    <w:rsid w:val="12990DBF"/>
    <w:rsid w:val="129BC745"/>
    <w:rsid w:val="12A22B2B"/>
    <w:rsid w:val="12A919EF"/>
    <w:rsid w:val="12A9D213"/>
    <w:rsid w:val="12B26B5F"/>
    <w:rsid w:val="12B582E8"/>
    <w:rsid w:val="12B87756"/>
    <w:rsid w:val="12B91EA8"/>
    <w:rsid w:val="12B92B74"/>
    <w:rsid w:val="12BAAF1D"/>
    <w:rsid w:val="12C153E8"/>
    <w:rsid w:val="12C162BA"/>
    <w:rsid w:val="12C6315F"/>
    <w:rsid w:val="12C76D02"/>
    <w:rsid w:val="12C7B873"/>
    <w:rsid w:val="12C86CED"/>
    <w:rsid w:val="12CD0C2E"/>
    <w:rsid w:val="12CD3664"/>
    <w:rsid w:val="12CE69FE"/>
    <w:rsid w:val="12CEE825"/>
    <w:rsid w:val="12D0FF49"/>
    <w:rsid w:val="12D19F48"/>
    <w:rsid w:val="12D61112"/>
    <w:rsid w:val="12D9FAC7"/>
    <w:rsid w:val="12DD302C"/>
    <w:rsid w:val="12DD4235"/>
    <w:rsid w:val="12E41EF8"/>
    <w:rsid w:val="12E4EE9F"/>
    <w:rsid w:val="12E6AD6E"/>
    <w:rsid w:val="12ECAF76"/>
    <w:rsid w:val="12ECEC2F"/>
    <w:rsid w:val="12F16DD8"/>
    <w:rsid w:val="12F2FF7F"/>
    <w:rsid w:val="12F5D23E"/>
    <w:rsid w:val="12F6282A"/>
    <w:rsid w:val="12F755FF"/>
    <w:rsid w:val="12F8BE87"/>
    <w:rsid w:val="12F9830A"/>
    <w:rsid w:val="12FE16FC"/>
    <w:rsid w:val="13067BE8"/>
    <w:rsid w:val="130750A5"/>
    <w:rsid w:val="1314AEB4"/>
    <w:rsid w:val="1316848D"/>
    <w:rsid w:val="131835C4"/>
    <w:rsid w:val="131864AF"/>
    <w:rsid w:val="1319B62B"/>
    <w:rsid w:val="131BED7F"/>
    <w:rsid w:val="131E9F1E"/>
    <w:rsid w:val="131F03F5"/>
    <w:rsid w:val="13289A99"/>
    <w:rsid w:val="1329AC5D"/>
    <w:rsid w:val="133221A6"/>
    <w:rsid w:val="13354F07"/>
    <w:rsid w:val="1338F0B4"/>
    <w:rsid w:val="133D207C"/>
    <w:rsid w:val="133DA679"/>
    <w:rsid w:val="13406900"/>
    <w:rsid w:val="13499EAF"/>
    <w:rsid w:val="134AEA79"/>
    <w:rsid w:val="134E1802"/>
    <w:rsid w:val="13518C25"/>
    <w:rsid w:val="13548346"/>
    <w:rsid w:val="13680B69"/>
    <w:rsid w:val="136AE17D"/>
    <w:rsid w:val="136C06CB"/>
    <w:rsid w:val="1371D60E"/>
    <w:rsid w:val="13860FE7"/>
    <w:rsid w:val="138740FA"/>
    <w:rsid w:val="138E518C"/>
    <w:rsid w:val="138F06FB"/>
    <w:rsid w:val="13903A35"/>
    <w:rsid w:val="1391A8BD"/>
    <w:rsid w:val="1391E3F7"/>
    <w:rsid w:val="13947BCC"/>
    <w:rsid w:val="13964B6B"/>
    <w:rsid w:val="139A5F08"/>
    <w:rsid w:val="13A2275D"/>
    <w:rsid w:val="13A37B93"/>
    <w:rsid w:val="13A9A5B8"/>
    <w:rsid w:val="13ACB4EE"/>
    <w:rsid w:val="13AD8FB9"/>
    <w:rsid w:val="13B2588E"/>
    <w:rsid w:val="13B4FD44"/>
    <w:rsid w:val="13BA1238"/>
    <w:rsid w:val="13BD4A78"/>
    <w:rsid w:val="13BE8844"/>
    <w:rsid w:val="13C0DE5A"/>
    <w:rsid w:val="13C42CAF"/>
    <w:rsid w:val="13C72C6B"/>
    <w:rsid w:val="13D3591D"/>
    <w:rsid w:val="13D491A0"/>
    <w:rsid w:val="13D9167C"/>
    <w:rsid w:val="13DB8C5A"/>
    <w:rsid w:val="13DF22B6"/>
    <w:rsid w:val="13E04DEF"/>
    <w:rsid w:val="13E15915"/>
    <w:rsid w:val="13E44EA9"/>
    <w:rsid w:val="13EBD397"/>
    <w:rsid w:val="13F1DD16"/>
    <w:rsid w:val="13F2A492"/>
    <w:rsid w:val="13F9D03D"/>
    <w:rsid w:val="14055477"/>
    <w:rsid w:val="14061DD4"/>
    <w:rsid w:val="140927AF"/>
    <w:rsid w:val="140B56A7"/>
    <w:rsid w:val="141297BF"/>
    <w:rsid w:val="1412B048"/>
    <w:rsid w:val="1413824D"/>
    <w:rsid w:val="1414DBEF"/>
    <w:rsid w:val="14192B6B"/>
    <w:rsid w:val="141A969C"/>
    <w:rsid w:val="141BE3DB"/>
    <w:rsid w:val="1428F75E"/>
    <w:rsid w:val="142FA10B"/>
    <w:rsid w:val="1433536C"/>
    <w:rsid w:val="14340F8E"/>
    <w:rsid w:val="143FD79A"/>
    <w:rsid w:val="144938A7"/>
    <w:rsid w:val="144AF50B"/>
    <w:rsid w:val="144B6CE5"/>
    <w:rsid w:val="145B44EC"/>
    <w:rsid w:val="14601583"/>
    <w:rsid w:val="1460B9EA"/>
    <w:rsid w:val="146A8069"/>
    <w:rsid w:val="146A8E84"/>
    <w:rsid w:val="146ADED2"/>
    <w:rsid w:val="1471FCAB"/>
    <w:rsid w:val="1475E708"/>
    <w:rsid w:val="14779577"/>
    <w:rsid w:val="147A2B86"/>
    <w:rsid w:val="147ABF50"/>
    <w:rsid w:val="148221E9"/>
    <w:rsid w:val="1482899E"/>
    <w:rsid w:val="1486B340"/>
    <w:rsid w:val="14872ED9"/>
    <w:rsid w:val="1491E054"/>
    <w:rsid w:val="1494F199"/>
    <w:rsid w:val="1499E75D"/>
    <w:rsid w:val="149CDEA5"/>
    <w:rsid w:val="14A2526A"/>
    <w:rsid w:val="14A56C0C"/>
    <w:rsid w:val="14A91D1F"/>
    <w:rsid w:val="14AE5869"/>
    <w:rsid w:val="14AF22A3"/>
    <w:rsid w:val="14B1A42B"/>
    <w:rsid w:val="14B1B290"/>
    <w:rsid w:val="14B1C688"/>
    <w:rsid w:val="14B54C6F"/>
    <w:rsid w:val="14BB9BDC"/>
    <w:rsid w:val="14BF2C31"/>
    <w:rsid w:val="14BFA128"/>
    <w:rsid w:val="14C70197"/>
    <w:rsid w:val="14CA75F1"/>
    <w:rsid w:val="14D48D3A"/>
    <w:rsid w:val="14E11840"/>
    <w:rsid w:val="14EB153B"/>
    <w:rsid w:val="14ECA26F"/>
    <w:rsid w:val="14F0E6D1"/>
    <w:rsid w:val="14F167C4"/>
    <w:rsid w:val="14F400D8"/>
    <w:rsid w:val="14F65B5C"/>
    <w:rsid w:val="14F9302D"/>
    <w:rsid w:val="14FB0736"/>
    <w:rsid w:val="14FCB0DF"/>
    <w:rsid w:val="14FD76A0"/>
    <w:rsid w:val="14FDF719"/>
    <w:rsid w:val="14FE444A"/>
    <w:rsid w:val="15023F5C"/>
    <w:rsid w:val="15034A2E"/>
    <w:rsid w:val="150360B2"/>
    <w:rsid w:val="150916E9"/>
    <w:rsid w:val="15093AC0"/>
    <w:rsid w:val="150C5F7B"/>
    <w:rsid w:val="15108A77"/>
    <w:rsid w:val="1511A8B1"/>
    <w:rsid w:val="1512D126"/>
    <w:rsid w:val="1518D2D8"/>
    <w:rsid w:val="15209644"/>
    <w:rsid w:val="152B5F42"/>
    <w:rsid w:val="152C26D1"/>
    <w:rsid w:val="15325823"/>
    <w:rsid w:val="153768AE"/>
    <w:rsid w:val="153C8715"/>
    <w:rsid w:val="154742FB"/>
    <w:rsid w:val="1548F591"/>
    <w:rsid w:val="154F7B91"/>
    <w:rsid w:val="1559188A"/>
    <w:rsid w:val="155DD99E"/>
    <w:rsid w:val="1566DEED"/>
    <w:rsid w:val="15688CFD"/>
    <w:rsid w:val="15787FC4"/>
    <w:rsid w:val="157B9F0F"/>
    <w:rsid w:val="1582555D"/>
    <w:rsid w:val="15888FC6"/>
    <w:rsid w:val="1588D6D4"/>
    <w:rsid w:val="158BC52A"/>
    <w:rsid w:val="158E9330"/>
    <w:rsid w:val="1596F60A"/>
    <w:rsid w:val="159BBBDE"/>
    <w:rsid w:val="159CF952"/>
    <w:rsid w:val="159D9CE5"/>
    <w:rsid w:val="15A0020C"/>
    <w:rsid w:val="15A396DE"/>
    <w:rsid w:val="15A40A05"/>
    <w:rsid w:val="15A6B4D5"/>
    <w:rsid w:val="15A77405"/>
    <w:rsid w:val="15AC494F"/>
    <w:rsid w:val="15B9BA98"/>
    <w:rsid w:val="15C075D2"/>
    <w:rsid w:val="15C4FD98"/>
    <w:rsid w:val="15C5723A"/>
    <w:rsid w:val="15C96549"/>
    <w:rsid w:val="15CAF56F"/>
    <w:rsid w:val="15CC6129"/>
    <w:rsid w:val="15CF83DA"/>
    <w:rsid w:val="15D1857D"/>
    <w:rsid w:val="15D2A76F"/>
    <w:rsid w:val="15D61E68"/>
    <w:rsid w:val="15D66524"/>
    <w:rsid w:val="15DDF939"/>
    <w:rsid w:val="15DE3A85"/>
    <w:rsid w:val="15E11E7B"/>
    <w:rsid w:val="15E2BC43"/>
    <w:rsid w:val="15E61457"/>
    <w:rsid w:val="15E6EB21"/>
    <w:rsid w:val="15E82B01"/>
    <w:rsid w:val="15EB875E"/>
    <w:rsid w:val="15EC9F87"/>
    <w:rsid w:val="15EE10A2"/>
    <w:rsid w:val="15EE63EC"/>
    <w:rsid w:val="15EFFCE7"/>
    <w:rsid w:val="15F01818"/>
    <w:rsid w:val="15FE0D0F"/>
    <w:rsid w:val="1600F265"/>
    <w:rsid w:val="16048C38"/>
    <w:rsid w:val="1605CB64"/>
    <w:rsid w:val="1608A686"/>
    <w:rsid w:val="1609280C"/>
    <w:rsid w:val="1610B436"/>
    <w:rsid w:val="1611DD60"/>
    <w:rsid w:val="1616F416"/>
    <w:rsid w:val="1630C5D9"/>
    <w:rsid w:val="1636B385"/>
    <w:rsid w:val="16392220"/>
    <w:rsid w:val="163AA432"/>
    <w:rsid w:val="163F8919"/>
    <w:rsid w:val="16422D87"/>
    <w:rsid w:val="16427DB9"/>
    <w:rsid w:val="164B0A08"/>
    <w:rsid w:val="164EE716"/>
    <w:rsid w:val="165B5ABC"/>
    <w:rsid w:val="165E75D8"/>
    <w:rsid w:val="165F9C1B"/>
    <w:rsid w:val="1664DA88"/>
    <w:rsid w:val="1666D519"/>
    <w:rsid w:val="166749B4"/>
    <w:rsid w:val="166AE7A0"/>
    <w:rsid w:val="1676FE41"/>
    <w:rsid w:val="1678A3ED"/>
    <w:rsid w:val="167A4A60"/>
    <w:rsid w:val="167F680D"/>
    <w:rsid w:val="168454AA"/>
    <w:rsid w:val="16855B23"/>
    <w:rsid w:val="1685B8C4"/>
    <w:rsid w:val="16879201"/>
    <w:rsid w:val="16880800"/>
    <w:rsid w:val="1691D690"/>
    <w:rsid w:val="16976053"/>
    <w:rsid w:val="169AEBD1"/>
    <w:rsid w:val="169D8ACE"/>
    <w:rsid w:val="169F6255"/>
    <w:rsid w:val="16A08873"/>
    <w:rsid w:val="16A5B2DF"/>
    <w:rsid w:val="16A6CA9B"/>
    <w:rsid w:val="16A7C82D"/>
    <w:rsid w:val="16A92ED0"/>
    <w:rsid w:val="16AA99D2"/>
    <w:rsid w:val="16ACC60E"/>
    <w:rsid w:val="16B32BD1"/>
    <w:rsid w:val="16B4E72E"/>
    <w:rsid w:val="16B75FC9"/>
    <w:rsid w:val="16B93483"/>
    <w:rsid w:val="16B96949"/>
    <w:rsid w:val="16B9F481"/>
    <w:rsid w:val="16BBB468"/>
    <w:rsid w:val="16C19126"/>
    <w:rsid w:val="16C24CA0"/>
    <w:rsid w:val="16C4EAFA"/>
    <w:rsid w:val="16CAC0D1"/>
    <w:rsid w:val="16D136BC"/>
    <w:rsid w:val="16D1C9D7"/>
    <w:rsid w:val="16D1F720"/>
    <w:rsid w:val="16D6FB06"/>
    <w:rsid w:val="16DA432C"/>
    <w:rsid w:val="16DE9D4A"/>
    <w:rsid w:val="16E72A3B"/>
    <w:rsid w:val="16EBD1ED"/>
    <w:rsid w:val="16F107DB"/>
    <w:rsid w:val="16F16C2E"/>
    <w:rsid w:val="16F33EC6"/>
    <w:rsid w:val="16F33F15"/>
    <w:rsid w:val="16F6E473"/>
    <w:rsid w:val="16F8618D"/>
    <w:rsid w:val="16FC0C29"/>
    <w:rsid w:val="1708F307"/>
    <w:rsid w:val="1709E821"/>
    <w:rsid w:val="170CA874"/>
    <w:rsid w:val="17105607"/>
    <w:rsid w:val="17121FA1"/>
    <w:rsid w:val="17154030"/>
    <w:rsid w:val="1718F9D7"/>
    <w:rsid w:val="171E2D80"/>
    <w:rsid w:val="17277B56"/>
    <w:rsid w:val="172804B6"/>
    <w:rsid w:val="1729DF71"/>
    <w:rsid w:val="17321510"/>
    <w:rsid w:val="17333A64"/>
    <w:rsid w:val="1738FE8D"/>
    <w:rsid w:val="173A7C8F"/>
    <w:rsid w:val="173EC718"/>
    <w:rsid w:val="174BF033"/>
    <w:rsid w:val="174F52A5"/>
    <w:rsid w:val="1756C053"/>
    <w:rsid w:val="1756F498"/>
    <w:rsid w:val="1759F9B0"/>
    <w:rsid w:val="175A637A"/>
    <w:rsid w:val="175D9D20"/>
    <w:rsid w:val="17617DD4"/>
    <w:rsid w:val="1769BFCB"/>
    <w:rsid w:val="176C9DF1"/>
    <w:rsid w:val="176DC26E"/>
    <w:rsid w:val="17736342"/>
    <w:rsid w:val="1777DC77"/>
    <w:rsid w:val="177C3194"/>
    <w:rsid w:val="177CD8FC"/>
    <w:rsid w:val="178083D9"/>
    <w:rsid w:val="17824D59"/>
    <w:rsid w:val="1785DC82"/>
    <w:rsid w:val="178BC7D5"/>
    <w:rsid w:val="1790FF7F"/>
    <w:rsid w:val="17A3DFCB"/>
    <w:rsid w:val="17A3F3B8"/>
    <w:rsid w:val="17A5292D"/>
    <w:rsid w:val="17A89972"/>
    <w:rsid w:val="17AB0557"/>
    <w:rsid w:val="17AEED8C"/>
    <w:rsid w:val="17AEFCBE"/>
    <w:rsid w:val="17B0C05D"/>
    <w:rsid w:val="17B26122"/>
    <w:rsid w:val="17B46EB5"/>
    <w:rsid w:val="17B8C4A9"/>
    <w:rsid w:val="17BA2A60"/>
    <w:rsid w:val="17BB691E"/>
    <w:rsid w:val="17BC3B14"/>
    <w:rsid w:val="17C1B1C1"/>
    <w:rsid w:val="17C6FDC3"/>
    <w:rsid w:val="17CA850C"/>
    <w:rsid w:val="17CE6713"/>
    <w:rsid w:val="17D822DC"/>
    <w:rsid w:val="17D82B8E"/>
    <w:rsid w:val="17EB8491"/>
    <w:rsid w:val="17EC63F1"/>
    <w:rsid w:val="17F2706E"/>
    <w:rsid w:val="17FA44CC"/>
    <w:rsid w:val="17FEB23B"/>
    <w:rsid w:val="18047A31"/>
    <w:rsid w:val="1806DA86"/>
    <w:rsid w:val="180A373B"/>
    <w:rsid w:val="1812DF1A"/>
    <w:rsid w:val="18153645"/>
    <w:rsid w:val="18161AC1"/>
    <w:rsid w:val="1817D998"/>
    <w:rsid w:val="1826CB36"/>
    <w:rsid w:val="182C8447"/>
    <w:rsid w:val="182DEE4D"/>
    <w:rsid w:val="183230CE"/>
    <w:rsid w:val="18325494"/>
    <w:rsid w:val="18362EB9"/>
    <w:rsid w:val="1836458C"/>
    <w:rsid w:val="183BFF0F"/>
    <w:rsid w:val="183CD23F"/>
    <w:rsid w:val="183FFC22"/>
    <w:rsid w:val="1840A0FE"/>
    <w:rsid w:val="18475833"/>
    <w:rsid w:val="184E499D"/>
    <w:rsid w:val="1850E110"/>
    <w:rsid w:val="1853302A"/>
    <w:rsid w:val="185335A4"/>
    <w:rsid w:val="1854C7E4"/>
    <w:rsid w:val="185784C9"/>
    <w:rsid w:val="185ED742"/>
    <w:rsid w:val="1861A29B"/>
    <w:rsid w:val="1866A00C"/>
    <w:rsid w:val="186FFB85"/>
    <w:rsid w:val="1870CA87"/>
    <w:rsid w:val="1875795D"/>
    <w:rsid w:val="187631EC"/>
    <w:rsid w:val="1879FA77"/>
    <w:rsid w:val="1883B8E7"/>
    <w:rsid w:val="1888DD0C"/>
    <w:rsid w:val="188A1841"/>
    <w:rsid w:val="188AE8B2"/>
    <w:rsid w:val="188E6E65"/>
    <w:rsid w:val="188EF2E8"/>
    <w:rsid w:val="189078B4"/>
    <w:rsid w:val="18968B1C"/>
    <w:rsid w:val="189901A9"/>
    <w:rsid w:val="1899B65B"/>
    <w:rsid w:val="189D7014"/>
    <w:rsid w:val="189DC2E8"/>
    <w:rsid w:val="189FEFE1"/>
    <w:rsid w:val="18A56B5E"/>
    <w:rsid w:val="18AA3FC0"/>
    <w:rsid w:val="18AB3E96"/>
    <w:rsid w:val="18AE196E"/>
    <w:rsid w:val="18B4DADE"/>
    <w:rsid w:val="18BCD785"/>
    <w:rsid w:val="18C0B8D2"/>
    <w:rsid w:val="18C7DAC0"/>
    <w:rsid w:val="18D8E52D"/>
    <w:rsid w:val="18D97021"/>
    <w:rsid w:val="18DA594B"/>
    <w:rsid w:val="18E2D955"/>
    <w:rsid w:val="18E7C8B2"/>
    <w:rsid w:val="18E9018F"/>
    <w:rsid w:val="18EFB733"/>
    <w:rsid w:val="18F13FD9"/>
    <w:rsid w:val="18F47222"/>
    <w:rsid w:val="18F5D800"/>
    <w:rsid w:val="18FB8E1F"/>
    <w:rsid w:val="1900FAB3"/>
    <w:rsid w:val="19030CB6"/>
    <w:rsid w:val="1903CD08"/>
    <w:rsid w:val="1904DA8F"/>
    <w:rsid w:val="19060672"/>
    <w:rsid w:val="1908B2DE"/>
    <w:rsid w:val="190A19D5"/>
    <w:rsid w:val="190E3A65"/>
    <w:rsid w:val="190E405C"/>
    <w:rsid w:val="19101D87"/>
    <w:rsid w:val="19180FF2"/>
    <w:rsid w:val="191895B0"/>
    <w:rsid w:val="191A7A55"/>
    <w:rsid w:val="191BDA3D"/>
    <w:rsid w:val="191D0711"/>
    <w:rsid w:val="191F89B2"/>
    <w:rsid w:val="1920F103"/>
    <w:rsid w:val="1925BF20"/>
    <w:rsid w:val="19272559"/>
    <w:rsid w:val="192B26CA"/>
    <w:rsid w:val="1930DFCF"/>
    <w:rsid w:val="1932C9C6"/>
    <w:rsid w:val="1937635A"/>
    <w:rsid w:val="193E3C15"/>
    <w:rsid w:val="19443EA6"/>
    <w:rsid w:val="194834CE"/>
    <w:rsid w:val="1950FE79"/>
    <w:rsid w:val="19559510"/>
    <w:rsid w:val="195B6AAE"/>
    <w:rsid w:val="195E92BE"/>
    <w:rsid w:val="196393C2"/>
    <w:rsid w:val="1972D470"/>
    <w:rsid w:val="19816E9D"/>
    <w:rsid w:val="19817652"/>
    <w:rsid w:val="198A0763"/>
    <w:rsid w:val="198B65B1"/>
    <w:rsid w:val="1991EFD0"/>
    <w:rsid w:val="1993ECE4"/>
    <w:rsid w:val="19983C49"/>
    <w:rsid w:val="19994D47"/>
    <w:rsid w:val="199AF2EC"/>
    <w:rsid w:val="199D07AF"/>
    <w:rsid w:val="199E5B9D"/>
    <w:rsid w:val="199FF8D6"/>
    <w:rsid w:val="19A2D0F3"/>
    <w:rsid w:val="19A52325"/>
    <w:rsid w:val="19A6B647"/>
    <w:rsid w:val="19AD8F6C"/>
    <w:rsid w:val="19B4B38A"/>
    <w:rsid w:val="19B6C109"/>
    <w:rsid w:val="19C33EC7"/>
    <w:rsid w:val="19CA5604"/>
    <w:rsid w:val="19CB75D4"/>
    <w:rsid w:val="19CFF102"/>
    <w:rsid w:val="19D6E7FC"/>
    <w:rsid w:val="19D855DE"/>
    <w:rsid w:val="19E47FB4"/>
    <w:rsid w:val="19E486A8"/>
    <w:rsid w:val="19E8B65C"/>
    <w:rsid w:val="19E8CDA2"/>
    <w:rsid w:val="19EE7B45"/>
    <w:rsid w:val="19EF1016"/>
    <w:rsid w:val="19F95390"/>
    <w:rsid w:val="19F96AC6"/>
    <w:rsid w:val="19FEB5D2"/>
    <w:rsid w:val="1A01FAE2"/>
    <w:rsid w:val="1A025684"/>
    <w:rsid w:val="1A06194F"/>
    <w:rsid w:val="1A088746"/>
    <w:rsid w:val="1A08F1BA"/>
    <w:rsid w:val="1A17DB13"/>
    <w:rsid w:val="1A1A9EF5"/>
    <w:rsid w:val="1A1D2B13"/>
    <w:rsid w:val="1A1DB0DC"/>
    <w:rsid w:val="1A27AA72"/>
    <w:rsid w:val="1A284D55"/>
    <w:rsid w:val="1A29D7FD"/>
    <w:rsid w:val="1A2D3176"/>
    <w:rsid w:val="1A326343"/>
    <w:rsid w:val="1A3A2E2C"/>
    <w:rsid w:val="1A444936"/>
    <w:rsid w:val="1A452C72"/>
    <w:rsid w:val="1A47B452"/>
    <w:rsid w:val="1A486E53"/>
    <w:rsid w:val="1A4BF16C"/>
    <w:rsid w:val="1A4E8851"/>
    <w:rsid w:val="1A53D578"/>
    <w:rsid w:val="1A57964C"/>
    <w:rsid w:val="1A59C3D7"/>
    <w:rsid w:val="1A5A222C"/>
    <w:rsid w:val="1A5A2955"/>
    <w:rsid w:val="1A5BA66F"/>
    <w:rsid w:val="1A5DF988"/>
    <w:rsid w:val="1A5F9567"/>
    <w:rsid w:val="1A6377C0"/>
    <w:rsid w:val="1A67D85E"/>
    <w:rsid w:val="1A6CFB0C"/>
    <w:rsid w:val="1A6F8DA2"/>
    <w:rsid w:val="1A6FC71D"/>
    <w:rsid w:val="1A7174CA"/>
    <w:rsid w:val="1A760557"/>
    <w:rsid w:val="1A7E3542"/>
    <w:rsid w:val="1A8116DE"/>
    <w:rsid w:val="1A8B255F"/>
    <w:rsid w:val="1A9263F4"/>
    <w:rsid w:val="1A93AC71"/>
    <w:rsid w:val="1A95154E"/>
    <w:rsid w:val="1A952FEF"/>
    <w:rsid w:val="1A96830A"/>
    <w:rsid w:val="1A9732D9"/>
    <w:rsid w:val="1A9B4433"/>
    <w:rsid w:val="1AB3A406"/>
    <w:rsid w:val="1AB6D632"/>
    <w:rsid w:val="1AB81AE7"/>
    <w:rsid w:val="1ABBAE6A"/>
    <w:rsid w:val="1ABC2AB5"/>
    <w:rsid w:val="1AD0D2CA"/>
    <w:rsid w:val="1AD17536"/>
    <w:rsid w:val="1AD8102A"/>
    <w:rsid w:val="1ADD4C66"/>
    <w:rsid w:val="1AE18C03"/>
    <w:rsid w:val="1AE1E13E"/>
    <w:rsid w:val="1AE89D81"/>
    <w:rsid w:val="1AEB0DC4"/>
    <w:rsid w:val="1AF35A11"/>
    <w:rsid w:val="1AF3F93F"/>
    <w:rsid w:val="1AF842BE"/>
    <w:rsid w:val="1AF8AE26"/>
    <w:rsid w:val="1AF8B1E9"/>
    <w:rsid w:val="1AFA5001"/>
    <w:rsid w:val="1B009BAC"/>
    <w:rsid w:val="1B02BFCB"/>
    <w:rsid w:val="1B03D06C"/>
    <w:rsid w:val="1B0600AA"/>
    <w:rsid w:val="1B079E2C"/>
    <w:rsid w:val="1B0ECE8A"/>
    <w:rsid w:val="1B14DCD0"/>
    <w:rsid w:val="1B1856DD"/>
    <w:rsid w:val="1B20AAB7"/>
    <w:rsid w:val="1B215D10"/>
    <w:rsid w:val="1B22B7D4"/>
    <w:rsid w:val="1B25B223"/>
    <w:rsid w:val="1B25F557"/>
    <w:rsid w:val="1B262817"/>
    <w:rsid w:val="1B269995"/>
    <w:rsid w:val="1B276CD3"/>
    <w:rsid w:val="1B290BE8"/>
    <w:rsid w:val="1B2A0459"/>
    <w:rsid w:val="1B3333C8"/>
    <w:rsid w:val="1B338608"/>
    <w:rsid w:val="1B380C29"/>
    <w:rsid w:val="1B380CA6"/>
    <w:rsid w:val="1B3894FD"/>
    <w:rsid w:val="1B3A2B62"/>
    <w:rsid w:val="1B3C1AF3"/>
    <w:rsid w:val="1B440FA7"/>
    <w:rsid w:val="1B46E83C"/>
    <w:rsid w:val="1B4DCC16"/>
    <w:rsid w:val="1B505ED1"/>
    <w:rsid w:val="1B5215BE"/>
    <w:rsid w:val="1B52EFC5"/>
    <w:rsid w:val="1B531272"/>
    <w:rsid w:val="1B55BAB4"/>
    <w:rsid w:val="1B5E1C7C"/>
    <w:rsid w:val="1B5E25D6"/>
    <w:rsid w:val="1B5F4716"/>
    <w:rsid w:val="1B62D82E"/>
    <w:rsid w:val="1B64B99F"/>
    <w:rsid w:val="1B681B09"/>
    <w:rsid w:val="1B6AF19E"/>
    <w:rsid w:val="1B6BE335"/>
    <w:rsid w:val="1B6C1822"/>
    <w:rsid w:val="1B6CB0E6"/>
    <w:rsid w:val="1B7A2FA6"/>
    <w:rsid w:val="1B7B9921"/>
    <w:rsid w:val="1B807621"/>
    <w:rsid w:val="1B808924"/>
    <w:rsid w:val="1B83D1DF"/>
    <w:rsid w:val="1B8E2CF3"/>
    <w:rsid w:val="1B8F4369"/>
    <w:rsid w:val="1B902DAA"/>
    <w:rsid w:val="1B97072D"/>
    <w:rsid w:val="1B9A6E3C"/>
    <w:rsid w:val="1B9D6A0E"/>
    <w:rsid w:val="1BA6CA1D"/>
    <w:rsid w:val="1BA98217"/>
    <w:rsid w:val="1BA9E1D1"/>
    <w:rsid w:val="1BB0F918"/>
    <w:rsid w:val="1BB407CE"/>
    <w:rsid w:val="1BB55D7E"/>
    <w:rsid w:val="1BB6027E"/>
    <w:rsid w:val="1BBB3D80"/>
    <w:rsid w:val="1BC344CB"/>
    <w:rsid w:val="1BC9465F"/>
    <w:rsid w:val="1BCA1249"/>
    <w:rsid w:val="1BCEF949"/>
    <w:rsid w:val="1BCF7F0E"/>
    <w:rsid w:val="1BCFE302"/>
    <w:rsid w:val="1BD51F1A"/>
    <w:rsid w:val="1BDDDD75"/>
    <w:rsid w:val="1BDF7B05"/>
    <w:rsid w:val="1BE24D7C"/>
    <w:rsid w:val="1BE3A125"/>
    <w:rsid w:val="1BE4CDFC"/>
    <w:rsid w:val="1BEC7E83"/>
    <w:rsid w:val="1BFE5BF1"/>
    <w:rsid w:val="1C06491D"/>
    <w:rsid w:val="1C071040"/>
    <w:rsid w:val="1C07570B"/>
    <w:rsid w:val="1C0B0F3F"/>
    <w:rsid w:val="1C0F07FA"/>
    <w:rsid w:val="1C1110E3"/>
    <w:rsid w:val="1C150AF0"/>
    <w:rsid w:val="1C1BF168"/>
    <w:rsid w:val="1C1DE97A"/>
    <w:rsid w:val="1C23E196"/>
    <w:rsid w:val="1C2A429C"/>
    <w:rsid w:val="1C2D73C6"/>
    <w:rsid w:val="1C2D93A1"/>
    <w:rsid w:val="1C2DD1F2"/>
    <w:rsid w:val="1C31C145"/>
    <w:rsid w:val="1C364AC6"/>
    <w:rsid w:val="1C3C5915"/>
    <w:rsid w:val="1C3ED0DE"/>
    <w:rsid w:val="1C48CF8A"/>
    <w:rsid w:val="1C49395B"/>
    <w:rsid w:val="1C4BD55A"/>
    <w:rsid w:val="1C4CF530"/>
    <w:rsid w:val="1C4EF391"/>
    <w:rsid w:val="1C56594B"/>
    <w:rsid w:val="1C61CD5F"/>
    <w:rsid w:val="1C6A068F"/>
    <w:rsid w:val="1C6B229C"/>
    <w:rsid w:val="1C6C2B24"/>
    <w:rsid w:val="1C6C9292"/>
    <w:rsid w:val="1C6F0BE3"/>
    <w:rsid w:val="1C750F71"/>
    <w:rsid w:val="1C755126"/>
    <w:rsid w:val="1C75D59D"/>
    <w:rsid w:val="1C77E80A"/>
    <w:rsid w:val="1C79D2E9"/>
    <w:rsid w:val="1C806866"/>
    <w:rsid w:val="1C855381"/>
    <w:rsid w:val="1C8BD0E5"/>
    <w:rsid w:val="1C8E11DC"/>
    <w:rsid w:val="1C90794B"/>
    <w:rsid w:val="1C94131F"/>
    <w:rsid w:val="1C95DCDB"/>
    <w:rsid w:val="1C973286"/>
    <w:rsid w:val="1C98A962"/>
    <w:rsid w:val="1C993A5B"/>
    <w:rsid w:val="1C9C6C0D"/>
    <w:rsid w:val="1C9CB923"/>
    <w:rsid w:val="1C9DC139"/>
    <w:rsid w:val="1CA669BB"/>
    <w:rsid w:val="1CAB4041"/>
    <w:rsid w:val="1CAD8E5F"/>
    <w:rsid w:val="1CB3998F"/>
    <w:rsid w:val="1CB6E8F9"/>
    <w:rsid w:val="1CBB4671"/>
    <w:rsid w:val="1CBC6C60"/>
    <w:rsid w:val="1CBEDD18"/>
    <w:rsid w:val="1CC23246"/>
    <w:rsid w:val="1CC53AD8"/>
    <w:rsid w:val="1CD2147E"/>
    <w:rsid w:val="1CD3DC8A"/>
    <w:rsid w:val="1CD87D1A"/>
    <w:rsid w:val="1CDAB670"/>
    <w:rsid w:val="1CDFAE0A"/>
    <w:rsid w:val="1CDFE008"/>
    <w:rsid w:val="1CE5CB4C"/>
    <w:rsid w:val="1CE7F8F5"/>
    <w:rsid w:val="1CFE01A3"/>
    <w:rsid w:val="1CFEC10B"/>
    <w:rsid w:val="1D02FA58"/>
    <w:rsid w:val="1D047064"/>
    <w:rsid w:val="1D07A473"/>
    <w:rsid w:val="1D07E883"/>
    <w:rsid w:val="1D252FE3"/>
    <w:rsid w:val="1D2B7682"/>
    <w:rsid w:val="1D2DE619"/>
    <w:rsid w:val="1D319DBC"/>
    <w:rsid w:val="1D326A6E"/>
    <w:rsid w:val="1D3368FD"/>
    <w:rsid w:val="1D369070"/>
    <w:rsid w:val="1D3AC913"/>
    <w:rsid w:val="1D3FFA8D"/>
    <w:rsid w:val="1D43AA2C"/>
    <w:rsid w:val="1D4AF33A"/>
    <w:rsid w:val="1D4B2471"/>
    <w:rsid w:val="1D4E6A62"/>
    <w:rsid w:val="1D53C3E1"/>
    <w:rsid w:val="1D5E2A10"/>
    <w:rsid w:val="1D604893"/>
    <w:rsid w:val="1D65E2AA"/>
    <w:rsid w:val="1D72FD97"/>
    <w:rsid w:val="1D75DC85"/>
    <w:rsid w:val="1D7DABA4"/>
    <w:rsid w:val="1D7F2C2C"/>
    <w:rsid w:val="1D82D926"/>
    <w:rsid w:val="1D898270"/>
    <w:rsid w:val="1D8A9381"/>
    <w:rsid w:val="1D8BB6CE"/>
    <w:rsid w:val="1D9816DB"/>
    <w:rsid w:val="1D9A66CE"/>
    <w:rsid w:val="1D9B9FC9"/>
    <w:rsid w:val="1D9D601D"/>
    <w:rsid w:val="1DA38480"/>
    <w:rsid w:val="1DB1F6B0"/>
    <w:rsid w:val="1DB599C0"/>
    <w:rsid w:val="1DB8161C"/>
    <w:rsid w:val="1DB89098"/>
    <w:rsid w:val="1DB90774"/>
    <w:rsid w:val="1DB9F74F"/>
    <w:rsid w:val="1DC1E22E"/>
    <w:rsid w:val="1DCA0E7C"/>
    <w:rsid w:val="1DCB388D"/>
    <w:rsid w:val="1DCC76B5"/>
    <w:rsid w:val="1DCDAABE"/>
    <w:rsid w:val="1DCF9A0A"/>
    <w:rsid w:val="1DCFD9A4"/>
    <w:rsid w:val="1DD2A2CE"/>
    <w:rsid w:val="1DD5D789"/>
    <w:rsid w:val="1DDB4C12"/>
    <w:rsid w:val="1DE1067C"/>
    <w:rsid w:val="1DE2CB33"/>
    <w:rsid w:val="1DEAEE36"/>
    <w:rsid w:val="1DF5ADD7"/>
    <w:rsid w:val="1DF7B119"/>
    <w:rsid w:val="1DF8D6FA"/>
    <w:rsid w:val="1DFCDE4D"/>
    <w:rsid w:val="1DFFD091"/>
    <w:rsid w:val="1E00E10D"/>
    <w:rsid w:val="1E065570"/>
    <w:rsid w:val="1E075938"/>
    <w:rsid w:val="1E0E4E3F"/>
    <w:rsid w:val="1E0FCC4C"/>
    <w:rsid w:val="1E14199A"/>
    <w:rsid w:val="1E1AA0E1"/>
    <w:rsid w:val="1E2027E4"/>
    <w:rsid w:val="1E24BF88"/>
    <w:rsid w:val="1E2C49AC"/>
    <w:rsid w:val="1E3302E7"/>
    <w:rsid w:val="1E331F8D"/>
    <w:rsid w:val="1E35D5CB"/>
    <w:rsid w:val="1E363310"/>
    <w:rsid w:val="1E367104"/>
    <w:rsid w:val="1E36999F"/>
    <w:rsid w:val="1E3F8161"/>
    <w:rsid w:val="1E412287"/>
    <w:rsid w:val="1E422E7F"/>
    <w:rsid w:val="1E49EF29"/>
    <w:rsid w:val="1E4A2287"/>
    <w:rsid w:val="1E4F40D1"/>
    <w:rsid w:val="1E57EF74"/>
    <w:rsid w:val="1E5C1599"/>
    <w:rsid w:val="1E5E6D15"/>
    <w:rsid w:val="1E5F06CF"/>
    <w:rsid w:val="1E622F68"/>
    <w:rsid w:val="1E644A4F"/>
    <w:rsid w:val="1E67E7C2"/>
    <w:rsid w:val="1E6A97D5"/>
    <w:rsid w:val="1E6E0F06"/>
    <w:rsid w:val="1E71C8A6"/>
    <w:rsid w:val="1E7369F9"/>
    <w:rsid w:val="1E7B9671"/>
    <w:rsid w:val="1E7BB069"/>
    <w:rsid w:val="1E801106"/>
    <w:rsid w:val="1E847F87"/>
    <w:rsid w:val="1E92E97F"/>
    <w:rsid w:val="1E943235"/>
    <w:rsid w:val="1E943C08"/>
    <w:rsid w:val="1E988A5A"/>
    <w:rsid w:val="1E9B5E42"/>
    <w:rsid w:val="1E9C1378"/>
    <w:rsid w:val="1E9C2A71"/>
    <w:rsid w:val="1E9D43E4"/>
    <w:rsid w:val="1EA212E3"/>
    <w:rsid w:val="1EA3B8E4"/>
    <w:rsid w:val="1EA5206E"/>
    <w:rsid w:val="1EB0B58D"/>
    <w:rsid w:val="1EB91B68"/>
    <w:rsid w:val="1EB9B0F9"/>
    <w:rsid w:val="1EBCD83C"/>
    <w:rsid w:val="1EBD1D3C"/>
    <w:rsid w:val="1ECBC0E4"/>
    <w:rsid w:val="1ED29A6D"/>
    <w:rsid w:val="1ED41720"/>
    <w:rsid w:val="1EDAA252"/>
    <w:rsid w:val="1EE43A7E"/>
    <w:rsid w:val="1EECDCB4"/>
    <w:rsid w:val="1EED8F3B"/>
    <w:rsid w:val="1EEDBBE5"/>
    <w:rsid w:val="1EEF7370"/>
    <w:rsid w:val="1EF3327C"/>
    <w:rsid w:val="1EFC537C"/>
    <w:rsid w:val="1EFC86D7"/>
    <w:rsid w:val="1EFE71B3"/>
    <w:rsid w:val="1F01B30B"/>
    <w:rsid w:val="1F01F7E0"/>
    <w:rsid w:val="1F034067"/>
    <w:rsid w:val="1F03D260"/>
    <w:rsid w:val="1F0E7F25"/>
    <w:rsid w:val="1F10A484"/>
    <w:rsid w:val="1F14BCB2"/>
    <w:rsid w:val="1F157E37"/>
    <w:rsid w:val="1F1B6439"/>
    <w:rsid w:val="1F1FAAD7"/>
    <w:rsid w:val="1F2BE09D"/>
    <w:rsid w:val="1F2CF155"/>
    <w:rsid w:val="1F34BDA1"/>
    <w:rsid w:val="1F3C4F0C"/>
    <w:rsid w:val="1F3E0A8A"/>
    <w:rsid w:val="1F418F59"/>
    <w:rsid w:val="1F443A2D"/>
    <w:rsid w:val="1F45D241"/>
    <w:rsid w:val="1F45FD24"/>
    <w:rsid w:val="1F4A7250"/>
    <w:rsid w:val="1F4D76BD"/>
    <w:rsid w:val="1F4EAB5E"/>
    <w:rsid w:val="1F53123A"/>
    <w:rsid w:val="1F54509A"/>
    <w:rsid w:val="1F578164"/>
    <w:rsid w:val="1F58AF5A"/>
    <w:rsid w:val="1F5D878E"/>
    <w:rsid w:val="1F5E3616"/>
    <w:rsid w:val="1F609C3A"/>
    <w:rsid w:val="1F72B83F"/>
    <w:rsid w:val="1F817FDD"/>
    <w:rsid w:val="1F848D9C"/>
    <w:rsid w:val="1F87B4CA"/>
    <w:rsid w:val="1F8919C9"/>
    <w:rsid w:val="1F8EB44A"/>
    <w:rsid w:val="1F9239A4"/>
    <w:rsid w:val="1F958EA9"/>
    <w:rsid w:val="1F97322B"/>
    <w:rsid w:val="1F97475E"/>
    <w:rsid w:val="1F9B96C6"/>
    <w:rsid w:val="1F9BFC57"/>
    <w:rsid w:val="1FA317CB"/>
    <w:rsid w:val="1FA63500"/>
    <w:rsid w:val="1FA8BA5B"/>
    <w:rsid w:val="1FAABB6A"/>
    <w:rsid w:val="1FB1F59F"/>
    <w:rsid w:val="1FC06815"/>
    <w:rsid w:val="1FC0BD28"/>
    <w:rsid w:val="1FC0E237"/>
    <w:rsid w:val="1FC66C71"/>
    <w:rsid w:val="1FC6948F"/>
    <w:rsid w:val="1FC976F9"/>
    <w:rsid w:val="1FCAFBA6"/>
    <w:rsid w:val="1FD14D59"/>
    <w:rsid w:val="1FD1C20C"/>
    <w:rsid w:val="1FDF1286"/>
    <w:rsid w:val="1FE38DBC"/>
    <w:rsid w:val="1FE5EA6C"/>
    <w:rsid w:val="1FE5F2E8"/>
    <w:rsid w:val="1FF1CC93"/>
    <w:rsid w:val="1FF5DA8B"/>
    <w:rsid w:val="1FF80C04"/>
    <w:rsid w:val="1FFA8082"/>
    <w:rsid w:val="1FFC0960"/>
    <w:rsid w:val="2003F486"/>
    <w:rsid w:val="2004C58A"/>
    <w:rsid w:val="20051F0A"/>
    <w:rsid w:val="200B5064"/>
    <w:rsid w:val="200B7D4C"/>
    <w:rsid w:val="200C0620"/>
    <w:rsid w:val="200D4437"/>
    <w:rsid w:val="200F5A74"/>
    <w:rsid w:val="200FD06F"/>
    <w:rsid w:val="20101B43"/>
    <w:rsid w:val="20221796"/>
    <w:rsid w:val="202354F7"/>
    <w:rsid w:val="202B28BF"/>
    <w:rsid w:val="202FA8BA"/>
    <w:rsid w:val="20315DC6"/>
    <w:rsid w:val="203180EC"/>
    <w:rsid w:val="20349CDA"/>
    <w:rsid w:val="20375F42"/>
    <w:rsid w:val="203797EB"/>
    <w:rsid w:val="203FFBAF"/>
    <w:rsid w:val="20413E17"/>
    <w:rsid w:val="20432081"/>
    <w:rsid w:val="2046012F"/>
    <w:rsid w:val="2047A970"/>
    <w:rsid w:val="20516B18"/>
    <w:rsid w:val="205207F5"/>
    <w:rsid w:val="20529145"/>
    <w:rsid w:val="20588EE6"/>
    <w:rsid w:val="205E3464"/>
    <w:rsid w:val="20605D44"/>
    <w:rsid w:val="206501B1"/>
    <w:rsid w:val="206733F8"/>
    <w:rsid w:val="2067CC4B"/>
    <w:rsid w:val="2067DE80"/>
    <w:rsid w:val="206C17C2"/>
    <w:rsid w:val="206CA89C"/>
    <w:rsid w:val="206D47CB"/>
    <w:rsid w:val="20706309"/>
    <w:rsid w:val="2070F468"/>
    <w:rsid w:val="2075ADA9"/>
    <w:rsid w:val="2077C8B7"/>
    <w:rsid w:val="207A2E11"/>
    <w:rsid w:val="207C6753"/>
    <w:rsid w:val="208435CA"/>
    <w:rsid w:val="209179CC"/>
    <w:rsid w:val="209829A5"/>
    <w:rsid w:val="209829A6"/>
    <w:rsid w:val="209BC347"/>
    <w:rsid w:val="209C69D4"/>
    <w:rsid w:val="20A2B4A3"/>
    <w:rsid w:val="20A315B0"/>
    <w:rsid w:val="20A64E77"/>
    <w:rsid w:val="20A770C0"/>
    <w:rsid w:val="20A7AC0D"/>
    <w:rsid w:val="20AAEA3B"/>
    <w:rsid w:val="20ACBE88"/>
    <w:rsid w:val="20B42E48"/>
    <w:rsid w:val="20B7FA6A"/>
    <w:rsid w:val="20BF57A9"/>
    <w:rsid w:val="20BF7937"/>
    <w:rsid w:val="20BFC552"/>
    <w:rsid w:val="20C19735"/>
    <w:rsid w:val="20C1F967"/>
    <w:rsid w:val="20C21188"/>
    <w:rsid w:val="20CA35D9"/>
    <w:rsid w:val="20CC7C17"/>
    <w:rsid w:val="20D27E9A"/>
    <w:rsid w:val="20D6C103"/>
    <w:rsid w:val="20DA13D1"/>
    <w:rsid w:val="20DA813C"/>
    <w:rsid w:val="20DC0627"/>
    <w:rsid w:val="20DF7744"/>
    <w:rsid w:val="20DFC20B"/>
    <w:rsid w:val="20E38611"/>
    <w:rsid w:val="20E48F66"/>
    <w:rsid w:val="20E75F28"/>
    <w:rsid w:val="20EE5209"/>
    <w:rsid w:val="20F223DD"/>
    <w:rsid w:val="20F6408D"/>
    <w:rsid w:val="20FC51BE"/>
    <w:rsid w:val="20FC59DF"/>
    <w:rsid w:val="20FD78C6"/>
    <w:rsid w:val="2106758C"/>
    <w:rsid w:val="21080EFD"/>
    <w:rsid w:val="210FEC2C"/>
    <w:rsid w:val="21159054"/>
    <w:rsid w:val="211B7473"/>
    <w:rsid w:val="2121B980"/>
    <w:rsid w:val="2128E197"/>
    <w:rsid w:val="212A4569"/>
    <w:rsid w:val="213317BF"/>
    <w:rsid w:val="21392FE9"/>
    <w:rsid w:val="2139BA81"/>
    <w:rsid w:val="213A078E"/>
    <w:rsid w:val="21471E36"/>
    <w:rsid w:val="214877A2"/>
    <w:rsid w:val="2148A5FC"/>
    <w:rsid w:val="214977EA"/>
    <w:rsid w:val="214A73CA"/>
    <w:rsid w:val="21523931"/>
    <w:rsid w:val="215277B5"/>
    <w:rsid w:val="21638A08"/>
    <w:rsid w:val="2163DF3B"/>
    <w:rsid w:val="21678EB0"/>
    <w:rsid w:val="216C2151"/>
    <w:rsid w:val="216CBF78"/>
    <w:rsid w:val="216FD26B"/>
    <w:rsid w:val="2174818A"/>
    <w:rsid w:val="21749904"/>
    <w:rsid w:val="217620C9"/>
    <w:rsid w:val="218110D6"/>
    <w:rsid w:val="21859877"/>
    <w:rsid w:val="2187C7AB"/>
    <w:rsid w:val="218926DF"/>
    <w:rsid w:val="218F35A8"/>
    <w:rsid w:val="2192455E"/>
    <w:rsid w:val="21969BAA"/>
    <w:rsid w:val="219835DF"/>
    <w:rsid w:val="21A12EC0"/>
    <w:rsid w:val="21A1F6B1"/>
    <w:rsid w:val="21A30A07"/>
    <w:rsid w:val="21A48D5A"/>
    <w:rsid w:val="21A4E6F0"/>
    <w:rsid w:val="21A5F82D"/>
    <w:rsid w:val="21AB9AAE"/>
    <w:rsid w:val="21AE9BD9"/>
    <w:rsid w:val="21B0737D"/>
    <w:rsid w:val="21B1615A"/>
    <w:rsid w:val="21C6D8E4"/>
    <w:rsid w:val="21C8F7E7"/>
    <w:rsid w:val="21CD9412"/>
    <w:rsid w:val="21CDE1A0"/>
    <w:rsid w:val="21D25FBD"/>
    <w:rsid w:val="21D50A3F"/>
    <w:rsid w:val="21E368B2"/>
    <w:rsid w:val="21E3A105"/>
    <w:rsid w:val="21E3CCF0"/>
    <w:rsid w:val="21E8EC50"/>
    <w:rsid w:val="21EC9BCD"/>
    <w:rsid w:val="21F134A1"/>
    <w:rsid w:val="21FDFB7E"/>
    <w:rsid w:val="22017422"/>
    <w:rsid w:val="2201F31B"/>
    <w:rsid w:val="220859C4"/>
    <w:rsid w:val="220B5733"/>
    <w:rsid w:val="220C1BF0"/>
    <w:rsid w:val="220E3A36"/>
    <w:rsid w:val="22111C1C"/>
    <w:rsid w:val="221A4EF1"/>
    <w:rsid w:val="221CD81A"/>
    <w:rsid w:val="221DC354"/>
    <w:rsid w:val="22261F9B"/>
    <w:rsid w:val="222818F6"/>
    <w:rsid w:val="222C0B03"/>
    <w:rsid w:val="222EB84D"/>
    <w:rsid w:val="222EE9FA"/>
    <w:rsid w:val="22302356"/>
    <w:rsid w:val="22346D51"/>
    <w:rsid w:val="223947E3"/>
    <w:rsid w:val="2239CBAB"/>
    <w:rsid w:val="223BD682"/>
    <w:rsid w:val="223F98B6"/>
    <w:rsid w:val="2240BD4C"/>
    <w:rsid w:val="224189ED"/>
    <w:rsid w:val="2242F914"/>
    <w:rsid w:val="224401D9"/>
    <w:rsid w:val="2245D334"/>
    <w:rsid w:val="224A24C5"/>
    <w:rsid w:val="224B3314"/>
    <w:rsid w:val="225055F4"/>
    <w:rsid w:val="225233A5"/>
    <w:rsid w:val="2253919F"/>
    <w:rsid w:val="225430F6"/>
    <w:rsid w:val="225BBD24"/>
    <w:rsid w:val="225FBCCA"/>
    <w:rsid w:val="2262AC7E"/>
    <w:rsid w:val="22640D2C"/>
    <w:rsid w:val="2264A040"/>
    <w:rsid w:val="2265753D"/>
    <w:rsid w:val="2266187F"/>
    <w:rsid w:val="22710D40"/>
    <w:rsid w:val="2278E793"/>
    <w:rsid w:val="227A0408"/>
    <w:rsid w:val="227A0528"/>
    <w:rsid w:val="227E24AC"/>
    <w:rsid w:val="227F8BC8"/>
    <w:rsid w:val="2287B014"/>
    <w:rsid w:val="228A03DB"/>
    <w:rsid w:val="228BFBFF"/>
    <w:rsid w:val="229063CE"/>
    <w:rsid w:val="2298CB7B"/>
    <w:rsid w:val="22994D3B"/>
    <w:rsid w:val="229C8AFB"/>
    <w:rsid w:val="22A772B9"/>
    <w:rsid w:val="22ABB084"/>
    <w:rsid w:val="22AD1D45"/>
    <w:rsid w:val="22B077A0"/>
    <w:rsid w:val="22B43D01"/>
    <w:rsid w:val="22B87432"/>
    <w:rsid w:val="22BA7972"/>
    <w:rsid w:val="22BB5BAF"/>
    <w:rsid w:val="22BCEC37"/>
    <w:rsid w:val="22C869FD"/>
    <w:rsid w:val="22CA6750"/>
    <w:rsid w:val="22CD0EA0"/>
    <w:rsid w:val="22CF3569"/>
    <w:rsid w:val="22D33A55"/>
    <w:rsid w:val="22D8AA0A"/>
    <w:rsid w:val="22E2B84A"/>
    <w:rsid w:val="22E83E4F"/>
    <w:rsid w:val="22EC97CC"/>
    <w:rsid w:val="22ED5DE2"/>
    <w:rsid w:val="22EE2948"/>
    <w:rsid w:val="22F5960E"/>
    <w:rsid w:val="22FE0D33"/>
    <w:rsid w:val="22FE7AD8"/>
    <w:rsid w:val="230117BB"/>
    <w:rsid w:val="23063457"/>
    <w:rsid w:val="230E17E1"/>
    <w:rsid w:val="230EC483"/>
    <w:rsid w:val="23106965"/>
    <w:rsid w:val="2311B394"/>
    <w:rsid w:val="2313C76D"/>
    <w:rsid w:val="2318E5B9"/>
    <w:rsid w:val="23231E22"/>
    <w:rsid w:val="232B4CBD"/>
    <w:rsid w:val="232E37F9"/>
    <w:rsid w:val="23347772"/>
    <w:rsid w:val="23374174"/>
    <w:rsid w:val="2338566B"/>
    <w:rsid w:val="2339CCD6"/>
    <w:rsid w:val="233DDF09"/>
    <w:rsid w:val="233EAE05"/>
    <w:rsid w:val="2340A506"/>
    <w:rsid w:val="2358F820"/>
    <w:rsid w:val="235D8A6A"/>
    <w:rsid w:val="235EF31E"/>
    <w:rsid w:val="23616068"/>
    <w:rsid w:val="23690BCC"/>
    <w:rsid w:val="236E301E"/>
    <w:rsid w:val="23734EBB"/>
    <w:rsid w:val="2374D46C"/>
    <w:rsid w:val="23761D9C"/>
    <w:rsid w:val="2377B64C"/>
    <w:rsid w:val="237D44E2"/>
    <w:rsid w:val="237DE55D"/>
    <w:rsid w:val="237E7181"/>
    <w:rsid w:val="2380F046"/>
    <w:rsid w:val="2383BEFC"/>
    <w:rsid w:val="2385E9AB"/>
    <w:rsid w:val="2389445D"/>
    <w:rsid w:val="23950356"/>
    <w:rsid w:val="23964ABC"/>
    <w:rsid w:val="239B7F00"/>
    <w:rsid w:val="239D1C72"/>
    <w:rsid w:val="23A04D0C"/>
    <w:rsid w:val="23A0B913"/>
    <w:rsid w:val="23A2BF7F"/>
    <w:rsid w:val="23A85F59"/>
    <w:rsid w:val="23AB19CE"/>
    <w:rsid w:val="23B6BF64"/>
    <w:rsid w:val="23B7236D"/>
    <w:rsid w:val="23C28F33"/>
    <w:rsid w:val="23D20C6A"/>
    <w:rsid w:val="23D310EC"/>
    <w:rsid w:val="23DAF605"/>
    <w:rsid w:val="23DBC6E8"/>
    <w:rsid w:val="23DC1401"/>
    <w:rsid w:val="23E3350C"/>
    <w:rsid w:val="23E43A5D"/>
    <w:rsid w:val="23ED5F61"/>
    <w:rsid w:val="23F52320"/>
    <w:rsid w:val="23F6515C"/>
    <w:rsid w:val="23FB16B9"/>
    <w:rsid w:val="23FB8D2B"/>
    <w:rsid w:val="23FCA4A4"/>
    <w:rsid w:val="240445F5"/>
    <w:rsid w:val="24054002"/>
    <w:rsid w:val="240EC53C"/>
    <w:rsid w:val="24187734"/>
    <w:rsid w:val="241AE1BB"/>
    <w:rsid w:val="241B24F6"/>
    <w:rsid w:val="241D2D6C"/>
    <w:rsid w:val="241D6468"/>
    <w:rsid w:val="241E5D6E"/>
    <w:rsid w:val="2420941E"/>
    <w:rsid w:val="24222DB2"/>
    <w:rsid w:val="24229174"/>
    <w:rsid w:val="24230458"/>
    <w:rsid w:val="2424AEF3"/>
    <w:rsid w:val="242840BB"/>
    <w:rsid w:val="242DB4CE"/>
    <w:rsid w:val="242DE051"/>
    <w:rsid w:val="242F9845"/>
    <w:rsid w:val="24361C74"/>
    <w:rsid w:val="2438D3B3"/>
    <w:rsid w:val="243B2F27"/>
    <w:rsid w:val="243E8F57"/>
    <w:rsid w:val="243F5C7C"/>
    <w:rsid w:val="2442A396"/>
    <w:rsid w:val="244CB6D9"/>
    <w:rsid w:val="244DE951"/>
    <w:rsid w:val="244E9537"/>
    <w:rsid w:val="2453AAB7"/>
    <w:rsid w:val="24585697"/>
    <w:rsid w:val="245BFEBF"/>
    <w:rsid w:val="245DF0FD"/>
    <w:rsid w:val="24612A57"/>
    <w:rsid w:val="2463A441"/>
    <w:rsid w:val="24668CB9"/>
    <w:rsid w:val="246AECFA"/>
    <w:rsid w:val="246D7BE1"/>
    <w:rsid w:val="246F948C"/>
    <w:rsid w:val="2473E44B"/>
    <w:rsid w:val="247563F9"/>
    <w:rsid w:val="247E2698"/>
    <w:rsid w:val="247F3DC0"/>
    <w:rsid w:val="2489193B"/>
    <w:rsid w:val="248C4F52"/>
    <w:rsid w:val="248D06DB"/>
    <w:rsid w:val="2490BFE2"/>
    <w:rsid w:val="2493DEDC"/>
    <w:rsid w:val="2499AC7A"/>
    <w:rsid w:val="2499ACA0"/>
    <w:rsid w:val="249A19E1"/>
    <w:rsid w:val="249B8B30"/>
    <w:rsid w:val="249E6C42"/>
    <w:rsid w:val="249F1A56"/>
    <w:rsid w:val="249F403E"/>
    <w:rsid w:val="24A2F797"/>
    <w:rsid w:val="24A58A48"/>
    <w:rsid w:val="24A69F89"/>
    <w:rsid w:val="24A7020C"/>
    <w:rsid w:val="24A7128A"/>
    <w:rsid w:val="24A9A947"/>
    <w:rsid w:val="24A9B624"/>
    <w:rsid w:val="24AB9F0E"/>
    <w:rsid w:val="24B11929"/>
    <w:rsid w:val="24B1C54E"/>
    <w:rsid w:val="24BCAD84"/>
    <w:rsid w:val="24BEE401"/>
    <w:rsid w:val="24C1652E"/>
    <w:rsid w:val="24C2E445"/>
    <w:rsid w:val="24C45906"/>
    <w:rsid w:val="24C47225"/>
    <w:rsid w:val="24CCD5DE"/>
    <w:rsid w:val="24D0DC96"/>
    <w:rsid w:val="24D66C7C"/>
    <w:rsid w:val="24D6A359"/>
    <w:rsid w:val="24DACA7E"/>
    <w:rsid w:val="24DC0B85"/>
    <w:rsid w:val="24DC74D7"/>
    <w:rsid w:val="24DD8EA4"/>
    <w:rsid w:val="24E289A1"/>
    <w:rsid w:val="24E97B14"/>
    <w:rsid w:val="24EF9AA4"/>
    <w:rsid w:val="24EFF90B"/>
    <w:rsid w:val="24F7882A"/>
    <w:rsid w:val="24F91B55"/>
    <w:rsid w:val="24F99414"/>
    <w:rsid w:val="24FAA7E8"/>
    <w:rsid w:val="25067F7F"/>
    <w:rsid w:val="2506FAB2"/>
    <w:rsid w:val="250A75E7"/>
    <w:rsid w:val="250B4D35"/>
    <w:rsid w:val="25103902"/>
    <w:rsid w:val="25150293"/>
    <w:rsid w:val="25156598"/>
    <w:rsid w:val="251E5745"/>
    <w:rsid w:val="251F69B5"/>
    <w:rsid w:val="251FDFB0"/>
    <w:rsid w:val="25214704"/>
    <w:rsid w:val="2522B4E7"/>
    <w:rsid w:val="25271D59"/>
    <w:rsid w:val="252943CF"/>
    <w:rsid w:val="25299A4F"/>
    <w:rsid w:val="252A844E"/>
    <w:rsid w:val="252B1333"/>
    <w:rsid w:val="25351CCB"/>
    <w:rsid w:val="25366093"/>
    <w:rsid w:val="2537AFDF"/>
    <w:rsid w:val="254418F2"/>
    <w:rsid w:val="254D409D"/>
    <w:rsid w:val="254FD876"/>
    <w:rsid w:val="25542B08"/>
    <w:rsid w:val="25556416"/>
    <w:rsid w:val="25580AC8"/>
    <w:rsid w:val="2559C525"/>
    <w:rsid w:val="255A409F"/>
    <w:rsid w:val="255D54BE"/>
    <w:rsid w:val="255DD5D8"/>
    <w:rsid w:val="255DE394"/>
    <w:rsid w:val="256152A1"/>
    <w:rsid w:val="2565267D"/>
    <w:rsid w:val="2565890C"/>
    <w:rsid w:val="2569C4DD"/>
    <w:rsid w:val="256B132D"/>
    <w:rsid w:val="25723E5A"/>
    <w:rsid w:val="25776788"/>
    <w:rsid w:val="257A99D6"/>
    <w:rsid w:val="257C10F2"/>
    <w:rsid w:val="2581F9C4"/>
    <w:rsid w:val="25892206"/>
    <w:rsid w:val="258B2CD4"/>
    <w:rsid w:val="258D5E01"/>
    <w:rsid w:val="259251E4"/>
    <w:rsid w:val="2593CBD0"/>
    <w:rsid w:val="25946F0B"/>
    <w:rsid w:val="25968680"/>
    <w:rsid w:val="25992C15"/>
    <w:rsid w:val="25997E97"/>
    <w:rsid w:val="25A6A102"/>
    <w:rsid w:val="25A93D16"/>
    <w:rsid w:val="25AD643B"/>
    <w:rsid w:val="25B72D2C"/>
    <w:rsid w:val="25BAA66D"/>
    <w:rsid w:val="25BC647F"/>
    <w:rsid w:val="25C124B0"/>
    <w:rsid w:val="25C217D3"/>
    <w:rsid w:val="25C3DF0B"/>
    <w:rsid w:val="25C5A38D"/>
    <w:rsid w:val="25C63FA1"/>
    <w:rsid w:val="25CA7C84"/>
    <w:rsid w:val="25CB0379"/>
    <w:rsid w:val="25D28423"/>
    <w:rsid w:val="25DD200A"/>
    <w:rsid w:val="25DE153F"/>
    <w:rsid w:val="25DEB4E0"/>
    <w:rsid w:val="25E02B4C"/>
    <w:rsid w:val="25E435EF"/>
    <w:rsid w:val="25E43DCC"/>
    <w:rsid w:val="25E55AFF"/>
    <w:rsid w:val="25E85790"/>
    <w:rsid w:val="25EBCF67"/>
    <w:rsid w:val="25EC1861"/>
    <w:rsid w:val="25EC43A0"/>
    <w:rsid w:val="25EEBFD1"/>
    <w:rsid w:val="25F0E02E"/>
    <w:rsid w:val="25F17125"/>
    <w:rsid w:val="25F3CF20"/>
    <w:rsid w:val="25F5D5EC"/>
    <w:rsid w:val="25F88FEE"/>
    <w:rsid w:val="26015FCE"/>
    <w:rsid w:val="2608F3BD"/>
    <w:rsid w:val="26095510"/>
    <w:rsid w:val="260DDCBC"/>
    <w:rsid w:val="260F604A"/>
    <w:rsid w:val="2617E91D"/>
    <w:rsid w:val="26181AE9"/>
    <w:rsid w:val="2619BED4"/>
    <w:rsid w:val="2622E8FA"/>
    <w:rsid w:val="26276E19"/>
    <w:rsid w:val="262F2394"/>
    <w:rsid w:val="26335A57"/>
    <w:rsid w:val="263423A4"/>
    <w:rsid w:val="2637F2AD"/>
    <w:rsid w:val="2638322B"/>
    <w:rsid w:val="26390214"/>
    <w:rsid w:val="263AA355"/>
    <w:rsid w:val="263B0650"/>
    <w:rsid w:val="263EE135"/>
    <w:rsid w:val="263F9767"/>
    <w:rsid w:val="2640748D"/>
    <w:rsid w:val="26480ED2"/>
    <w:rsid w:val="26532AEF"/>
    <w:rsid w:val="265341F7"/>
    <w:rsid w:val="2656657C"/>
    <w:rsid w:val="265EFB8A"/>
    <w:rsid w:val="266C9766"/>
    <w:rsid w:val="266E5CC6"/>
    <w:rsid w:val="2672E5CC"/>
    <w:rsid w:val="2688FBEB"/>
    <w:rsid w:val="268C431F"/>
    <w:rsid w:val="268DD625"/>
    <w:rsid w:val="26913A47"/>
    <w:rsid w:val="2694C865"/>
    <w:rsid w:val="2694E5BB"/>
    <w:rsid w:val="269A7EA6"/>
    <w:rsid w:val="269F6765"/>
    <w:rsid w:val="26A3BE54"/>
    <w:rsid w:val="26AC72DA"/>
    <w:rsid w:val="26AF9316"/>
    <w:rsid w:val="26B0EC30"/>
    <w:rsid w:val="26B161F0"/>
    <w:rsid w:val="26B479ED"/>
    <w:rsid w:val="26B5861F"/>
    <w:rsid w:val="26B58A06"/>
    <w:rsid w:val="26B671B1"/>
    <w:rsid w:val="26BDF7A7"/>
    <w:rsid w:val="26BEC571"/>
    <w:rsid w:val="26BEF9A2"/>
    <w:rsid w:val="26C243DD"/>
    <w:rsid w:val="26C26D55"/>
    <w:rsid w:val="26C2EDBA"/>
    <w:rsid w:val="26C6C0F6"/>
    <w:rsid w:val="26C6FD29"/>
    <w:rsid w:val="26CD1BF3"/>
    <w:rsid w:val="26CD4A45"/>
    <w:rsid w:val="26CF7739"/>
    <w:rsid w:val="26D15A93"/>
    <w:rsid w:val="26D21164"/>
    <w:rsid w:val="26D90922"/>
    <w:rsid w:val="26DA8AA6"/>
    <w:rsid w:val="26DD985C"/>
    <w:rsid w:val="26EA76BF"/>
    <w:rsid w:val="26EC9055"/>
    <w:rsid w:val="26EDBF20"/>
    <w:rsid w:val="26F66083"/>
    <w:rsid w:val="26FDC5FD"/>
    <w:rsid w:val="26FFCE0A"/>
    <w:rsid w:val="27032168"/>
    <w:rsid w:val="27058F4E"/>
    <w:rsid w:val="27085EE2"/>
    <w:rsid w:val="270EFA79"/>
    <w:rsid w:val="2711D13C"/>
    <w:rsid w:val="27209EA7"/>
    <w:rsid w:val="2726D436"/>
    <w:rsid w:val="272CD8FD"/>
    <w:rsid w:val="2730B0AA"/>
    <w:rsid w:val="2735AAD9"/>
    <w:rsid w:val="27374D22"/>
    <w:rsid w:val="2741D3F7"/>
    <w:rsid w:val="2745E57A"/>
    <w:rsid w:val="274E10AA"/>
    <w:rsid w:val="2750218C"/>
    <w:rsid w:val="2750DB0F"/>
    <w:rsid w:val="275142F6"/>
    <w:rsid w:val="27565DA6"/>
    <w:rsid w:val="2756D5A4"/>
    <w:rsid w:val="275E2824"/>
    <w:rsid w:val="27618AAC"/>
    <w:rsid w:val="2762F043"/>
    <w:rsid w:val="2767B7B5"/>
    <w:rsid w:val="2767E5FD"/>
    <w:rsid w:val="27688834"/>
    <w:rsid w:val="276A9039"/>
    <w:rsid w:val="277247DB"/>
    <w:rsid w:val="27775081"/>
    <w:rsid w:val="277A4458"/>
    <w:rsid w:val="277F392B"/>
    <w:rsid w:val="278690E3"/>
    <w:rsid w:val="2787F515"/>
    <w:rsid w:val="27880D89"/>
    <w:rsid w:val="27881153"/>
    <w:rsid w:val="27893631"/>
    <w:rsid w:val="278AF858"/>
    <w:rsid w:val="27923DD5"/>
    <w:rsid w:val="2797E72D"/>
    <w:rsid w:val="27A02DF0"/>
    <w:rsid w:val="27A25943"/>
    <w:rsid w:val="27AAEFB8"/>
    <w:rsid w:val="27AF08AF"/>
    <w:rsid w:val="27B10A2E"/>
    <w:rsid w:val="27B2CC48"/>
    <w:rsid w:val="27B8F737"/>
    <w:rsid w:val="27C1A854"/>
    <w:rsid w:val="27CCACFF"/>
    <w:rsid w:val="27CFD176"/>
    <w:rsid w:val="27D0DB2F"/>
    <w:rsid w:val="27D1AB29"/>
    <w:rsid w:val="27DFC3F2"/>
    <w:rsid w:val="27E0A488"/>
    <w:rsid w:val="27E50058"/>
    <w:rsid w:val="27EB2545"/>
    <w:rsid w:val="27EB7A8B"/>
    <w:rsid w:val="27F104CD"/>
    <w:rsid w:val="27F24E5F"/>
    <w:rsid w:val="27F2AE92"/>
    <w:rsid w:val="27F660F2"/>
    <w:rsid w:val="27FF2DBF"/>
    <w:rsid w:val="2800E8C1"/>
    <w:rsid w:val="2807C524"/>
    <w:rsid w:val="2807E803"/>
    <w:rsid w:val="2808CCF4"/>
    <w:rsid w:val="280E110B"/>
    <w:rsid w:val="280E43E3"/>
    <w:rsid w:val="280F2C8E"/>
    <w:rsid w:val="2815FCEF"/>
    <w:rsid w:val="2816114E"/>
    <w:rsid w:val="28177A80"/>
    <w:rsid w:val="2818C0A6"/>
    <w:rsid w:val="281D4066"/>
    <w:rsid w:val="281F8560"/>
    <w:rsid w:val="281FFA7A"/>
    <w:rsid w:val="28205134"/>
    <w:rsid w:val="2826BD6D"/>
    <w:rsid w:val="282845E0"/>
    <w:rsid w:val="282C90CD"/>
    <w:rsid w:val="282D5B13"/>
    <w:rsid w:val="282D6F48"/>
    <w:rsid w:val="282F497C"/>
    <w:rsid w:val="283497E7"/>
    <w:rsid w:val="2834D18B"/>
    <w:rsid w:val="28380FFB"/>
    <w:rsid w:val="283D0F64"/>
    <w:rsid w:val="283F8EC5"/>
    <w:rsid w:val="2841B39E"/>
    <w:rsid w:val="2841F6AC"/>
    <w:rsid w:val="284387DB"/>
    <w:rsid w:val="2844F917"/>
    <w:rsid w:val="2851482F"/>
    <w:rsid w:val="285474C6"/>
    <w:rsid w:val="2855AB52"/>
    <w:rsid w:val="28567F0B"/>
    <w:rsid w:val="28629157"/>
    <w:rsid w:val="286E32A6"/>
    <w:rsid w:val="28768FAE"/>
    <w:rsid w:val="287971E4"/>
    <w:rsid w:val="287C5AF4"/>
    <w:rsid w:val="287DBE2C"/>
    <w:rsid w:val="287DC42A"/>
    <w:rsid w:val="287FA74A"/>
    <w:rsid w:val="2881662A"/>
    <w:rsid w:val="28834423"/>
    <w:rsid w:val="2883C3D2"/>
    <w:rsid w:val="28875439"/>
    <w:rsid w:val="28889A80"/>
    <w:rsid w:val="288E980A"/>
    <w:rsid w:val="28914297"/>
    <w:rsid w:val="28980BC7"/>
    <w:rsid w:val="289A1C75"/>
    <w:rsid w:val="289AD797"/>
    <w:rsid w:val="289CC73F"/>
    <w:rsid w:val="28A15FAF"/>
    <w:rsid w:val="28A5EFE3"/>
    <w:rsid w:val="28A8A353"/>
    <w:rsid w:val="28A97425"/>
    <w:rsid w:val="28B1D64B"/>
    <w:rsid w:val="28B3E121"/>
    <w:rsid w:val="28BE56A8"/>
    <w:rsid w:val="28C6451C"/>
    <w:rsid w:val="28CA4077"/>
    <w:rsid w:val="28CD03F2"/>
    <w:rsid w:val="28D1D675"/>
    <w:rsid w:val="28D533AE"/>
    <w:rsid w:val="28D6E817"/>
    <w:rsid w:val="28D87AC3"/>
    <w:rsid w:val="28DCDA3A"/>
    <w:rsid w:val="28E52131"/>
    <w:rsid w:val="28EA514D"/>
    <w:rsid w:val="28EADB83"/>
    <w:rsid w:val="28F0F0C5"/>
    <w:rsid w:val="28F18AAA"/>
    <w:rsid w:val="28F63414"/>
    <w:rsid w:val="28F6BAD2"/>
    <w:rsid w:val="28F99DF0"/>
    <w:rsid w:val="2902A43B"/>
    <w:rsid w:val="2906A8A7"/>
    <w:rsid w:val="2914D805"/>
    <w:rsid w:val="29164551"/>
    <w:rsid w:val="29165B17"/>
    <w:rsid w:val="2916917D"/>
    <w:rsid w:val="29170B56"/>
    <w:rsid w:val="29197318"/>
    <w:rsid w:val="291AFAC5"/>
    <w:rsid w:val="2921986D"/>
    <w:rsid w:val="292CBA1B"/>
    <w:rsid w:val="2933BE8F"/>
    <w:rsid w:val="2934668E"/>
    <w:rsid w:val="29371324"/>
    <w:rsid w:val="2938EDE2"/>
    <w:rsid w:val="293D0647"/>
    <w:rsid w:val="293E4511"/>
    <w:rsid w:val="2945CA2A"/>
    <w:rsid w:val="29468342"/>
    <w:rsid w:val="29488E70"/>
    <w:rsid w:val="294A7C40"/>
    <w:rsid w:val="294ED9E5"/>
    <w:rsid w:val="294FBECD"/>
    <w:rsid w:val="295B8FD9"/>
    <w:rsid w:val="295CE204"/>
    <w:rsid w:val="2967EEA4"/>
    <w:rsid w:val="296A9634"/>
    <w:rsid w:val="296ED3F6"/>
    <w:rsid w:val="29700425"/>
    <w:rsid w:val="297105B4"/>
    <w:rsid w:val="29733C86"/>
    <w:rsid w:val="2973DF1D"/>
    <w:rsid w:val="29767027"/>
    <w:rsid w:val="29777B12"/>
    <w:rsid w:val="29784782"/>
    <w:rsid w:val="2983B1B7"/>
    <w:rsid w:val="29861669"/>
    <w:rsid w:val="2989B486"/>
    <w:rsid w:val="298BA3D7"/>
    <w:rsid w:val="298CD443"/>
    <w:rsid w:val="298E93C8"/>
    <w:rsid w:val="298EE0CA"/>
    <w:rsid w:val="29925524"/>
    <w:rsid w:val="299A720C"/>
    <w:rsid w:val="299D587F"/>
    <w:rsid w:val="299F77DF"/>
    <w:rsid w:val="29A435B1"/>
    <w:rsid w:val="29A6B031"/>
    <w:rsid w:val="29A7F397"/>
    <w:rsid w:val="29AC0E61"/>
    <w:rsid w:val="29B40E52"/>
    <w:rsid w:val="29BEAFA1"/>
    <w:rsid w:val="29C1F5BF"/>
    <w:rsid w:val="29C21C11"/>
    <w:rsid w:val="29C324F7"/>
    <w:rsid w:val="29C380EA"/>
    <w:rsid w:val="29C58B56"/>
    <w:rsid w:val="29C67ED6"/>
    <w:rsid w:val="29C7F1C7"/>
    <w:rsid w:val="29CB031A"/>
    <w:rsid w:val="29D352EA"/>
    <w:rsid w:val="29DA8116"/>
    <w:rsid w:val="29DC58B8"/>
    <w:rsid w:val="29DF5904"/>
    <w:rsid w:val="29DFB2ED"/>
    <w:rsid w:val="29E01133"/>
    <w:rsid w:val="29E1099A"/>
    <w:rsid w:val="29E59184"/>
    <w:rsid w:val="29EB7259"/>
    <w:rsid w:val="29EC85FC"/>
    <w:rsid w:val="29ED1B52"/>
    <w:rsid w:val="29EE4B96"/>
    <w:rsid w:val="29EF86A8"/>
    <w:rsid w:val="29F2E00D"/>
    <w:rsid w:val="29F65C7A"/>
    <w:rsid w:val="29FD89DF"/>
    <w:rsid w:val="29FE1828"/>
    <w:rsid w:val="2A00AF4F"/>
    <w:rsid w:val="2A063083"/>
    <w:rsid w:val="2A0B21EF"/>
    <w:rsid w:val="2A10147D"/>
    <w:rsid w:val="2A10E56E"/>
    <w:rsid w:val="2A1D13F5"/>
    <w:rsid w:val="2A23D681"/>
    <w:rsid w:val="2A2A075A"/>
    <w:rsid w:val="2A2D5D1B"/>
    <w:rsid w:val="2A2DE3AE"/>
    <w:rsid w:val="2A305521"/>
    <w:rsid w:val="2A322492"/>
    <w:rsid w:val="2A3263C7"/>
    <w:rsid w:val="2A3A168B"/>
    <w:rsid w:val="2A3AFBB5"/>
    <w:rsid w:val="2A3BE80D"/>
    <w:rsid w:val="2A3CAB30"/>
    <w:rsid w:val="2A3D80CF"/>
    <w:rsid w:val="2A3DD1AF"/>
    <w:rsid w:val="2A3E8A05"/>
    <w:rsid w:val="2A423375"/>
    <w:rsid w:val="2A429A42"/>
    <w:rsid w:val="2A4977EA"/>
    <w:rsid w:val="2A4CB138"/>
    <w:rsid w:val="2A4D94A1"/>
    <w:rsid w:val="2A4E2313"/>
    <w:rsid w:val="2A542898"/>
    <w:rsid w:val="2A54F410"/>
    <w:rsid w:val="2A57850C"/>
    <w:rsid w:val="2A592491"/>
    <w:rsid w:val="2A5928DB"/>
    <w:rsid w:val="2A5CA0E5"/>
    <w:rsid w:val="2A629FD0"/>
    <w:rsid w:val="2A65DEF5"/>
    <w:rsid w:val="2A6A3F1A"/>
    <w:rsid w:val="2A6AE88C"/>
    <w:rsid w:val="2A6FE934"/>
    <w:rsid w:val="2A7BED63"/>
    <w:rsid w:val="2A7C7C4A"/>
    <w:rsid w:val="2A7F51FA"/>
    <w:rsid w:val="2A83F7D5"/>
    <w:rsid w:val="2A8CFA28"/>
    <w:rsid w:val="2A95E2C0"/>
    <w:rsid w:val="2A9A4753"/>
    <w:rsid w:val="2A9E5E44"/>
    <w:rsid w:val="2A9FFBEA"/>
    <w:rsid w:val="2AA268FC"/>
    <w:rsid w:val="2AA808A3"/>
    <w:rsid w:val="2AA81815"/>
    <w:rsid w:val="2AAD3E39"/>
    <w:rsid w:val="2AAD3E62"/>
    <w:rsid w:val="2AAF4855"/>
    <w:rsid w:val="2AB0E280"/>
    <w:rsid w:val="2ABE41CA"/>
    <w:rsid w:val="2AC67349"/>
    <w:rsid w:val="2ACD6BA4"/>
    <w:rsid w:val="2ACE1851"/>
    <w:rsid w:val="2ACF6A37"/>
    <w:rsid w:val="2AD4153D"/>
    <w:rsid w:val="2AD86E8C"/>
    <w:rsid w:val="2ADB1F09"/>
    <w:rsid w:val="2ADCEABC"/>
    <w:rsid w:val="2AE253A3"/>
    <w:rsid w:val="2AE349E6"/>
    <w:rsid w:val="2AE3B7F5"/>
    <w:rsid w:val="2AE48AEC"/>
    <w:rsid w:val="2AEA28C1"/>
    <w:rsid w:val="2AF20079"/>
    <w:rsid w:val="2AF791A7"/>
    <w:rsid w:val="2AFEBD1E"/>
    <w:rsid w:val="2B01821B"/>
    <w:rsid w:val="2B01C76C"/>
    <w:rsid w:val="2B02520C"/>
    <w:rsid w:val="2B042B9A"/>
    <w:rsid w:val="2B072F81"/>
    <w:rsid w:val="2B2DBD9E"/>
    <w:rsid w:val="2B2EA0A0"/>
    <w:rsid w:val="2B307B9B"/>
    <w:rsid w:val="2B3215D8"/>
    <w:rsid w:val="2B32617C"/>
    <w:rsid w:val="2B40B22A"/>
    <w:rsid w:val="2B428171"/>
    <w:rsid w:val="2B4701DB"/>
    <w:rsid w:val="2B4DAFF9"/>
    <w:rsid w:val="2B511605"/>
    <w:rsid w:val="2B516523"/>
    <w:rsid w:val="2B55E6E8"/>
    <w:rsid w:val="2B561706"/>
    <w:rsid w:val="2B566A1A"/>
    <w:rsid w:val="2B56FEB1"/>
    <w:rsid w:val="2B64FBD5"/>
    <w:rsid w:val="2B675444"/>
    <w:rsid w:val="2B678D90"/>
    <w:rsid w:val="2B67A378"/>
    <w:rsid w:val="2B68E14B"/>
    <w:rsid w:val="2B6E8368"/>
    <w:rsid w:val="2B719700"/>
    <w:rsid w:val="2B770A28"/>
    <w:rsid w:val="2B861C67"/>
    <w:rsid w:val="2B86FD75"/>
    <w:rsid w:val="2B88977E"/>
    <w:rsid w:val="2B8AC9DA"/>
    <w:rsid w:val="2B8E35C3"/>
    <w:rsid w:val="2BA0EDC1"/>
    <w:rsid w:val="2BA31E69"/>
    <w:rsid w:val="2BA967DD"/>
    <w:rsid w:val="2BA9B23C"/>
    <w:rsid w:val="2BAFC900"/>
    <w:rsid w:val="2BB85516"/>
    <w:rsid w:val="2BBCC2B1"/>
    <w:rsid w:val="2BBE2B91"/>
    <w:rsid w:val="2BC31C5D"/>
    <w:rsid w:val="2BC85BA8"/>
    <w:rsid w:val="2BCB93A4"/>
    <w:rsid w:val="2BCEFB3C"/>
    <w:rsid w:val="2BD188AD"/>
    <w:rsid w:val="2BD36F91"/>
    <w:rsid w:val="2BD4C38F"/>
    <w:rsid w:val="2BD55A76"/>
    <w:rsid w:val="2BD57F62"/>
    <w:rsid w:val="2BDA467A"/>
    <w:rsid w:val="2BDAD8E2"/>
    <w:rsid w:val="2BDFC3BF"/>
    <w:rsid w:val="2BE88DD1"/>
    <w:rsid w:val="2BE8CC3B"/>
    <w:rsid w:val="2BE9770D"/>
    <w:rsid w:val="2BEF24E3"/>
    <w:rsid w:val="2BF1FC78"/>
    <w:rsid w:val="2BFA6901"/>
    <w:rsid w:val="2BFF616D"/>
    <w:rsid w:val="2C007969"/>
    <w:rsid w:val="2C0916D9"/>
    <w:rsid w:val="2C0F62D8"/>
    <w:rsid w:val="2C12D563"/>
    <w:rsid w:val="2C18E001"/>
    <w:rsid w:val="2C1B9C62"/>
    <w:rsid w:val="2C1E0A05"/>
    <w:rsid w:val="2C21CEF6"/>
    <w:rsid w:val="2C227BF1"/>
    <w:rsid w:val="2C2C39F1"/>
    <w:rsid w:val="2C2E7D1F"/>
    <w:rsid w:val="2C334508"/>
    <w:rsid w:val="2C3A7ED8"/>
    <w:rsid w:val="2C3A92E4"/>
    <w:rsid w:val="2C3C2A90"/>
    <w:rsid w:val="2C3E0240"/>
    <w:rsid w:val="2C458FFD"/>
    <w:rsid w:val="2C470F41"/>
    <w:rsid w:val="2C4D56C3"/>
    <w:rsid w:val="2C584843"/>
    <w:rsid w:val="2C590A23"/>
    <w:rsid w:val="2C61D17E"/>
    <w:rsid w:val="2C62E743"/>
    <w:rsid w:val="2C6A0990"/>
    <w:rsid w:val="2C6C3944"/>
    <w:rsid w:val="2C6EBB84"/>
    <w:rsid w:val="2C76598E"/>
    <w:rsid w:val="2C7A725E"/>
    <w:rsid w:val="2C7F7257"/>
    <w:rsid w:val="2C81B7FB"/>
    <w:rsid w:val="2C898887"/>
    <w:rsid w:val="2C8A28A5"/>
    <w:rsid w:val="2C8CEC81"/>
    <w:rsid w:val="2C8F3528"/>
    <w:rsid w:val="2C91E221"/>
    <w:rsid w:val="2C9AF552"/>
    <w:rsid w:val="2C9B2605"/>
    <w:rsid w:val="2C9B774B"/>
    <w:rsid w:val="2C9D3AB9"/>
    <w:rsid w:val="2C9F72AA"/>
    <w:rsid w:val="2CA96030"/>
    <w:rsid w:val="2CAD5650"/>
    <w:rsid w:val="2CAE46DC"/>
    <w:rsid w:val="2CAF5E25"/>
    <w:rsid w:val="2CB7198E"/>
    <w:rsid w:val="2CB945D4"/>
    <w:rsid w:val="2CBAC9C1"/>
    <w:rsid w:val="2CBDEE8B"/>
    <w:rsid w:val="2CCA59C2"/>
    <w:rsid w:val="2CCCEF2C"/>
    <w:rsid w:val="2CD7B080"/>
    <w:rsid w:val="2CDA7574"/>
    <w:rsid w:val="2CDE53C7"/>
    <w:rsid w:val="2CE2B65C"/>
    <w:rsid w:val="2CE4DD78"/>
    <w:rsid w:val="2CE854AA"/>
    <w:rsid w:val="2CEAA51E"/>
    <w:rsid w:val="2CF20816"/>
    <w:rsid w:val="2CF3F133"/>
    <w:rsid w:val="2CF437BC"/>
    <w:rsid w:val="2CF54FBB"/>
    <w:rsid w:val="2CFA646F"/>
    <w:rsid w:val="2CFC308C"/>
    <w:rsid w:val="2D0001F0"/>
    <w:rsid w:val="2D022133"/>
    <w:rsid w:val="2D029A0F"/>
    <w:rsid w:val="2D0A3B75"/>
    <w:rsid w:val="2D0C87CA"/>
    <w:rsid w:val="2D111F0D"/>
    <w:rsid w:val="2D137C75"/>
    <w:rsid w:val="2D178294"/>
    <w:rsid w:val="2D1A95AB"/>
    <w:rsid w:val="2D23EC84"/>
    <w:rsid w:val="2D24272C"/>
    <w:rsid w:val="2D260E02"/>
    <w:rsid w:val="2D26C526"/>
    <w:rsid w:val="2D27A1CA"/>
    <w:rsid w:val="2D2D6BDE"/>
    <w:rsid w:val="2D2FFA44"/>
    <w:rsid w:val="2D3712C6"/>
    <w:rsid w:val="2D46E96A"/>
    <w:rsid w:val="2D490171"/>
    <w:rsid w:val="2D4C7032"/>
    <w:rsid w:val="2D4FEA9C"/>
    <w:rsid w:val="2D541882"/>
    <w:rsid w:val="2D544BEC"/>
    <w:rsid w:val="2D551FC1"/>
    <w:rsid w:val="2D5A6D3D"/>
    <w:rsid w:val="2D610F30"/>
    <w:rsid w:val="2D64771D"/>
    <w:rsid w:val="2D64D70A"/>
    <w:rsid w:val="2D693541"/>
    <w:rsid w:val="2D6A8778"/>
    <w:rsid w:val="2D7020E8"/>
    <w:rsid w:val="2D710DCC"/>
    <w:rsid w:val="2D74D0D2"/>
    <w:rsid w:val="2D76ACAD"/>
    <w:rsid w:val="2D793958"/>
    <w:rsid w:val="2D7C8F45"/>
    <w:rsid w:val="2D80B3A2"/>
    <w:rsid w:val="2D82368B"/>
    <w:rsid w:val="2D848CD5"/>
    <w:rsid w:val="2D90D251"/>
    <w:rsid w:val="2D929696"/>
    <w:rsid w:val="2D9BB4B6"/>
    <w:rsid w:val="2D9CA951"/>
    <w:rsid w:val="2DA32037"/>
    <w:rsid w:val="2DAAD1BE"/>
    <w:rsid w:val="2DAF2498"/>
    <w:rsid w:val="2DAF695C"/>
    <w:rsid w:val="2DB6E5E2"/>
    <w:rsid w:val="2DBB406E"/>
    <w:rsid w:val="2DBCE471"/>
    <w:rsid w:val="2DBCED01"/>
    <w:rsid w:val="2DC2F38D"/>
    <w:rsid w:val="2DC78893"/>
    <w:rsid w:val="2DC8A9B4"/>
    <w:rsid w:val="2DC9915B"/>
    <w:rsid w:val="2DCB9E38"/>
    <w:rsid w:val="2DCC1F0A"/>
    <w:rsid w:val="2DCD69A8"/>
    <w:rsid w:val="2DD67A86"/>
    <w:rsid w:val="2DDFC6A0"/>
    <w:rsid w:val="2DE11D3E"/>
    <w:rsid w:val="2DE797E5"/>
    <w:rsid w:val="2DEDA130"/>
    <w:rsid w:val="2DF39673"/>
    <w:rsid w:val="2DF51521"/>
    <w:rsid w:val="2DF81410"/>
    <w:rsid w:val="2DFABA38"/>
    <w:rsid w:val="2DFBB71A"/>
    <w:rsid w:val="2DFC3E1F"/>
    <w:rsid w:val="2E047DD6"/>
    <w:rsid w:val="2E049432"/>
    <w:rsid w:val="2E0565DD"/>
    <w:rsid w:val="2E07B57B"/>
    <w:rsid w:val="2E0D1DA1"/>
    <w:rsid w:val="2E11CF40"/>
    <w:rsid w:val="2E156C2A"/>
    <w:rsid w:val="2E180A42"/>
    <w:rsid w:val="2E1A8285"/>
    <w:rsid w:val="2E1B4EB6"/>
    <w:rsid w:val="2E208EE4"/>
    <w:rsid w:val="2E223110"/>
    <w:rsid w:val="2E23E2FD"/>
    <w:rsid w:val="2E2CC767"/>
    <w:rsid w:val="2E2CEF23"/>
    <w:rsid w:val="2E2F3E35"/>
    <w:rsid w:val="2E2F6014"/>
    <w:rsid w:val="2E2FBAC0"/>
    <w:rsid w:val="2E3C40F7"/>
    <w:rsid w:val="2E3FAE9B"/>
    <w:rsid w:val="2E3FBCB4"/>
    <w:rsid w:val="2E430492"/>
    <w:rsid w:val="2E44EBEC"/>
    <w:rsid w:val="2E486B8A"/>
    <w:rsid w:val="2E543F69"/>
    <w:rsid w:val="2E55A52B"/>
    <w:rsid w:val="2E566CD3"/>
    <w:rsid w:val="2E595F3A"/>
    <w:rsid w:val="2E607B3E"/>
    <w:rsid w:val="2E6770FF"/>
    <w:rsid w:val="2E748D37"/>
    <w:rsid w:val="2E759670"/>
    <w:rsid w:val="2E78F9BB"/>
    <w:rsid w:val="2E7D7671"/>
    <w:rsid w:val="2E801A95"/>
    <w:rsid w:val="2E828212"/>
    <w:rsid w:val="2E889B60"/>
    <w:rsid w:val="2E89FA53"/>
    <w:rsid w:val="2E8CBFCC"/>
    <w:rsid w:val="2E941D0B"/>
    <w:rsid w:val="2E96B50C"/>
    <w:rsid w:val="2E987B46"/>
    <w:rsid w:val="2E99709A"/>
    <w:rsid w:val="2E9E28BE"/>
    <w:rsid w:val="2EADA649"/>
    <w:rsid w:val="2EB60162"/>
    <w:rsid w:val="2EB79048"/>
    <w:rsid w:val="2EBCFF62"/>
    <w:rsid w:val="2EBF88ED"/>
    <w:rsid w:val="2EC1FF87"/>
    <w:rsid w:val="2EC543F3"/>
    <w:rsid w:val="2EC7639B"/>
    <w:rsid w:val="2EC9EF59"/>
    <w:rsid w:val="2ED3A3F4"/>
    <w:rsid w:val="2ED91B7E"/>
    <w:rsid w:val="2EDC9094"/>
    <w:rsid w:val="2EDFEE11"/>
    <w:rsid w:val="2EE09014"/>
    <w:rsid w:val="2EE19E13"/>
    <w:rsid w:val="2EE78B2B"/>
    <w:rsid w:val="2EE7BB5D"/>
    <w:rsid w:val="2EECC5E8"/>
    <w:rsid w:val="2EEDC5A3"/>
    <w:rsid w:val="2EF2D0B3"/>
    <w:rsid w:val="2EF638E2"/>
    <w:rsid w:val="2EF8C807"/>
    <w:rsid w:val="2F002F9C"/>
    <w:rsid w:val="2F02B766"/>
    <w:rsid w:val="2F069BFE"/>
    <w:rsid w:val="2F07B7DD"/>
    <w:rsid w:val="2F090893"/>
    <w:rsid w:val="2F11C6B5"/>
    <w:rsid w:val="2F11E242"/>
    <w:rsid w:val="2F15F3B3"/>
    <w:rsid w:val="2F17578F"/>
    <w:rsid w:val="2F1A2A44"/>
    <w:rsid w:val="2F1A9294"/>
    <w:rsid w:val="2F215A5E"/>
    <w:rsid w:val="2F21615A"/>
    <w:rsid w:val="2F221740"/>
    <w:rsid w:val="2F2D8950"/>
    <w:rsid w:val="2F2EF893"/>
    <w:rsid w:val="2F2F9389"/>
    <w:rsid w:val="2F321C9A"/>
    <w:rsid w:val="2F37CF02"/>
    <w:rsid w:val="2F397071"/>
    <w:rsid w:val="2F46420C"/>
    <w:rsid w:val="2F48940B"/>
    <w:rsid w:val="2F4D6353"/>
    <w:rsid w:val="2F4E56F7"/>
    <w:rsid w:val="2F500DEC"/>
    <w:rsid w:val="2F5190D3"/>
    <w:rsid w:val="2F5A9E1F"/>
    <w:rsid w:val="2F6106B6"/>
    <w:rsid w:val="2F622B71"/>
    <w:rsid w:val="2F647A15"/>
    <w:rsid w:val="2F661F7A"/>
    <w:rsid w:val="2F669C9F"/>
    <w:rsid w:val="2F6954AD"/>
    <w:rsid w:val="2F77372D"/>
    <w:rsid w:val="2F780175"/>
    <w:rsid w:val="2F7A74E0"/>
    <w:rsid w:val="2F7DFA93"/>
    <w:rsid w:val="2F82B2FD"/>
    <w:rsid w:val="2F83875B"/>
    <w:rsid w:val="2F84F3F1"/>
    <w:rsid w:val="2F897511"/>
    <w:rsid w:val="2F8B144A"/>
    <w:rsid w:val="2F9296D2"/>
    <w:rsid w:val="2F96A9F8"/>
    <w:rsid w:val="2F980E80"/>
    <w:rsid w:val="2FA47645"/>
    <w:rsid w:val="2FA55458"/>
    <w:rsid w:val="2FA5AE47"/>
    <w:rsid w:val="2FAE9115"/>
    <w:rsid w:val="2FB1BF57"/>
    <w:rsid w:val="2FB1F962"/>
    <w:rsid w:val="2FB62ADD"/>
    <w:rsid w:val="2FB9B63D"/>
    <w:rsid w:val="2FB9EFB0"/>
    <w:rsid w:val="2FBF65F9"/>
    <w:rsid w:val="2FC01732"/>
    <w:rsid w:val="2FC6BC26"/>
    <w:rsid w:val="2FCC0964"/>
    <w:rsid w:val="2FCF7417"/>
    <w:rsid w:val="2FD61045"/>
    <w:rsid w:val="2FD9FA5B"/>
    <w:rsid w:val="2FE04E67"/>
    <w:rsid w:val="2FE1478E"/>
    <w:rsid w:val="2FE3B8D4"/>
    <w:rsid w:val="2FEEAA6D"/>
    <w:rsid w:val="2FEFAC54"/>
    <w:rsid w:val="2FFA7A79"/>
    <w:rsid w:val="30044CA2"/>
    <w:rsid w:val="300DDA2F"/>
    <w:rsid w:val="300FC7C5"/>
    <w:rsid w:val="30127ADD"/>
    <w:rsid w:val="3014234D"/>
    <w:rsid w:val="30155F5B"/>
    <w:rsid w:val="3016C8F4"/>
    <w:rsid w:val="30188AA4"/>
    <w:rsid w:val="30198638"/>
    <w:rsid w:val="30199F4C"/>
    <w:rsid w:val="302056AF"/>
    <w:rsid w:val="30220F35"/>
    <w:rsid w:val="302B5EBA"/>
    <w:rsid w:val="30329A79"/>
    <w:rsid w:val="30404B5F"/>
    <w:rsid w:val="30419521"/>
    <w:rsid w:val="3044A4DD"/>
    <w:rsid w:val="30467994"/>
    <w:rsid w:val="3048CCE4"/>
    <w:rsid w:val="3049BB66"/>
    <w:rsid w:val="30506B35"/>
    <w:rsid w:val="3051FC27"/>
    <w:rsid w:val="30542615"/>
    <w:rsid w:val="3057ED4E"/>
    <w:rsid w:val="3058AC3D"/>
    <w:rsid w:val="305D15B9"/>
    <w:rsid w:val="305F2EF5"/>
    <w:rsid w:val="306091AA"/>
    <w:rsid w:val="3062B888"/>
    <w:rsid w:val="30641125"/>
    <w:rsid w:val="30673000"/>
    <w:rsid w:val="30684F27"/>
    <w:rsid w:val="306AB7BB"/>
    <w:rsid w:val="306D4321"/>
    <w:rsid w:val="30710B2A"/>
    <w:rsid w:val="30715774"/>
    <w:rsid w:val="307331C3"/>
    <w:rsid w:val="3075FC2E"/>
    <w:rsid w:val="307718A2"/>
    <w:rsid w:val="3079DFAD"/>
    <w:rsid w:val="307C34F7"/>
    <w:rsid w:val="307EE43A"/>
    <w:rsid w:val="30817608"/>
    <w:rsid w:val="30888138"/>
    <w:rsid w:val="30894218"/>
    <w:rsid w:val="30895E2B"/>
    <w:rsid w:val="308C4F85"/>
    <w:rsid w:val="3092A6B4"/>
    <w:rsid w:val="30981BD1"/>
    <w:rsid w:val="30990C86"/>
    <w:rsid w:val="309B2CE5"/>
    <w:rsid w:val="309BC041"/>
    <w:rsid w:val="309C1496"/>
    <w:rsid w:val="30A44A55"/>
    <w:rsid w:val="30ABA555"/>
    <w:rsid w:val="30B445E5"/>
    <w:rsid w:val="30B6F280"/>
    <w:rsid w:val="30BC7241"/>
    <w:rsid w:val="30C3524F"/>
    <w:rsid w:val="30C56D9B"/>
    <w:rsid w:val="30C882D3"/>
    <w:rsid w:val="30CA172D"/>
    <w:rsid w:val="30CD31C6"/>
    <w:rsid w:val="30CE48FB"/>
    <w:rsid w:val="30D41FE7"/>
    <w:rsid w:val="30D49BB7"/>
    <w:rsid w:val="30D4DBFD"/>
    <w:rsid w:val="30D61F51"/>
    <w:rsid w:val="30D89A22"/>
    <w:rsid w:val="30E1E2D4"/>
    <w:rsid w:val="30F07BAF"/>
    <w:rsid w:val="30F68818"/>
    <w:rsid w:val="30F74F78"/>
    <w:rsid w:val="30FF1671"/>
    <w:rsid w:val="31004E33"/>
    <w:rsid w:val="31025AA1"/>
    <w:rsid w:val="3104CB1C"/>
    <w:rsid w:val="3104CEAC"/>
    <w:rsid w:val="3107E9CF"/>
    <w:rsid w:val="310D0CFC"/>
    <w:rsid w:val="31155614"/>
    <w:rsid w:val="3115E45C"/>
    <w:rsid w:val="3119CEC3"/>
    <w:rsid w:val="311BE71F"/>
    <w:rsid w:val="31215E01"/>
    <w:rsid w:val="31242EF3"/>
    <w:rsid w:val="31261A13"/>
    <w:rsid w:val="3128564B"/>
    <w:rsid w:val="31310AFD"/>
    <w:rsid w:val="3132FE7F"/>
    <w:rsid w:val="3133DEE1"/>
    <w:rsid w:val="3139ED6B"/>
    <w:rsid w:val="313F3FB3"/>
    <w:rsid w:val="313F7873"/>
    <w:rsid w:val="315218BE"/>
    <w:rsid w:val="3153C9A0"/>
    <w:rsid w:val="315AA963"/>
    <w:rsid w:val="315CE5F2"/>
    <w:rsid w:val="315E24DB"/>
    <w:rsid w:val="31656DE8"/>
    <w:rsid w:val="3169C7D3"/>
    <w:rsid w:val="316AA633"/>
    <w:rsid w:val="316B0D21"/>
    <w:rsid w:val="316CD89D"/>
    <w:rsid w:val="316DC5E5"/>
    <w:rsid w:val="31702020"/>
    <w:rsid w:val="3170536E"/>
    <w:rsid w:val="3174F1B3"/>
    <w:rsid w:val="318199F6"/>
    <w:rsid w:val="3188663F"/>
    <w:rsid w:val="318F6A79"/>
    <w:rsid w:val="319412FB"/>
    <w:rsid w:val="319788E5"/>
    <w:rsid w:val="3197D5F7"/>
    <w:rsid w:val="319CFF22"/>
    <w:rsid w:val="31A7EC3A"/>
    <w:rsid w:val="31AE1A70"/>
    <w:rsid w:val="31AEF4F6"/>
    <w:rsid w:val="31B5ADFC"/>
    <w:rsid w:val="31B8A500"/>
    <w:rsid w:val="31BD7D73"/>
    <w:rsid w:val="31C08B4A"/>
    <w:rsid w:val="31C18DA6"/>
    <w:rsid w:val="31C3ED9D"/>
    <w:rsid w:val="31C4B22E"/>
    <w:rsid w:val="31C75CF0"/>
    <w:rsid w:val="31CA416A"/>
    <w:rsid w:val="31CB07A5"/>
    <w:rsid w:val="31CD81C0"/>
    <w:rsid w:val="31D6585F"/>
    <w:rsid w:val="31DAA762"/>
    <w:rsid w:val="31DAC449"/>
    <w:rsid w:val="31DB6EAD"/>
    <w:rsid w:val="31E27FE3"/>
    <w:rsid w:val="31E557A7"/>
    <w:rsid w:val="31E908D1"/>
    <w:rsid w:val="31ECF51B"/>
    <w:rsid w:val="31F21DD8"/>
    <w:rsid w:val="31F49243"/>
    <w:rsid w:val="32094DF7"/>
    <w:rsid w:val="320BE8EF"/>
    <w:rsid w:val="320E157B"/>
    <w:rsid w:val="3211E5AB"/>
    <w:rsid w:val="32176ACA"/>
    <w:rsid w:val="3218821F"/>
    <w:rsid w:val="321C0CCE"/>
    <w:rsid w:val="322079AB"/>
    <w:rsid w:val="322407A0"/>
    <w:rsid w:val="3224A253"/>
    <w:rsid w:val="32251463"/>
    <w:rsid w:val="322C1033"/>
    <w:rsid w:val="322C122D"/>
    <w:rsid w:val="32318647"/>
    <w:rsid w:val="323372CE"/>
    <w:rsid w:val="3238DD31"/>
    <w:rsid w:val="32395644"/>
    <w:rsid w:val="323BC3A0"/>
    <w:rsid w:val="323F7F2C"/>
    <w:rsid w:val="324A1A66"/>
    <w:rsid w:val="324E7BB8"/>
    <w:rsid w:val="32500068"/>
    <w:rsid w:val="32511FA7"/>
    <w:rsid w:val="3251335C"/>
    <w:rsid w:val="3251D9A8"/>
    <w:rsid w:val="3252926F"/>
    <w:rsid w:val="3254A8CE"/>
    <w:rsid w:val="32578A47"/>
    <w:rsid w:val="325AD598"/>
    <w:rsid w:val="325B0F5A"/>
    <w:rsid w:val="325D7321"/>
    <w:rsid w:val="325E5F12"/>
    <w:rsid w:val="3261B09A"/>
    <w:rsid w:val="32674D2F"/>
    <w:rsid w:val="3270FB63"/>
    <w:rsid w:val="327387B7"/>
    <w:rsid w:val="3273A2EC"/>
    <w:rsid w:val="3276A1B8"/>
    <w:rsid w:val="327C3F31"/>
    <w:rsid w:val="3283940E"/>
    <w:rsid w:val="32894E0E"/>
    <w:rsid w:val="328AF68A"/>
    <w:rsid w:val="328BAA06"/>
    <w:rsid w:val="3290C351"/>
    <w:rsid w:val="3295AF92"/>
    <w:rsid w:val="3296B41D"/>
    <w:rsid w:val="3298B0D7"/>
    <w:rsid w:val="329C3F1E"/>
    <w:rsid w:val="329D73B1"/>
    <w:rsid w:val="32A9EBAE"/>
    <w:rsid w:val="32AB3F75"/>
    <w:rsid w:val="32AF1586"/>
    <w:rsid w:val="32AF536E"/>
    <w:rsid w:val="32B2F6CE"/>
    <w:rsid w:val="32B9B6AB"/>
    <w:rsid w:val="32BA0328"/>
    <w:rsid w:val="32C29208"/>
    <w:rsid w:val="32C5CCBE"/>
    <w:rsid w:val="32C789C7"/>
    <w:rsid w:val="32CAF182"/>
    <w:rsid w:val="32CC4A42"/>
    <w:rsid w:val="32CFC80F"/>
    <w:rsid w:val="32D5C0A4"/>
    <w:rsid w:val="32DCBEAB"/>
    <w:rsid w:val="32DE05A5"/>
    <w:rsid w:val="32DEB25E"/>
    <w:rsid w:val="32EE1742"/>
    <w:rsid w:val="32EE40DA"/>
    <w:rsid w:val="32EE5E84"/>
    <w:rsid w:val="32F3852E"/>
    <w:rsid w:val="32FC352B"/>
    <w:rsid w:val="3300014C"/>
    <w:rsid w:val="33002C0C"/>
    <w:rsid w:val="3303D087"/>
    <w:rsid w:val="330AE174"/>
    <w:rsid w:val="330CB699"/>
    <w:rsid w:val="330D1509"/>
    <w:rsid w:val="3315F556"/>
    <w:rsid w:val="331757C1"/>
    <w:rsid w:val="331C7429"/>
    <w:rsid w:val="331D3355"/>
    <w:rsid w:val="331DB0F5"/>
    <w:rsid w:val="331E102D"/>
    <w:rsid w:val="331F9DC0"/>
    <w:rsid w:val="332463DF"/>
    <w:rsid w:val="3324FFE9"/>
    <w:rsid w:val="3326FA69"/>
    <w:rsid w:val="3327FC93"/>
    <w:rsid w:val="33286868"/>
    <w:rsid w:val="332CD712"/>
    <w:rsid w:val="332D3C7C"/>
    <w:rsid w:val="332E00EA"/>
    <w:rsid w:val="33355871"/>
    <w:rsid w:val="333F52EA"/>
    <w:rsid w:val="3341E88B"/>
    <w:rsid w:val="33421084"/>
    <w:rsid w:val="3349CDEC"/>
    <w:rsid w:val="33502C28"/>
    <w:rsid w:val="335319D7"/>
    <w:rsid w:val="335BC23F"/>
    <w:rsid w:val="335BD862"/>
    <w:rsid w:val="335E0624"/>
    <w:rsid w:val="336F99AC"/>
    <w:rsid w:val="3372597A"/>
    <w:rsid w:val="33786288"/>
    <w:rsid w:val="337A620B"/>
    <w:rsid w:val="337E0FB4"/>
    <w:rsid w:val="338823A7"/>
    <w:rsid w:val="338C371E"/>
    <w:rsid w:val="338E7D40"/>
    <w:rsid w:val="33901866"/>
    <w:rsid w:val="3390B34C"/>
    <w:rsid w:val="33932DE4"/>
    <w:rsid w:val="339501DF"/>
    <w:rsid w:val="3396288F"/>
    <w:rsid w:val="339E122C"/>
    <w:rsid w:val="33A6364D"/>
    <w:rsid w:val="33AAA392"/>
    <w:rsid w:val="33AACFE3"/>
    <w:rsid w:val="33AEC5FB"/>
    <w:rsid w:val="33AF6B2C"/>
    <w:rsid w:val="33BABABA"/>
    <w:rsid w:val="33BFDAF9"/>
    <w:rsid w:val="33C3C436"/>
    <w:rsid w:val="33C81054"/>
    <w:rsid w:val="33C900AA"/>
    <w:rsid w:val="33CCFAD2"/>
    <w:rsid w:val="33CFBDFA"/>
    <w:rsid w:val="33D2CA63"/>
    <w:rsid w:val="33D33A8E"/>
    <w:rsid w:val="33DA02B8"/>
    <w:rsid w:val="33DDFE52"/>
    <w:rsid w:val="33E1256A"/>
    <w:rsid w:val="33E5D8DE"/>
    <w:rsid w:val="33E8CA77"/>
    <w:rsid w:val="33EACFDA"/>
    <w:rsid w:val="33EC3D2F"/>
    <w:rsid w:val="33ECB61A"/>
    <w:rsid w:val="33EDEBC0"/>
    <w:rsid w:val="33F051FF"/>
    <w:rsid w:val="33F26FC3"/>
    <w:rsid w:val="33F99E5D"/>
    <w:rsid w:val="33F9F683"/>
    <w:rsid w:val="33FC0089"/>
    <w:rsid w:val="33FE0733"/>
    <w:rsid w:val="33FEF22E"/>
    <w:rsid w:val="34037476"/>
    <w:rsid w:val="3406B090"/>
    <w:rsid w:val="340E1179"/>
    <w:rsid w:val="34112A5B"/>
    <w:rsid w:val="34183A08"/>
    <w:rsid w:val="3419E574"/>
    <w:rsid w:val="3422228A"/>
    <w:rsid w:val="34241294"/>
    <w:rsid w:val="342ACE13"/>
    <w:rsid w:val="342D0C5C"/>
    <w:rsid w:val="342F1C18"/>
    <w:rsid w:val="3430EDED"/>
    <w:rsid w:val="34348138"/>
    <w:rsid w:val="343AE2A3"/>
    <w:rsid w:val="344124E7"/>
    <w:rsid w:val="3442F3DA"/>
    <w:rsid w:val="3448FDBD"/>
    <w:rsid w:val="344CDFB9"/>
    <w:rsid w:val="344D2BC6"/>
    <w:rsid w:val="344F0824"/>
    <w:rsid w:val="344FE465"/>
    <w:rsid w:val="34568CF0"/>
    <w:rsid w:val="3456F5AA"/>
    <w:rsid w:val="3457DC10"/>
    <w:rsid w:val="345868A8"/>
    <w:rsid w:val="3463A71F"/>
    <w:rsid w:val="3464A449"/>
    <w:rsid w:val="3468B729"/>
    <w:rsid w:val="346AD7DF"/>
    <w:rsid w:val="346DAE68"/>
    <w:rsid w:val="346FE02C"/>
    <w:rsid w:val="34764C7D"/>
    <w:rsid w:val="34771BAC"/>
    <w:rsid w:val="348A07AC"/>
    <w:rsid w:val="34925987"/>
    <w:rsid w:val="349C30A7"/>
    <w:rsid w:val="349C7960"/>
    <w:rsid w:val="34A7C880"/>
    <w:rsid w:val="34AA13A8"/>
    <w:rsid w:val="34B004E8"/>
    <w:rsid w:val="34B2DD85"/>
    <w:rsid w:val="34B42373"/>
    <w:rsid w:val="34B5BEBD"/>
    <w:rsid w:val="34B79C21"/>
    <w:rsid w:val="34B88E3F"/>
    <w:rsid w:val="34BC3525"/>
    <w:rsid w:val="34BD3654"/>
    <w:rsid w:val="34C32BD4"/>
    <w:rsid w:val="34CB7125"/>
    <w:rsid w:val="34CEEFEB"/>
    <w:rsid w:val="34D0BCA4"/>
    <w:rsid w:val="34E3D762"/>
    <w:rsid w:val="34EF3729"/>
    <w:rsid w:val="34F6FE1F"/>
    <w:rsid w:val="34F94544"/>
    <w:rsid w:val="34FB0DDB"/>
    <w:rsid w:val="34FCEACD"/>
    <w:rsid w:val="35032431"/>
    <w:rsid w:val="3507952E"/>
    <w:rsid w:val="350BA95C"/>
    <w:rsid w:val="350D4B4A"/>
    <w:rsid w:val="3511A005"/>
    <w:rsid w:val="3511D5BC"/>
    <w:rsid w:val="351A9E8D"/>
    <w:rsid w:val="351DD5A2"/>
    <w:rsid w:val="3521E17A"/>
    <w:rsid w:val="3523C5A1"/>
    <w:rsid w:val="3529D889"/>
    <w:rsid w:val="352B5C6F"/>
    <w:rsid w:val="352C03CA"/>
    <w:rsid w:val="3530C7A8"/>
    <w:rsid w:val="3536180C"/>
    <w:rsid w:val="3536FEB9"/>
    <w:rsid w:val="353AC000"/>
    <w:rsid w:val="3544CD3A"/>
    <w:rsid w:val="3544DDB6"/>
    <w:rsid w:val="354E8AF0"/>
    <w:rsid w:val="3556AE3B"/>
    <w:rsid w:val="3556C092"/>
    <w:rsid w:val="35593CA4"/>
    <w:rsid w:val="3559EC16"/>
    <w:rsid w:val="355E79DB"/>
    <w:rsid w:val="355F2495"/>
    <w:rsid w:val="35641EA4"/>
    <w:rsid w:val="356B1114"/>
    <w:rsid w:val="35713728"/>
    <w:rsid w:val="35732133"/>
    <w:rsid w:val="3575C6CF"/>
    <w:rsid w:val="35794B5F"/>
    <w:rsid w:val="357AB354"/>
    <w:rsid w:val="357B0EB9"/>
    <w:rsid w:val="357CC40A"/>
    <w:rsid w:val="35807E35"/>
    <w:rsid w:val="358A3B9C"/>
    <w:rsid w:val="35920732"/>
    <w:rsid w:val="3592BE88"/>
    <w:rsid w:val="3595D5AF"/>
    <w:rsid w:val="3597FA99"/>
    <w:rsid w:val="35999518"/>
    <w:rsid w:val="359A4C23"/>
    <w:rsid w:val="359A8E59"/>
    <w:rsid w:val="359B7CB5"/>
    <w:rsid w:val="359DDAD8"/>
    <w:rsid w:val="35A4F1E1"/>
    <w:rsid w:val="35A74112"/>
    <w:rsid w:val="35AC4F2E"/>
    <w:rsid w:val="35AD5B76"/>
    <w:rsid w:val="35AE3AAC"/>
    <w:rsid w:val="35AF524A"/>
    <w:rsid w:val="35AFA0CE"/>
    <w:rsid w:val="35AFA261"/>
    <w:rsid w:val="35B15E80"/>
    <w:rsid w:val="35B61F91"/>
    <w:rsid w:val="35BA7DBB"/>
    <w:rsid w:val="35C61AA0"/>
    <w:rsid w:val="35C912BF"/>
    <w:rsid w:val="35C9A7E4"/>
    <w:rsid w:val="35CA89F3"/>
    <w:rsid w:val="35CB4340"/>
    <w:rsid w:val="35CCB915"/>
    <w:rsid w:val="35D369DD"/>
    <w:rsid w:val="35D5A284"/>
    <w:rsid w:val="35E0B37B"/>
    <w:rsid w:val="35E542B4"/>
    <w:rsid w:val="35E59C13"/>
    <w:rsid w:val="35E5CE63"/>
    <w:rsid w:val="35E6F2F7"/>
    <w:rsid w:val="35E7D6F8"/>
    <w:rsid w:val="35EB4558"/>
    <w:rsid w:val="35EC06A9"/>
    <w:rsid w:val="35EC5BED"/>
    <w:rsid w:val="35ECE5F4"/>
    <w:rsid w:val="35EF52BD"/>
    <w:rsid w:val="35F4D8AA"/>
    <w:rsid w:val="35F5BB4D"/>
    <w:rsid w:val="35F9D6DB"/>
    <w:rsid w:val="35FBEA7A"/>
    <w:rsid w:val="35FCA7E9"/>
    <w:rsid w:val="35FE4FB0"/>
    <w:rsid w:val="360A3BCE"/>
    <w:rsid w:val="360A8B2C"/>
    <w:rsid w:val="360B3129"/>
    <w:rsid w:val="36153034"/>
    <w:rsid w:val="3615F8B5"/>
    <w:rsid w:val="36235CE1"/>
    <w:rsid w:val="362516EC"/>
    <w:rsid w:val="362FDD85"/>
    <w:rsid w:val="3636425A"/>
    <w:rsid w:val="36367F0C"/>
    <w:rsid w:val="3640ABF5"/>
    <w:rsid w:val="364115B1"/>
    <w:rsid w:val="3641B2A4"/>
    <w:rsid w:val="3642D5DA"/>
    <w:rsid w:val="3643C6EB"/>
    <w:rsid w:val="364797A1"/>
    <w:rsid w:val="364C0C12"/>
    <w:rsid w:val="364C975B"/>
    <w:rsid w:val="364E9C11"/>
    <w:rsid w:val="364F8E81"/>
    <w:rsid w:val="36512E8E"/>
    <w:rsid w:val="36586E46"/>
    <w:rsid w:val="36608B10"/>
    <w:rsid w:val="36619E1D"/>
    <w:rsid w:val="3670818E"/>
    <w:rsid w:val="3674F755"/>
    <w:rsid w:val="36770913"/>
    <w:rsid w:val="367B446D"/>
    <w:rsid w:val="367C2EC0"/>
    <w:rsid w:val="36806D90"/>
    <w:rsid w:val="368E90E3"/>
    <w:rsid w:val="368EAAEB"/>
    <w:rsid w:val="3691475A"/>
    <w:rsid w:val="3692608A"/>
    <w:rsid w:val="36937CBB"/>
    <w:rsid w:val="36948697"/>
    <w:rsid w:val="3696B576"/>
    <w:rsid w:val="36A017E3"/>
    <w:rsid w:val="36A0808D"/>
    <w:rsid w:val="36A0F194"/>
    <w:rsid w:val="36A102EA"/>
    <w:rsid w:val="36A14311"/>
    <w:rsid w:val="36A538EB"/>
    <w:rsid w:val="36A5F0F9"/>
    <w:rsid w:val="36AA93CB"/>
    <w:rsid w:val="36B4DE41"/>
    <w:rsid w:val="36B4FF7F"/>
    <w:rsid w:val="36B6A60F"/>
    <w:rsid w:val="36BC2706"/>
    <w:rsid w:val="36C5146C"/>
    <w:rsid w:val="36D1120B"/>
    <w:rsid w:val="36D24E1E"/>
    <w:rsid w:val="36D352A9"/>
    <w:rsid w:val="36D7D8D9"/>
    <w:rsid w:val="36DD9724"/>
    <w:rsid w:val="36DF5C8C"/>
    <w:rsid w:val="36E0DC0E"/>
    <w:rsid w:val="36E29136"/>
    <w:rsid w:val="36E7E682"/>
    <w:rsid w:val="36F178E5"/>
    <w:rsid w:val="36F62DDE"/>
    <w:rsid w:val="36FB8BE7"/>
    <w:rsid w:val="36FE08B1"/>
    <w:rsid w:val="37019DB1"/>
    <w:rsid w:val="3702AAFA"/>
    <w:rsid w:val="37033EB9"/>
    <w:rsid w:val="370506D3"/>
    <w:rsid w:val="3705AC4B"/>
    <w:rsid w:val="3707DD3B"/>
    <w:rsid w:val="3708A66D"/>
    <w:rsid w:val="370975C3"/>
    <w:rsid w:val="370D7643"/>
    <w:rsid w:val="37103FF6"/>
    <w:rsid w:val="3716DF1A"/>
    <w:rsid w:val="3716EA2C"/>
    <w:rsid w:val="37171FD4"/>
    <w:rsid w:val="3721A7BE"/>
    <w:rsid w:val="37246680"/>
    <w:rsid w:val="372DD793"/>
    <w:rsid w:val="372E6D30"/>
    <w:rsid w:val="3733A14B"/>
    <w:rsid w:val="373651DA"/>
    <w:rsid w:val="3738A2DC"/>
    <w:rsid w:val="373E1B8C"/>
    <w:rsid w:val="373F977E"/>
    <w:rsid w:val="3742F7F7"/>
    <w:rsid w:val="37470400"/>
    <w:rsid w:val="374833B9"/>
    <w:rsid w:val="374A0BAE"/>
    <w:rsid w:val="374B5B11"/>
    <w:rsid w:val="3758AC7D"/>
    <w:rsid w:val="3758B4F4"/>
    <w:rsid w:val="37599857"/>
    <w:rsid w:val="375B653A"/>
    <w:rsid w:val="376B50F3"/>
    <w:rsid w:val="37711DDA"/>
    <w:rsid w:val="37756D8C"/>
    <w:rsid w:val="3776CEC0"/>
    <w:rsid w:val="37796171"/>
    <w:rsid w:val="3779DF21"/>
    <w:rsid w:val="377FACBE"/>
    <w:rsid w:val="3782BB95"/>
    <w:rsid w:val="378AEBCF"/>
    <w:rsid w:val="378F2BBC"/>
    <w:rsid w:val="37935078"/>
    <w:rsid w:val="3796C19C"/>
    <w:rsid w:val="379D1646"/>
    <w:rsid w:val="37A2EF8C"/>
    <w:rsid w:val="37A4090D"/>
    <w:rsid w:val="37A83B11"/>
    <w:rsid w:val="37A87311"/>
    <w:rsid w:val="37AF1492"/>
    <w:rsid w:val="37AF2E8D"/>
    <w:rsid w:val="37B759B0"/>
    <w:rsid w:val="37BA2262"/>
    <w:rsid w:val="37BC25CE"/>
    <w:rsid w:val="37C159AE"/>
    <w:rsid w:val="37C34B03"/>
    <w:rsid w:val="37C75F3E"/>
    <w:rsid w:val="37C7712A"/>
    <w:rsid w:val="37C7CC2F"/>
    <w:rsid w:val="37C82F0F"/>
    <w:rsid w:val="37CF0600"/>
    <w:rsid w:val="37CF99E5"/>
    <w:rsid w:val="37D5C2A9"/>
    <w:rsid w:val="37D79B33"/>
    <w:rsid w:val="37DA9CCE"/>
    <w:rsid w:val="37DE9B9B"/>
    <w:rsid w:val="37E21EBD"/>
    <w:rsid w:val="37E5D30F"/>
    <w:rsid w:val="37E74475"/>
    <w:rsid w:val="37EB4C9A"/>
    <w:rsid w:val="37ED499D"/>
    <w:rsid w:val="37F179B0"/>
    <w:rsid w:val="37F3FB4B"/>
    <w:rsid w:val="37F8773E"/>
    <w:rsid w:val="37F9FE52"/>
    <w:rsid w:val="37FF3B84"/>
    <w:rsid w:val="380AF1A3"/>
    <w:rsid w:val="380C7A20"/>
    <w:rsid w:val="3817F037"/>
    <w:rsid w:val="381FECA7"/>
    <w:rsid w:val="382584E3"/>
    <w:rsid w:val="382CA533"/>
    <w:rsid w:val="383160B1"/>
    <w:rsid w:val="3831EE98"/>
    <w:rsid w:val="38334304"/>
    <w:rsid w:val="3840EE27"/>
    <w:rsid w:val="3841785D"/>
    <w:rsid w:val="384A59A3"/>
    <w:rsid w:val="384E3F57"/>
    <w:rsid w:val="3853913F"/>
    <w:rsid w:val="3859277F"/>
    <w:rsid w:val="385E8A80"/>
    <w:rsid w:val="3860E4CD"/>
    <w:rsid w:val="38643F0A"/>
    <w:rsid w:val="3866F0EB"/>
    <w:rsid w:val="386E9A19"/>
    <w:rsid w:val="3874905B"/>
    <w:rsid w:val="387A23BF"/>
    <w:rsid w:val="3884F558"/>
    <w:rsid w:val="38873C9E"/>
    <w:rsid w:val="388C814C"/>
    <w:rsid w:val="388CCCC7"/>
    <w:rsid w:val="38917242"/>
    <w:rsid w:val="3893D806"/>
    <w:rsid w:val="38971591"/>
    <w:rsid w:val="38985592"/>
    <w:rsid w:val="38AAC1F5"/>
    <w:rsid w:val="38AB1671"/>
    <w:rsid w:val="38B00BF2"/>
    <w:rsid w:val="38B0914D"/>
    <w:rsid w:val="38B22017"/>
    <w:rsid w:val="38B427CF"/>
    <w:rsid w:val="38B861B7"/>
    <w:rsid w:val="38BC2712"/>
    <w:rsid w:val="38C0716B"/>
    <w:rsid w:val="38C1B39F"/>
    <w:rsid w:val="38C1D6FD"/>
    <w:rsid w:val="38C40E66"/>
    <w:rsid w:val="38D3B053"/>
    <w:rsid w:val="38D79826"/>
    <w:rsid w:val="38DB6580"/>
    <w:rsid w:val="38DE431C"/>
    <w:rsid w:val="38E37B76"/>
    <w:rsid w:val="38E3CBEA"/>
    <w:rsid w:val="38E74744"/>
    <w:rsid w:val="38E8785B"/>
    <w:rsid w:val="38E96918"/>
    <w:rsid w:val="38EA2AF5"/>
    <w:rsid w:val="38EEB6BF"/>
    <w:rsid w:val="38EFDFA2"/>
    <w:rsid w:val="38F2FE04"/>
    <w:rsid w:val="38F70EDD"/>
    <w:rsid w:val="38F86B08"/>
    <w:rsid w:val="38FB0426"/>
    <w:rsid w:val="38FE291D"/>
    <w:rsid w:val="38FFA794"/>
    <w:rsid w:val="3901BCC0"/>
    <w:rsid w:val="3905CAAC"/>
    <w:rsid w:val="3907F25B"/>
    <w:rsid w:val="390946F3"/>
    <w:rsid w:val="390B5C5B"/>
    <w:rsid w:val="39113DED"/>
    <w:rsid w:val="391896DF"/>
    <w:rsid w:val="39195C7B"/>
    <w:rsid w:val="391E2189"/>
    <w:rsid w:val="392306C4"/>
    <w:rsid w:val="3923336D"/>
    <w:rsid w:val="39284D31"/>
    <w:rsid w:val="3929379D"/>
    <w:rsid w:val="393058D5"/>
    <w:rsid w:val="3930E34C"/>
    <w:rsid w:val="3933CBFA"/>
    <w:rsid w:val="39365902"/>
    <w:rsid w:val="3937D47D"/>
    <w:rsid w:val="393B6169"/>
    <w:rsid w:val="393E0EAD"/>
    <w:rsid w:val="393E8577"/>
    <w:rsid w:val="3941EF3A"/>
    <w:rsid w:val="3944C899"/>
    <w:rsid w:val="39500F26"/>
    <w:rsid w:val="395A652F"/>
    <w:rsid w:val="3963C851"/>
    <w:rsid w:val="396E6EB4"/>
    <w:rsid w:val="3975E484"/>
    <w:rsid w:val="3977548A"/>
    <w:rsid w:val="397C9FDB"/>
    <w:rsid w:val="397D629A"/>
    <w:rsid w:val="39843DF1"/>
    <w:rsid w:val="3985FFD9"/>
    <w:rsid w:val="39876EFD"/>
    <w:rsid w:val="3987B519"/>
    <w:rsid w:val="3988B5CD"/>
    <w:rsid w:val="398A8A31"/>
    <w:rsid w:val="398DE8A0"/>
    <w:rsid w:val="3990252F"/>
    <w:rsid w:val="39958C4E"/>
    <w:rsid w:val="3995BC8E"/>
    <w:rsid w:val="39973E17"/>
    <w:rsid w:val="399ACE8F"/>
    <w:rsid w:val="399D5B05"/>
    <w:rsid w:val="399F989A"/>
    <w:rsid w:val="39A223B2"/>
    <w:rsid w:val="39A47E0B"/>
    <w:rsid w:val="39A54758"/>
    <w:rsid w:val="39B2D1BC"/>
    <w:rsid w:val="39BE4A1D"/>
    <w:rsid w:val="39BFF2CD"/>
    <w:rsid w:val="39C06E55"/>
    <w:rsid w:val="39C1F053"/>
    <w:rsid w:val="39C909FF"/>
    <w:rsid w:val="39CA8D11"/>
    <w:rsid w:val="39CAE4FA"/>
    <w:rsid w:val="39CBA3B0"/>
    <w:rsid w:val="39CE2B85"/>
    <w:rsid w:val="39D1A783"/>
    <w:rsid w:val="39D6D599"/>
    <w:rsid w:val="39D7E1E6"/>
    <w:rsid w:val="39D95543"/>
    <w:rsid w:val="39DA7990"/>
    <w:rsid w:val="39DFBEEE"/>
    <w:rsid w:val="39E4C823"/>
    <w:rsid w:val="39E512D5"/>
    <w:rsid w:val="39E9BEAB"/>
    <w:rsid w:val="39EF0E6B"/>
    <w:rsid w:val="39F8E666"/>
    <w:rsid w:val="39F9D051"/>
    <w:rsid w:val="39FDEBFE"/>
    <w:rsid w:val="39FE6C0C"/>
    <w:rsid w:val="39FF5708"/>
    <w:rsid w:val="39FF6486"/>
    <w:rsid w:val="3A01BF86"/>
    <w:rsid w:val="3A0212B8"/>
    <w:rsid w:val="3A06A82D"/>
    <w:rsid w:val="3A07EE0F"/>
    <w:rsid w:val="3A0AC0EF"/>
    <w:rsid w:val="3A0C4A09"/>
    <w:rsid w:val="3A0DA734"/>
    <w:rsid w:val="3A0F20BF"/>
    <w:rsid w:val="3A1D2795"/>
    <w:rsid w:val="3A20805F"/>
    <w:rsid w:val="3A21C2B1"/>
    <w:rsid w:val="3A2B693C"/>
    <w:rsid w:val="3A3399B1"/>
    <w:rsid w:val="3A3B9E94"/>
    <w:rsid w:val="3A3BFD9B"/>
    <w:rsid w:val="3A3CD0F1"/>
    <w:rsid w:val="3A3E8BBD"/>
    <w:rsid w:val="3A3F9FBB"/>
    <w:rsid w:val="3A45DAB7"/>
    <w:rsid w:val="3A4B3BEF"/>
    <w:rsid w:val="3A4D3965"/>
    <w:rsid w:val="3A4F9612"/>
    <w:rsid w:val="3A594880"/>
    <w:rsid w:val="3A5B124D"/>
    <w:rsid w:val="3A5FF641"/>
    <w:rsid w:val="3A66D3F2"/>
    <w:rsid w:val="3A6BEA15"/>
    <w:rsid w:val="3A6DFF7C"/>
    <w:rsid w:val="3A6E94DC"/>
    <w:rsid w:val="3A6FB0EA"/>
    <w:rsid w:val="3A797A2C"/>
    <w:rsid w:val="3A896E76"/>
    <w:rsid w:val="3A8CCBBF"/>
    <w:rsid w:val="3A8D700F"/>
    <w:rsid w:val="3A937E55"/>
    <w:rsid w:val="3A974158"/>
    <w:rsid w:val="3A9AF281"/>
    <w:rsid w:val="3A9BBA62"/>
    <w:rsid w:val="3AA50B6A"/>
    <w:rsid w:val="3AAD2016"/>
    <w:rsid w:val="3AAF5550"/>
    <w:rsid w:val="3AB18F0F"/>
    <w:rsid w:val="3AB3C930"/>
    <w:rsid w:val="3AB49788"/>
    <w:rsid w:val="3AB9E9D4"/>
    <w:rsid w:val="3ABE7274"/>
    <w:rsid w:val="3AC03511"/>
    <w:rsid w:val="3AC2A6A6"/>
    <w:rsid w:val="3AC48076"/>
    <w:rsid w:val="3AC51D7C"/>
    <w:rsid w:val="3AC88545"/>
    <w:rsid w:val="3ACA2230"/>
    <w:rsid w:val="3ACEC738"/>
    <w:rsid w:val="3ACF2883"/>
    <w:rsid w:val="3ACF3827"/>
    <w:rsid w:val="3AE3B6AD"/>
    <w:rsid w:val="3AE4B468"/>
    <w:rsid w:val="3AE5CED4"/>
    <w:rsid w:val="3AEA9272"/>
    <w:rsid w:val="3AEC4080"/>
    <w:rsid w:val="3AF71EF6"/>
    <w:rsid w:val="3AFE2C17"/>
    <w:rsid w:val="3B0AA66C"/>
    <w:rsid w:val="3B1663AB"/>
    <w:rsid w:val="3B1B7E67"/>
    <w:rsid w:val="3B1F8346"/>
    <w:rsid w:val="3B244870"/>
    <w:rsid w:val="3B29B18E"/>
    <w:rsid w:val="3B2B6194"/>
    <w:rsid w:val="3B2B9C0D"/>
    <w:rsid w:val="3B2DA68F"/>
    <w:rsid w:val="3B32C7B3"/>
    <w:rsid w:val="3B37FD9A"/>
    <w:rsid w:val="3B39929C"/>
    <w:rsid w:val="3B3D1198"/>
    <w:rsid w:val="3B40BCEF"/>
    <w:rsid w:val="3B4D5090"/>
    <w:rsid w:val="3B5DEC25"/>
    <w:rsid w:val="3B625793"/>
    <w:rsid w:val="3B66B55B"/>
    <w:rsid w:val="3B6AF758"/>
    <w:rsid w:val="3B6BE3AD"/>
    <w:rsid w:val="3B6D7D1C"/>
    <w:rsid w:val="3B6F63CB"/>
    <w:rsid w:val="3B77D808"/>
    <w:rsid w:val="3B793A7D"/>
    <w:rsid w:val="3B79F859"/>
    <w:rsid w:val="3B7B3512"/>
    <w:rsid w:val="3B7C6098"/>
    <w:rsid w:val="3B7E2999"/>
    <w:rsid w:val="3B824D19"/>
    <w:rsid w:val="3B868746"/>
    <w:rsid w:val="3B86E0CF"/>
    <w:rsid w:val="3B887D7F"/>
    <w:rsid w:val="3B8E23B7"/>
    <w:rsid w:val="3B8E757C"/>
    <w:rsid w:val="3B8E8CD3"/>
    <w:rsid w:val="3B908D73"/>
    <w:rsid w:val="3B926A6D"/>
    <w:rsid w:val="3B98574C"/>
    <w:rsid w:val="3B993426"/>
    <w:rsid w:val="3B9D63FB"/>
    <w:rsid w:val="3B9F3E05"/>
    <w:rsid w:val="3BA9FEA4"/>
    <w:rsid w:val="3BABA3B5"/>
    <w:rsid w:val="3BACCFA6"/>
    <w:rsid w:val="3BADFD3E"/>
    <w:rsid w:val="3BB1C481"/>
    <w:rsid w:val="3BB4E23F"/>
    <w:rsid w:val="3BB507B5"/>
    <w:rsid w:val="3BB77E22"/>
    <w:rsid w:val="3BB87DD9"/>
    <w:rsid w:val="3BBAB948"/>
    <w:rsid w:val="3BCE63C7"/>
    <w:rsid w:val="3BDDE073"/>
    <w:rsid w:val="3BE0388A"/>
    <w:rsid w:val="3BE03CD7"/>
    <w:rsid w:val="3BE6AC62"/>
    <w:rsid w:val="3BEA7451"/>
    <w:rsid w:val="3BEB0E3D"/>
    <w:rsid w:val="3BEC3A60"/>
    <w:rsid w:val="3BEC67E8"/>
    <w:rsid w:val="3BED9E4F"/>
    <w:rsid w:val="3BF00DDF"/>
    <w:rsid w:val="3BFB9ED7"/>
    <w:rsid w:val="3C044E47"/>
    <w:rsid w:val="3C0CAB60"/>
    <w:rsid w:val="3C1583D6"/>
    <w:rsid w:val="3C16B2D7"/>
    <w:rsid w:val="3C17C103"/>
    <w:rsid w:val="3C19DAA1"/>
    <w:rsid w:val="3C1E69D7"/>
    <w:rsid w:val="3C26D16B"/>
    <w:rsid w:val="3C2A9EC6"/>
    <w:rsid w:val="3C32F935"/>
    <w:rsid w:val="3C37213A"/>
    <w:rsid w:val="3C375278"/>
    <w:rsid w:val="3C378154"/>
    <w:rsid w:val="3C37DA51"/>
    <w:rsid w:val="3C38875D"/>
    <w:rsid w:val="3C42A4CA"/>
    <w:rsid w:val="3C47BD11"/>
    <w:rsid w:val="3C4A00D2"/>
    <w:rsid w:val="3C4B54E6"/>
    <w:rsid w:val="3C58131F"/>
    <w:rsid w:val="3C5A8133"/>
    <w:rsid w:val="3C6050D7"/>
    <w:rsid w:val="3C68CAE7"/>
    <w:rsid w:val="3C6B20C5"/>
    <w:rsid w:val="3C6B6CBC"/>
    <w:rsid w:val="3C76F231"/>
    <w:rsid w:val="3C8124F7"/>
    <w:rsid w:val="3C8612B9"/>
    <w:rsid w:val="3C89BF1D"/>
    <w:rsid w:val="3C8A3E60"/>
    <w:rsid w:val="3C8B1317"/>
    <w:rsid w:val="3C90A28B"/>
    <w:rsid w:val="3C99AE48"/>
    <w:rsid w:val="3CA2A7F4"/>
    <w:rsid w:val="3CA4CF96"/>
    <w:rsid w:val="3CA6284C"/>
    <w:rsid w:val="3CA972DB"/>
    <w:rsid w:val="3CAFD85A"/>
    <w:rsid w:val="3CB4409D"/>
    <w:rsid w:val="3CB58CA5"/>
    <w:rsid w:val="3CB6A12C"/>
    <w:rsid w:val="3CB86661"/>
    <w:rsid w:val="3CB8FC51"/>
    <w:rsid w:val="3CBEA7F1"/>
    <w:rsid w:val="3CBFB99C"/>
    <w:rsid w:val="3CC14C62"/>
    <w:rsid w:val="3CC4A80D"/>
    <w:rsid w:val="3CC58982"/>
    <w:rsid w:val="3CC659A8"/>
    <w:rsid w:val="3CD2BC71"/>
    <w:rsid w:val="3CD8FF01"/>
    <w:rsid w:val="3CE0CE40"/>
    <w:rsid w:val="3CE3AB8F"/>
    <w:rsid w:val="3CE629C4"/>
    <w:rsid w:val="3CE71E5C"/>
    <w:rsid w:val="3CE76081"/>
    <w:rsid w:val="3CEED220"/>
    <w:rsid w:val="3CF5ACA8"/>
    <w:rsid w:val="3CFBE335"/>
    <w:rsid w:val="3CFE936D"/>
    <w:rsid w:val="3D02AB2E"/>
    <w:rsid w:val="3D07A3BE"/>
    <w:rsid w:val="3D183911"/>
    <w:rsid w:val="3D2257A7"/>
    <w:rsid w:val="3D26A65F"/>
    <w:rsid w:val="3D3A3E29"/>
    <w:rsid w:val="3D3B8824"/>
    <w:rsid w:val="3D3DCDD5"/>
    <w:rsid w:val="3D4069B6"/>
    <w:rsid w:val="3D480FD7"/>
    <w:rsid w:val="3D4BAF1A"/>
    <w:rsid w:val="3D4E30BA"/>
    <w:rsid w:val="3D543987"/>
    <w:rsid w:val="3D546F44"/>
    <w:rsid w:val="3D67BEB5"/>
    <w:rsid w:val="3D6B3695"/>
    <w:rsid w:val="3D6BA6BE"/>
    <w:rsid w:val="3D6BC4D4"/>
    <w:rsid w:val="3D6DE4E6"/>
    <w:rsid w:val="3D72B829"/>
    <w:rsid w:val="3D75BB86"/>
    <w:rsid w:val="3D7C4198"/>
    <w:rsid w:val="3D7E25D1"/>
    <w:rsid w:val="3D7F8304"/>
    <w:rsid w:val="3D8860BE"/>
    <w:rsid w:val="3D8C81DF"/>
    <w:rsid w:val="3D9D9772"/>
    <w:rsid w:val="3D9E14B0"/>
    <w:rsid w:val="3DA60B86"/>
    <w:rsid w:val="3DA87BC1"/>
    <w:rsid w:val="3DAC4EA7"/>
    <w:rsid w:val="3DAED6A3"/>
    <w:rsid w:val="3DB18431"/>
    <w:rsid w:val="3DB25BE9"/>
    <w:rsid w:val="3DB30794"/>
    <w:rsid w:val="3DB79D39"/>
    <w:rsid w:val="3DBA0FF1"/>
    <w:rsid w:val="3DBAE058"/>
    <w:rsid w:val="3DBB4E77"/>
    <w:rsid w:val="3DBC0C37"/>
    <w:rsid w:val="3DBFACFA"/>
    <w:rsid w:val="3DC0B14F"/>
    <w:rsid w:val="3DCCE295"/>
    <w:rsid w:val="3DCE74DA"/>
    <w:rsid w:val="3DCFA63F"/>
    <w:rsid w:val="3DD0EA6A"/>
    <w:rsid w:val="3DD1840D"/>
    <w:rsid w:val="3DD41300"/>
    <w:rsid w:val="3DD5B8E3"/>
    <w:rsid w:val="3DE8D024"/>
    <w:rsid w:val="3DE92607"/>
    <w:rsid w:val="3DF0197C"/>
    <w:rsid w:val="3DF10072"/>
    <w:rsid w:val="3DF6CD23"/>
    <w:rsid w:val="3DFB68A9"/>
    <w:rsid w:val="3DFE5550"/>
    <w:rsid w:val="3DFF3F8D"/>
    <w:rsid w:val="3E021C24"/>
    <w:rsid w:val="3E09B893"/>
    <w:rsid w:val="3E0A7984"/>
    <w:rsid w:val="3E10A483"/>
    <w:rsid w:val="3E13DD66"/>
    <w:rsid w:val="3E158603"/>
    <w:rsid w:val="3E1AB61A"/>
    <w:rsid w:val="3E23E970"/>
    <w:rsid w:val="3E2577D7"/>
    <w:rsid w:val="3E2890FD"/>
    <w:rsid w:val="3E2B8ACC"/>
    <w:rsid w:val="3E2D766D"/>
    <w:rsid w:val="3E313E94"/>
    <w:rsid w:val="3E31CC86"/>
    <w:rsid w:val="3E32F22C"/>
    <w:rsid w:val="3E34F955"/>
    <w:rsid w:val="3E38C5B7"/>
    <w:rsid w:val="3E3B0B3D"/>
    <w:rsid w:val="3E46E0FE"/>
    <w:rsid w:val="3E49A698"/>
    <w:rsid w:val="3E572385"/>
    <w:rsid w:val="3E57B50E"/>
    <w:rsid w:val="3E57B8B2"/>
    <w:rsid w:val="3E58506A"/>
    <w:rsid w:val="3E6EBDC7"/>
    <w:rsid w:val="3E7FF89E"/>
    <w:rsid w:val="3E804EE4"/>
    <w:rsid w:val="3E821377"/>
    <w:rsid w:val="3E851715"/>
    <w:rsid w:val="3E8B4A11"/>
    <w:rsid w:val="3E8C6DC7"/>
    <w:rsid w:val="3E8C8093"/>
    <w:rsid w:val="3E913CBE"/>
    <w:rsid w:val="3E988435"/>
    <w:rsid w:val="3EA34543"/>
    <w:rsid w:val="3EA8C3B0"/>
    <w:rsid w:val="3EB3C0E0"/>
    <w:rsid w:val="3EB42613"/>
    <w:rsid w:val="3EB99697"/>
    <w:rsid w:val="3EBDF5CD"/>
    <w:rsid w:val="3EC15CC8"/>
    <w:rsid w:val="3EC15FD2"/>
    <w:rsid w:val="3ECF2671"/>
    <w:rsid w:val="3ED5833F"/>
    <w:rsid w:val="3ED99E36"/>
    <w:rsid w:val="3ED9ECA4"/>
    <w:rsid w:val="3EDB853A"/>
    <w:rsid w:val="3EE02F27"/>
    <w:rsid w:val="3EE03291"/>
    <w:rsid w:val="3EE297EF"/>
    <w:rsid w:val="3EE9BC21"/>
    <w:rsid w:val="3EED30EC"/>
    <w:rsid w:val="3EF178A2"/>
    <w:rsid w:val="3EF1ECB6"/>
    <w:rsid w:val="3EF4614A"/>
    <w:rsid w:val="3EF6F549"/>
    <w:rsid w:val="3EFBBEDA"/>
    <w:rsid w:val="3EFF5FCB"/>
    <w:rsid w:val="3F02AAD4"/>
    <w:rsid w:val="3F04FC54"/>
    <w:rsid w:val="3F065BCC"/>
    <w:rsid w:val="3F07A9B1"/>
    <w:rsid w:val="3F11BA18"/>
    <w:rsid w:val="3F120240"/>
    <w:rsid w:val="3F128848"/>
    <w:rsid w:val="3F143319"/>
    <w:rsid w:val="3F143D6B"/>
    <w:rsid w:val="3F176601"/>
    <w:rsid w:val="3F1855DD"/>
    <w:rsid w:val="3F1F0084"/>
    <w:rsid w:val="3F217E92"/>
    <w:rsid w:val="3F29855F"/>
    <w:rsid w:val="3F336FE4"/>
    <w:rsid w:val="3F3C667F"/>
    <w:rsid w:val="3F42609D"/>
    <w:rsid w:val="3F43AB6D"/>
    <w:rsid w:val="3F47D728"/>
    <w:rsid w:val="3F488E9F"/>
    <w:rsid w:val="3F489100"/>
    <w:rsid w:val="3F48E138"/>
    <w:rsid w:val="3F50C159"/>
    <w:rsid w:val="3F5614BA"/>
    <w:rsid w:val="3F5A0ECE"/>
    <w:rsid w:val="3F5AB065"/>
    <w:rsid w:val="3F5CC653"/>
    <w:rsid w:val="3F5DF4DB"/>
    <w:rsid w:val="3F5ED907"/>
    <w:rsid w:val="3F6100E4"/>
    <w:rsid w:val="3F6768DC"/>
    <w:rsid w:val="3F67AE0B"/>
    <w:rsid w:val="3F6A2D0E"/>
    <w:rsid w:val="3F6B76A0"/>
    <w:rsid w:val="3F6F4659"/>
    <w:rsid w:val="3F70D2EA"/>
    <w:rsid w:val="3F74D31C"/>
    <w:rsid w:val="3F79C084"/>
    <w:rsid w:val="3F7B8E1A"/>
    <w:rsid w:val="3F8239A9"/>
    <w:rsid w:val="3F8308E7"/>
    <w:rsid w:val="3F843B62"/>
    <w:rsid w:val="3F849EFD"/>
    <w:rsid w:val="3F8EFAE7"/>
    <w:rsid w:val="3F9992DC"/>
    <w:rsid w:val="3F9D54F3"/>
    <w:rsid w:val="3FA01B8D"/>
    <w:rsid w:val="3FA3252B"/>
    <w:rsid w:val="3FA3AFCF"/>
    <w:rsid w:val="3FA74337"/>
    <w:rsid w:val="3FAB5CE4"/>
    <w:rsid w:val="3FAD70FA"/>
    <w:rsid w:val="3FB097C0"/>
    <w:rsid w:val="3FB6CEAD"/>
    <w:rsid w:val="3FBC785B"/>
    <w:rsid w:val="3FC1CA4D"/>
    <w:rsid w:val="3FC41DD7"/>
    <w:rsid w:val="3FC6C629"/>
    <w:rsid w:val="3FC78E52"/>
    <w:rsid w:val="3FCC6209"/>
    <w:rsid w:val="3FCE98B2"/>
    <w:rsid w:val="3FD460A9"/>
    <w:rsid w:val="3FD8EBF3"/>
    <w:rsid w:val="3FD91232"/>
    <w:rsid w:val="3FDB4014"/>
    <w:rsid w:val="3FE36AAE"/>
    <w:rsid w:val="3FE6FEF0"/>
    <w:rsid w:val="3FE7791C"/>
    <w:rsid w:val="3FE93BD7"/>
    <w:rsid w:val="3FEF198C"/>
    <w:rsid w:val="3FF3C2A5"/>
    <w:rsid w:val="3FF419F0"/>
    <w:rsid w:val="3FF527D5"/>
    <w:rsid w:val="3FF844F0"/>
    <w:rsid w:val="3FFB0F9F"/>
    <w:rsid w:val="3FFF335F"/>
    <w:rsid w:val="3FFFE5FE"/>
    <w:rsid w:val="40016B2A"/>
    <w:rsid w:val="4004E1DF"/>
    <w:rsid w:val="40051037"/>
    <w:rsid w:val="400DC66C"/>
    <w:rsid w:val="400F86DC"/>
    <w:rsid w:val="40116FF1"/>
    <w:rsid w:val="4011D62F"/>
    <w:rsid w:val="4015E045"/>
    <w:rsid w:val="4019C9C4"/>
    <w:rsid w:val="401CE5B8"/>
    <w:rsid w:val="402236D4"/>
    <w:rsid w:val="4026E885"/>
    <w:rsid w:val="402DB42E"/>
    <w:rsid w:val="402F79CA"/>
    <w:rsid w:val="402FAFD9"/>
    <w:rsid w:val="4036F137"/>
    <w:rsid w:val="4040262C"/>
    <w:rsid w:val="404B20DA"/>
    <w:rsid w:val="404FB392"/>
    <w:rsid w:val="4053B640"/>
    <w:rsid w:val="405D25FB"/>
    <w:rsid w:val="406DD876"/>
    <w:rsid w:val="40718414"/>
    <w:rsid w:val="4072D449"/>
    <w:rsid w:val="407954B6"/>
    <w:rsid w:val="407E6EFC"/>
    <w:rsid w:val="40840F20"/>
    <w:rsid w:val="408D4903"/>
    <w:rsid w:val="4091D903"/>
    <w:rsid w:val="4099D8DB"/>
    <w:rsid w:val="409D8A10"/>
    <w:rsid w:val="40A22CB1"/>
    <w:rsid w:val="40A66222"/>
    <w:rsid w:val="40AA7C24"/>
    <w:rsid w:val="40B71D1F"/>
    <w:rsid w:val="40B9BBE1"/>
    <w:rsid w:val="40BF3C49"/>
    <w:rsid w:val="40C043EC"/>
    <w:rsid w:val="40C33817"/>
    <w:rsid w:val="40C5F0D3"/>
    <w:rsid w:val="40C740A7"/>
    <w:rsid w:val="40CBA8F6"/>
    <w:rsid w:val="40CCDE8E"/>
    <w:rsid w:val="40D44575"/>
    <w:rsid w:val="40D77501"/>
    <w:rsid w:val="40E0470B"/>
    <w:rsid w:val="40E848A8"/>
    <w:rsid w:val="40E8F2CC"/>
    <w:rsid w:val="40E9F3B9"/>
    <w:rsid w:val="40EDBC11"/>
    <w:rsid w:val="40EE1B48"/>
    <w:rsid w:val="40F08C67"/>
    <w:rsid w:val="40F10EE7"/>
    <w:rsid w:val="40F38709"/>
    <w:rsid w:val="40F434CB"/>
    <w:rsid w:val="40F438E4"/>
    <w:rsid w:val="40FCE018"/>
    <w:rsid w:val="4101C969"/>
    <w:rsid w:val="4103393D"/>
    <w:rsid w:val="4106E924"/>
    <w:rsid w:val="41102850"/>
    <w:rsid w:val="41130440"/>
    <w:rsid w:val="4117F081"/>
    <w:rsid w:val="411C6C35"/>
    <w:rsid w:val="411E1A13"/>
    <w:rsid w:val="411EC17F"/>
    <w:rsid w:val="41235D38"/>
    <w:rsid w:val="41239299"/>
    <w:rsid w:val="4125D282"/>
    <w:rsid w:val="41260F91"/>
    <w:rsid w:val="412E7F57"/>
    <w:rsid w:val="41378B51"/>
    <w:rsid w:val="413A2C79"/>
    <w:rsid w:val="413BEBEE"/>
    <w:rsid w:val="414DBAAF"/>
    <w:rsid w:val="41583812"/>
    <w:rsid w:val="4158E838"/>
    <w:rsid w:val="41597A96"/>
    <w:rsid w:val="415BA469"/>
    <w:rsid w:val="415C3E90"/>
    <w:rsid w:val="415EA9B6"/>
    <w:rsid w:val="41610961"/>
    <w:rsid w:val="416656E4"/>
    <w:rsid w:val="41673D42"/>
    <w:rsid w:val="416BE3DB"/>
    <w:rsid w:val="416BFB98"/>
    <w:rsid w:val="416CC713"/>
    <w:rsid w:val="4179127B"/>
    <w:rsid w:val="417FD54D"/>
    <w:rsid w:val="4180A6AD"/>
    <w:rsid w:val="41862D00"/>
    <w:rsid w:val="41867CA7"/>
    <w:rsid w:val="418C4F54"/>
    <w:rsid w:val="418E45A8"/>
    <w:rsid w:val="419055A4"/>
    <w:rsid w:val="4192008D"/>
    <w:rsid w:val="419443C6"/>
    <w:rsid w:val="4196C2DE"/>
    <w:rsid w:val="41985BF6"/>
    <w:rsid w:val="41986C95"/>
    <w:rsid w:val="41A3F9BE"/>
    <w:rsid w:val="41A65E89"/>
    <w:rsid w:val="41A72A7B"/>
    <w:rsid w:val="41A813AF"/>
    <w:rsid w:val="41A92109"/>
    <w:rsid w:val="41A94D9F"/>
    <w:rsid w:val="41AF546F"/>
    <w:rsid w:val="41B79960"/>
    <w:rsid w:val="41B8B783"/>
    <w:rsid w:val="41BB7C97"/>
    <w:rsid w:val="41BDE939"/>
    <w:rsid w:val="41C33206"/>
    <w:rsid w:val="41CAA490"/>
    <w:rsid w:val="41CDB4DC"/>
    <w:rsid w:val="41CF5458"/>
    <w:rsid w:val="41D66EFE"/>
    <w:rsid w:val="41D75FE7"/>
    <w:rsid w:val="41DC879A"/>
    <w:rsid w:val="41DE68D9"/>
    <w:rsid w:val="41EE29E1"/>
    <w:rsid w:val="41F03D12"/>
    <w:rsid w:val="41F604E8"/>
    <w:rsid w:val="41F766A2"/>
    <w:rsid w:val="41F7CB97"/>
    <w:rsid w:val="41FC813E"/>
    <w:rsid w:val="41FE7B9A"/>
    <w:rsid w:val="4208FDE3"/>
    <w:rsid w:val="420B02D2"/>
    <w:rsid w:val="420E5C90"/>
    <w:rsid w:val="420F289A"/>
    <w:rsid w:val="42118AEF"/>
    <w:rsid w:val="4213CD43"/>
    <w:rsid w:val="421AD491"/>
    <w:rsid w:val="421F8968"/>
    <w:rsid w:val="4221D332"/>
    <w:rsid w:val="42243828"/>
    <w:rsid w:val="42244600"/>
    <w:rsid w:val="42274027"/>
    <w:rsid w:val="422E3020"/>
    <w:rsid w:val="422F362D"/>
    <w:rsid w:val="422FFDDB"/>
    <w:rsid w:val="4231C654"/>
    <w:rsid w:val="42323D08"/>
    <w:rsid w:val="42359B39"/>
    <w:rsid w:val="42420763"/>
    <w:rsid w:val="424856EA"/>
    <w:rsid w:val="42495B40"/>
    <w:rsid w:val="424FA04A"/>
    <w:rsid w:val="425461C3"/>
    <w:rsid w:val="425DE413"/>
    <w:rsid w:val="4263408D"/>
    <w:rsid w:val="42645A65"/>
    <w:rsid w:val="426794AB"/>
    <w:rsid w:val="4269B9CE"/>
    <w:rsid w:val="4278FA5D"/>
    <w:rsid w:val="427B79A1"/>
    <w:rsid w:val="427E44B1"/>
    <w:rsid w:val="42831BC0"/>
    <w:rsid w:val="42851B3D"/>
    <w:rsid w:val="428608C2"/>
    <w:rsid w:val="4287AB16"/>
    <w:rsid w:val="4290144E"/>
    <w:rsid w:val="42912E93"/>
    <w:rsid w:val="4292E710"/>
    <w:rsid w:val="4293E301"/>
    <w:rsid w:val="42A693FC"/>
    <w:rsid w:val="42A701BF"/>
    <w:rsid w:val="42ACB011"/>
    <w:rsid w:val="42AF58FC"/>
    <w:rsid w:val="42B3DDAC"/>
    <w:rsid w:val="42BC6BEB"/>
    <w:rsid w:val="42C00DB9"/>
    <w:rsid w:val="42C83441"/>
    <w:rsid w:val="42C92F7C"/>
    <w:rsid w:val="42CAF48F"/>
    <w:rsid w:val="42D1339E"/>
    <w:rsid w:val="42D77884"/>
    <w:rsid w:val="42D85BA1"/>
    <w:rsid w:val="42DC9863"/>
    <w:rsid w:val="42E4B90E"/>
    <w:rsid w:val="42E64E0A"/>
    <w:rsid w:val="42E93F40"/>
    <w:rsid w:val="42EC7E6A"/>
    <w:rsid w:val="42ECC21D"/>
    <w:rsid w:val="42F1FFB2"/>
    <w:rsid w:val="42F30520"/>
    <w:rsid w:val="42F40008"/>
    <w:rsid w:val="42F6E851"/>
    <w:rsid w:val="42F988F6"/>
    <w:rsid w:val="42FA7A17"/>
    <w:rsid w:val="43016574"/>
    <w:rsid w:val="4302364B"/>
    <w:rsid w:val="4303D9EB"/>
    <w:rsid w:val="4306759D"/>
    <w:rsid w:val="4309BB10"/>
    <w:rsid w:val="430C25B8"/>
    <w:rsid w:val="430EDB57"/>
    <w:rsid w:val="43173AB8"/>
    <w:rsid w:val="431ABB19"/>
    <w:rsid w:val="431ACBD9"/>
    <w:rsid w:val="4320DC99"/>
    <w:rsid w:val="43215139"/>
    <w:rsid w:val="43226E23"/>
    <w:rsid w:val="432B83CE"/>
    <w:rsid w:val="432D0D94"/>
    <w:rsid w:val="43373B21"/>
    <w:rsid w:val="4338A861"/>
    <w:rsid w:val="433C9315"/>
    <w:rsid w:val="433D444F"/>
    <w:rsid w:val="4358A15E"/>
    <w:rsid w:val="435BB536"/>
    <w:rsid w:val="43720E14"/>
    <w:rsid w:val="4372452F"/>
    <w:rsid w:val="43746597"/>
    <w:rsid w:val="437552D2"/>
    <w:rsid w:val="437E43D1"/>
    <w:rsid w:val="438259D2"/>
    <w:rsid w:val="4385FCC0"/>
    <w:rsid w:val="43874B4C"/>
    <w:rsid w:val="4387573C"/>
    <w:rsid w:val="43879736"/>
    <w:rsid w:val="438965D8"/>
    <w:rsid w:val="438AC21B"/>
    <w:rsid w:val="4392BAC9"/>
    <w:rsid w:val="4395F0B1"/>
    <w:rsid w:val="439A2533"/>
    <w:rsid w:val="439AE0DE"/>
    <w:rsid w:val="43A2493C"/>
    <w:rsid w:val="43A28BE2"/>
    <w:rsid w:val="43A95DFE"/>
    <w:rsid w:val="43ABFF89"/>
    <w:rsid w:val="43ADA85F"/>
    <w:rsid w:val="43AEF6E3"/>
    <w:rsid w:val="43AFD169"/>
    <w:rsid w:val="43B42302"/>
    <w:rsid w:val="43BEE9BB"/>
    <w:rsid w:val="43C0F990"/>
    <w:rsid w:val="43C7D6FF"/>
    <w:rsid w:val="43C91D42"/>
    <w:rsid w:val="43CA628D"/>
    <w:rsid w:val="43CBA354"/>
    <w:rsid w:val="43D323F6"/>
    <w:rsid w:val="43D3F0CA"/>
    <w:rsid w:val="43DC7A3F"/>
    <w:rsid w:val="43DEC307"/>
    <w:rsid w:val="43E420CF"/>
    <w:rsid w:val="43E4274B"/>
    <w:rsid w:val="43ED30BC"/>
    <w:rsid w:val="43ED749C"/>
    <w:rsid w:val="43F75623"/>
    <w:rsid w:val="43FBEE95"/>
    <w:rsid w:val="440758C5"/>
    <w:rsid w:val="440905E4"/>
    <w:rsid w:val="440B33C4"/>
    <w:rsid w:val="440EF43D"/>
    <w:rsid w:val="44101E3B"/>
    <w:rsid w:val="441323BD"/>
    <w:rsid w:val="4417E97F"/>
    <w:rsid w:val="4417F052"/>
    <w:rsid w:val="441FC567"/>
    <w:rsid w:val="4423F898"/>
    <w:rsid w:val="44253455"/>
    <w:rsid w:val="44259842"/>
    <w:rsid w:val="44285057"/>
    <w:rsid w:val="4429A9C3"/>
    <w:rsid w:val="442ABDDD"/>
    <w:rsid w:val="442B27CB"/>
    <w:rsid w:val="443A1CF4"/>
    <w:rsid w:val="443E34F0"/>
    <w:rsid w:val="444533C1"/>
    <w:rsid w:val="4448F91D"/>
    <w:rsid w:val="4453F117"/>
    <w:rsid w:val="4455AACC"/>
    <w:rsid w:val="44582D83"/>
    <w:rsid w:val="445A61E7"/>
    <w:rsid w:val="445B1B28"/>
    <w:rsid w:val="445BB254"/>
    <w:rsid w:val="445FEB31"/>
    <w:rsid w:val="44630D38"/>
    <w:rsid w:val="44678C59"/>
    <w:rsid w:val="446793D3"/>
    <w:rsid w:val="4475D184"/>
    <w:rsid w:val="4476180A"/>
    <w:rsid w:val="4478CE99"/>
    <w:rsid w:val="4479629D"/>
    <w:rsid w:val="4479E8EF"/>
    <w:rsid w:val="447EFDA5"/>
    <w:rsid w:val="4480F536"/>
    <w:rsid w:val="44821E6B"/>
    <w:rsid w:val="44846B31"/>
    <w:rsid w:val="448491BC"/>
    <w:rsid w:val="44962B28"/>
    <w:rsid w:val="449B874C"/>
    <w:rsid w:val="44A032C4"/>
    <w:rsid w:val="44A1E073"/>
    <w:rsid w:val="44A37D22"/>
    <w:rsid w:val="44ABAF71"/>
    <w:rsid w:val="44ADDD19"/>
    <w:rsid w:val="44AF489A"/>
    <w:rsid w:val="44B67D14"/>
    <w:rsid w:val="44C4F4FC"/>
    <w:rsid w:val="44C50882"/>
    <w:rsid w:val="44C9C384"/>
    <w:rsid w:val="44CBAACC"/>
    <w:rsid w:val="44CDFD64"/>
    <w:rsid w:val="44D161CA"/>
    <w:rsid w:val="44D2D7D6"/>
    <w:rsid w:val="44D4A801"/>
    <w:rsid w:val="44D4FB6E"/>
    <w:rsid w:val="44D6A421"/>
    <w:rsid w:val="44D6B083"/>
    <w:rsid w:val="44D87ADF"/>
    <w:rsid w:val="44E2B59A"/>
    <w:rsid w:val="44E42272"/>
    <w:rsid w:val="44E5AB9F"/>
    <w:rsid w:val="44E9B1E8"/>
    <w:rsid w:val="44ED9FC2"/>
    <w:rsid w:val="44F0E246"/>
    <w:rsid w:val="44F14432"/>
    <w:rsid w:val="44F394EF"/>
    <w:rsid w:val="44F4D850"/>
    <w:rsid w:val="44F58ACA"/>
    <w:rsid w:val="44F85FE0"/>
    <w:rsid w:val="44FBC217"/>
    <w:rsid w:val="45036AD7"/>
    <w:rsid w:val="45046C79"/>
    <w:rsid w:val="450A8E37"/>
    <w:rsid w:val="450C2B64"/>
    <w:rsid w:val="450D81D5"/>
    <w:rsid w:val="450FC228"/>
    <w:rsid w:val="45104B41"/>
    <w:rsid w:val="45109827"/>
    <w:rsid w:val="4511B455"/>
    <w:rsid w:val="4516F9F6"/>
    <w:rsid w:val="4517BE7A"/>
    <w:rsid w:val="4518B9FE"/>
    <w:rsid w:val="451B523A"/>
    <w:rsid w:val="452D3CA3"/>
    <w:rsid w:val="452D93FB"/>
    <w:rsid w:val="452DA5BC"/>
    <w:rsid w:val="452FC7D6"/>
    <w:rsid w:val="45304C50"/>
    <w:rsid w:val="4530C8F7"/>
    <w:rsid w:val="45346A43"/>
    <w:rsid w:val="4535F7D0"/>
    <w:rsid w:val="453CD52E"/>
    <w:rsid w:val="454A3857"/>
    <w:rsid w:val="455274C7"/>
    <w:rsid w:val="45579456"/>
    <w:rsid w:val="455A480D"/>
    <w:rsid w:val="455BF22A"/>
    <w:rsid w:val="455F3C77"/>
    <w:rsid w:val="4566E6BB"/>
    <w:rsid w:val="456AA0D6"/>
    <w:rsid w:val="4571B960"/>
    <w:rsid w:val="4574DF20"/>
    <w:rsid w:val="45774D16"/>
    <w:rsid w:val="45780A26"/>
    <w:rsid w:val="457B57F6"/>
    <w:rsid w:val="457B84FF"/>
    <w:rsid w:val="457EA2FC"/>
    <w:rsid w:val="458160EB"/>
    <w:rsid w:val="45965C28"/>
    <w:rsid w:val="4598E9A0"/>
    <w:rsid w:val="4599BA2A"/>
    <w:rsid w:val="459A1895"/>
    <w:rsid w:val="459A29A0"/>
    <w:rsid w:val="459A97A1"/>
    <w:rsid w:val="459E8019"/>
    <w:rsid w:val="459F8D1A"/>
    <w:rsid w:val="45A0AD67"/>
    <w:rsid w:val="45A127D1"/>
    <w:rsid w:val="45A51B16"/>
    <w:rsid w:val="45A5A37B"/>
    <w:rsid w:val="45A5C859"/>
    <w:rsid w:val="45A6C78B"/>
    <w:rsid w:val="45A717D4"/>
    <w:rsid w:val="45AB27EF"/>
    <w:rsid w:val="45B06FED"/>
    <w:rsid w:val="45B0D967"/>
    <w:rsid w:val="45B108E4"/>
    <w:rsid w:val="45B21E4B"/>
    <w:rsid w:val="45B344E0"/>
    <w:rsid w:val="45B6EC05"/>
    <w:rsid w:val="45B80E9F"/>
    <w:rsid w:val="45C04635"/>
    <w:rsid w:val="45C748F2"/>
    <w:rsid w:val="45CCA11D"/>
    <w:rsid w:val="45CE0671"/>
    <w:rsid w:val="45CF1EFC"/>
    <w:rsid w:val="45CFD69A"/>
    <w:rsid w:val="45D15E2F"/>
    <w:rsid w:val="45D17557"/>
    <w:rsid w:val="45D4DC02"/>
    <w:rsid w:val="45D7F4EC"/>
    <w:rsid w:val="45E2E218"/>
    <w:rsid w:val="45E8AC13"/>
    <w:rsid w:val="45EAD828"/>
    <w:rsid w:val="45ECF04E"/>
    <w:rsid w:val="45EF1AB4"/>
    <w:rsid w:val="45F02155"/>
    <w:rsid w:val="45F587D8"/>
    <w:rsid w:val="45F5BBD6"/>
    <w:rsid w:val="45F63248"/>
    <w:rsid w:val="45F859BA"/>
    <w:rsid w:val="45FA5B41"/>
    <w:rsid w:val="45FC7BB8"/>
    <w:rsid w:val="4604AEB8"/>
    <w:rsid w:val="4604C160"/>
    <w:rsid w:val="4605CD3F"/>
    <w:rsid w:val="4606C16A"/>
    <w:rsid w:val="4608ECEC"/>
    <w:rsid w:val="460C7EFB"/>
    <w:rsid w:val="460CDA6E"/>
    <w:rsid w:val="46183C44"/>
    <w:rsid w:val="461D6511"/>
    <w:rsid w:val="4621FCBD"/>
    <w:rsid w:val="46225D83"/>
    <w:rsid w:val="46226132"/>
    <w:rsid w:val="46231D15"/>
    <w:rsid w:val="46242A2D"/>
    <w:rsid w:val="462612A7"/>
    <w:rsid w:val="4628856E"/>
    <w:rsid w:val="4629C910"/>
    <w:rsid w:val="462BEFB1"/>
    <w:rsid w:val="4631A631"/>
    <w:rsid w:val="4638BA3B"/>
    <w:rsid w:val="463B6DFB"/>
    <w:rsid w:val="463BCB07"/>
    <w:rsid w:val="463DAD5A"/>
    <w:rsid w:val="463FDF4B"/>
    <w:rsid w:val="4640F7B8"/>
    <w:rsid w:val="4643599D"/>
    <w:rsid w:val="4644ADF7"/>
    <w:rsid w:val="464536C7"/>
    <w:rsid w:val="46455EAD"/>
    <w:rsid w:val="4645CE98"/>
    <w:rsid w:val="46463B56"/>
    <w:rsid w:val="464AAB8C"/>
    <w:rsid w:val="4650DC02"/>
    <w:rsid w:val="4654AAA8"/>
    <w:rsid w:val="46560559"/>
    <w:rsid w:val="466D8D89"/>
    <w:rsid w:val="466DDAEB"/>
    <w:rsid w:val="466F0A4A"/>
    <w:rsid w:val="46726976"/>
    <w:rsid w:val="4672D5C9"/>
    <w:rsid w:val="46795604"/>
    <w:rsid w:val="467ABD62"/>
    <w:rsid w:val="467E85FB"/>
    <w:rsid w:val="467EC860"/>
    <w:rsid w:val="467FC43F"/>
    <w:rsid w:val="4682CF0F"/>
    <w:rsid w:val="4682D122"/>
    <w:rsid w:val="46870D1B"/>
    <w:rsid w:val="468BA241"/>
    <w:rsid w:val="468EFBE4"/>
    <w:rsid w:val="469A4010"/>
    <w:rsid w:val="469DEAE6"/>
    <w:rsid w:val="46A1BBE7"/>
    <w:rsid w:val="46ABE5AF"/>
    <w:rsid w:val="46B2093F"/>
    <w:rsid w:val="46B3387B"/>
    <w:rsid w:val="46B606AE"/>
    <w:rsid w:val="46B74C68"/>
    <w:rsid w:val="46B7BA20"/>
    <w:rsid w:val="46B7DE78"/>
    <w:rsid w:val="46C0CF90"/>
    <w:rsid w:val="46C10FF9"/>
    <w:rsid w:val="46C2D44F"/>
    <w:rsid w:val="46C2E29D"/>
    <w:rsid w:val="46C6435B"/>
    <w:rsid w:val="46C668E7"/>
    <w:rsid w:val="46CA4159"/>
    <w:rsid w:val="46CE4F1E"/>
    <w:rsid w:val="46DA5A85"/>
    <w:rsid w:val="46E188ED"/>
    <w:rsid w:val="46E5970A"/>
    <w:rsid w:val="46EAB3F1"/>
    <w:rsid w:val="46ED7783"/>
    <w:rsid w:val="46F032AD"/>
    <w:rsid w:val="46F22CC1"/>
    <w:rsid w:val="46F44F22"/>
    <w:rsid w:val="46F88A63"/>
    <w:rsid w:val="46FCA634"/>
    <w:rsid w:val="4701B970"/>
    <w:rsid w:val="470879C3"/>
    <w:rsid w:val="4709FD47"/>
    <w:rsid w:val="470D9D1B"/>
    <w:rsid w:val="470FAA21"/>
    <w:rsid w:val="4710F5B9"/>
    <w:rsid w:val="4715FD55"/>
    <w:rsid w:val="47225EE4"/>
    <w:rsid w:val="472F98A3"/>
    <w:rsid w:val="4732C086"/>
    <w:rsid w:val="47388741"/>
    <w:rsid w:val="473C908C"/>
    <w:rsid w:val="473E42A1"/>
    <w:rsid w:val="474171E7"/>
    <w:rsid w:val="4741E7C5"/>
    <w:rsid w:val="474699AC"/>
    <w:rsid w:val="474A307D"/>
    <w:rsid w:val="474D98EB"/>
    <w:rsid w:val="474F6CA1"/>
    <w:rsid w:val="4755B615"/>
    <w:rsid w:val="475962F6"/>
    <w:rsid w:val="475D7E20"/>
    <w:rsid w:val="47609462"/>
    <w:rsid w:val="47627284"/>
    <w:rsid w:val="476881E8"/>
    <w:rsid w:val="476D8A3D"/>
    <w:rsid w:val="47721CB1"/>
    <w:rsid w:val="4774AC96"/>
    <w:rsid w:val="477E92BF"/>
    <w:rsid w:val="4780ECB2"/>
    <w:rsid w:val="4782F470"/>
    <w:rsid w:val="4783C62A"/>
    <w:rsid w:val="4786B22A"/>
    <w:rsid w:val="47874743"/>
    <w:rsid w:val="478DBAE6"/>
    <w:rsid w:val="47904A83"/>
    <w:rsid w:val="4792C252"/>
    <w:rsid w:val="47937EDC"/>
    <w:rsid w:val="47980426"/>
    <w:rsid w:val="479C20B5"/>
    <w:rsid w:val="479E3BB8"/>
    <w:rsid w:val="47A06FD5"/>
    <w:rsid w:val="47A096D0"/>
    <w:rsid w:val="47A0E954"/>
    <w:rsid w:val="47A291CB"/>
    <w:rsid w:val="47A7B593"/>
    <w:rsid w:val="47A80958"/>
    <w:rsid w:val="47A9A7B3"/>
    <w:rsid w:val="47AC983C"/>
    <w:rsid w:val="47ACB76A"/>
    <w:rsid w:val="47B4551D"/>
    <w:rsid w:val="47B94EA4"/>
    <w:rsid w:val="47B9BF2D"/>
    <w:rsid w:val="47BDD6A0"/>
    <w:rsid w:val="47BF8974"/>
    <w:rsid w:val="47C07523"/>
    <w:rsid w:val="47C4AA43"/>
    <w:rsid w:val="47C8783F"/>
    <w:rsid w:val="47D26C8C"/>
    <w:rsid w:val="47D2FFC5"/>
    <w:rsid w:val="47D58ECE"/>
    <w:rsid w:val="47D5F114"/>
    <w:rsid w:val="47E2B27D"/>
    <w:rsid w:val="47F4D254"/>
    <w:rsid w:val="48061554"/>
    <w:rsid w:val="480D6CFB"/>
    <w:rsid w:val="48112999"/>
    <w:rsid w:val="48120C9B"/>
    <w:rsid w:val="481B2E4B"/>
    <w:rsid w:val="481B94A0"/>
    <w:rsid w:val="481D4C61"/>
    <w:rsid w:val="481F995B"/>
    <w:rsid w:val="4820E9EB"/>
    <w:rsid w:val="4822AFFA"/>
    <w:rsid w:val="48231B5F"/>
    <w:rsid w:val="4826642F"/>
    <w:rsid w:val="4828E358"/>
    <w:rsid w:val="482A51F6"/>
    <w:rsid w:val="4832969F"/>
    <w:rsid w:val="4833CFD3"/>
    <w:rsid w:val="4834E8D4"/>
    <w:rsid w:val="48361071"/>
    <w:rsid w:val="48361725"/>
    <w:rsid w:val="483850C7"/>
    <w:rsid w:val="483967CF"/>
    <w:rsid w:val="4846060F"/>
    <w:rsid w:val="48501E01"/>
    <w:rsid w:val="48548DA7"/>
    <w:rsid w:val="485A0536"/>
    <w:rsid w:val="485A0712"/>
    <w:rsid w:val="485E2A42"/>
    <w:rsid w:val="48611460"/>
    <w:rsid w:val="48627C42"/>
    <w:rsid w:val="48650A4E"/>
    <w:rsid w:val="486854E0"/>
    <w:rsid w:val="486A4B78"/>
    <w:rsid w:val="486AF0D0"/>
    <w:rsid w:val="486C5CEF"/>
    <w:rsid w:val="486C633D"/>
    <w:rsid w:val="486D8D5A"/>
    <w:rsid w:val="486EAFDD"/>
    <w:rsid w:val="4872B3E1"/>
    <w:rsid w:val="48733FF5"/>
    <w:rsid w:val="48741555"/>
    <w:rsid w:val="487608B7"/>
    <w:rsid w:val="48784387"/>
    <w:rsid w:val="4879F4ED"/>
    <w:rsid w:val="4880C29D"/>
    <w:rsid w:val="4880DD54"/>
    <w:rsid w:val="488317F9"/>
    <w:rsid w:val="4883C89F"/>
    <w:rsid w:val="4889EC94"/>
    <w:rsid w:val="488F1190"/>
    <w:rsid w:val="4891E524"/>
    <w:rsid w:val="489911DE"/>
    <w:rsid w:val="489E0DCA"/>
    <w:rsid w:val="489ED727"/>
    <w:rsid w:val="48A10413"/>
    <w:rsid w:val="48A406CE"/>
    <w:rsid w:val="48B9739B"/>
    <w:rsid w:val="48BE44DD"/>
    <w:rsid w:val="48C1DA12"/>
    <w:rsid w:val="48C3D3BA"/>
    <w:rsid w:val="48CC286F"/>
    <w:rsid w:val="48CF3224"/>
    <w:rsid w:val="48D2AAEE"/>
    <w:rsid w:val="48D56062"/>
    <w:rsid w:val="48D5A685"/>
    <w:rsid w:val="48DCE864"/>
    <w:rsid w:val="48DDDD92"/>
    <w:rsid w:val="48DDF74E"/>
    <w:rsid w:val="48DF3778"/>
    <w:rsid w:val="48E09CC2"/>
    <w:rsid w:val="48E330D7"/>
    <w:rsid w:val="48E7C947"/>
    <w:rsid w:val="48E89856"/>
    <w:rsid w:val="48EDFC69"/>
    <w:rsid w:val="48F1C8F3"/>
    <w:rsid w:val="48F1CCAB"/>
    <w:rsid w:val="48F7E38D"/>
    <w:rsid w:val="48FFB7BB"/>
    <w:rsid w:val="4908CD37"/>
    <w:rsid w:val="490AD4FB"/>
    <w:rsid w:val="4911DD02"/>
    <w:rsid w:val="49128165"/>
    <w:rsid w:val="4918E40F"/>
    <w:rsid w:val="49229A66"/>
    <w:rsid w:val="4927038B"/>
    <w:rsid w:val="4928BD24"/>
    <w:rsid w:val="4934A248"/>
    <w:rsid w:val="4936403B"/>
    <w:rsid w:val="49387C9F"/>
    <w:rsid w:val="49393942"/>
    <w:rsid w:val="493CF5AE"/>
    <w:rsid w:val="493FF8D1"/>
    <w:rsid w:val="4953A577"/>
    <w:rsid w:val="4957D22B"/>
    <w:rsid w:val="495F8064"/>
    <w:rsid w:val="49612E39"/>
    <w:rsid w:val="4962CC44"/>
    <w:rsid w:val="496D8AAF"/>
    <w:rsid w:val="49725556"/>
    <w:rsid w:val="49733E44"/>
    <w:rsid w:val="49754E1C"/>
    <w:rsid w:val="497F63DC"/>
    <w:rsid w:val="49816E0A"/>
    <w:rsid w:val="49893B39"/>
    <w:rsid w:val="4989DD78"/>
    <w:rsid w:val="498E41E4"/>
    <w:rsid w:val="4992C37B"/>
    <w:rsid w:val="499ACF4E"/>
    <w:rsid w:val="499B38EF"/>
    <w:rsid w:val="499F5F3D"/>
    <w:rsid w:val="49ADDCFC"/>
    <w:rsid w:val="49B197E7"/>
    <w:rsid w:val="49B568D0"/>
    <w:rsid w:val="49B66922"/>
    <w:rsid w:val="49B80FA9"/>
    <w:rsid w:val="49B987AB"/>
    <w:rsid w:val="49BD2D54"/>
    <w:rsid w:val="49C0300C"/>
    <w:rsid w:val="49C1FE8B"/>
    <w:rsid w:val="49C5E6C9"/>
    <w:rsid w:val="49C9DCEC"/>
    <w:rsid w:val="49CE4E74"/>
    <w:rsid w:val="49D0B5FC"/>
    <w:rsid w:val="49D0D289"/>
    <w:rsid w:val="49D13BB7"/>
    <w:rsid w:val="49D3133A"/>
    <w:rsid w:val="49D3952F"/>
    <w:rsid w:val="49D7404F"/>
    <w:rsid w:val="49DC0210"/>
    <w:rsid w:val="49DC2E1E"/>
    <w:rsid w:val="49DDB4C4"/>
    <w:rsid w:val="49E3D0B1"/>
    <w:rsid w:val="49E4749F"/>
    <w:rsid w:val="49E53B3E"/>
    <w:rsid w:val="49E979C2"/>
    <w:rsid w:val="49EBA9EA"/>
    <w:rsid w:val="49ECFE35"/>
    <w:rsid w:val="49F5217B"/>
    <w:rsid w:val="49F9233C"/>
    <w:rsid w:val="49FAE76B"/>
    <w:rsid w:val="4A02412C"/>
    <w:rsid w:val="4A0C3F74"/>
    <w:rsid w:val="4A0E0D3D"/>
    <w:rsid w:val="4A140FC8"/>
    <w:rsid w:val="4A14AF34"/>
    <w:rsid w:val="4A211429"/>
    <w:rsid w:val="4A2315FB"/>
    <w:rsid w:val="4A248A5A"/>
    <w:rsid w:val="4A2935E7"/>
    <w:rsid w:val="4A2A095F"/>
    <w:rsid w:val="4A319266"/>
    <w:rsid w:val="4A342B49"/>
    <w:rsid w:val="4A343815"/>
    <w:rsid w:val="4A35B527"/>
    <w:rsid w:val="4A39507A"/>
    <w:rsid w:val="4A3A5C27"/>
    <w:rsid w:val="4A3C18CF"/>
    <w:rsid w:val="4A3FEE0B"/>
    <w:rsid w:val="4A42D624"/>
    <w:rsid w:val="4A439446"/>
    <w:rsid w:val="4A43DD5C"/>
    <w:rsid w:val="4A48D783"/>
    <w:rsid w:val="4A5B6AE0"/>
    <w:rsid w:val="4A5BA7AE"/>
    <w:rsid w:val="4A5E130C"/>
    <w:rsid w:val="4A657B96"/>
    <w:rsid w:val="4A6CB540"/>
    <w:rsid w:val="4A6D9582"/>
    <w:rsid w:val="4A6EA6ED"/>
    <w:rsid w:val="4A719959"/>
    <w:rsid w:val="4A72BD7D"/>
    <w:rsid w:val="4A74FBDA"/>
    <w:rsid w:val="4A767543"/>
    <w:rsid w:val="4A7A314A"/>
    <w:rsid w:val="4A7ED5BF"/>
    <w:rsid w:val="4A816616"/>
    <w:rsid w:val="4A821674"/>
    <w:rsid w:val="4A85633E"/>
    <w:rsid w:val="4A8A484F"/>
    <w:rsid w:val="4A8CD6F6"/>
    <w:rsid w:val="4A90B37B"/>
    <w:rsid w:val="4A977188"/>
    <w:rsid w:val="4A97C7EA"/>
    <w:rsid w:val="4A9D9A86"/>
    <w:rsid w:val="4A9EEB83"/>
    <w:rsid w:val="4AA3B03A"/>
    <w:rsid w:val="4AACC2EE"/>
    <w:rsid w:val="4AB9E686"/>
    <w:rsid w:val="4ABA7486"/>
    <w:rsid w:val="4ABBD846"/>
    <w:rsid w:val="4ABD0AB1"/>
    <w:rsid w:val="4AC2D3EC"/>
    <w:rsid w:val="4AC80C67"/>
    <w:rsid w:val="4ACC9746"/>
    <w:rsid w:val="4AD06A51"/>
    <w:rsid w:val="4AD19091"/>
    <w:rsid w:val="4AD3A9B1"/>
    <w:rsid w:val="4AD5B446"/>
    <w:rsid w:val="4AD6E4B4"/>
    <w:rsid w:val="4ADFAC74"/>
    <w:rsid w:val="4ADFF2D9"/>
    <w:rsid w:val="4AE0BA74"/>
    <w:rsid w:val="4AE5BCF2"/>
    <w:rsid w:val="4AE65945"/>
    <w:rsid w:val="4AE7136C"/>
    <w:rsid w:val="4AE7C330"/>
    <w:rsid w:val="4AFA3E9F"/>
    <w:rsid w:val="4AFA8BB4"/>
    <w:rsid w:val="4AFB585C"/>
    <w:rsid w:val="4B051273"/>
    <w:rsid w:val="4B098352"/>
    <w:rsid w:val="4B0C47D6"/>
    <w:rsid w:val="4B0EE79D"/>
    <w:rsid w:val="4B0F438F"/>
    <w:rsid w:val="4B0F50C6"/>
    <w:rsid w:val="4B135F18"/>
    <w:rsid w:val="4B13FEE0"/>
    <w:rsid w:val="4B1AE212"/>
    <w:rsid w:val="4B20D9CC"/>
    <w:rsid w:val="4B228630"/>
    <w:rsid w:val="4B24EE69"/>
    <w:rsid w:val="4B27D3CA"/>
    <w:rsid w:val="4B2AAACD"/>
    <w:rsid w:val="4B2B7587"/>
    <w:rsid w:val="4B3683D6"/>
    <w:rsid w:val="4B379BA0"/>
    <w:rsid w:val="4B3A2BD3"/>
    <w:rsid w:val="4B3CD1EA"/>
    <w:rsid w:val="4B3DEDB9"/>
    <w:rsid w:val="4B3F0C49"/>
    <w:rsid w:val="4B4B8126"/>
    <w:rsid w:val="4B4E4D7C"/>
    <w:rsid w:val="4B4F0ED5"/>
    <w:rsid w:val="4B507B5B"/>
    <w:rsid w:val="4B50F78F"/>
    <w:rsid w:val="4B526734"/>
    <w:rsid w:val="4B52AD55"/>
    <w:rsid w:val="4B54074E"/>
    <w:rsid w:val="4B54ED23"/>
    <w:rsid w:val="4B5898CE"/>
    <w:rsid w:val="4B58F73A"/>
    <w:rsid w:val="4B5DF462"/>
    <w:rsid w:val="4B5F1364"/>
    <w:rsid w:val="4B61073E"/>
    <w:rsid w:val="4B647F6C"/>
    <w:rsid w:val="4B776F79"/>
    <w:rsid w:val="4B79D414"/>
    <w:rsid w:val="4B7F56D2"/>
    <w:rsid w:val="4B82AC82"/>
    <w:rsid w:val="4B88AC70"/>
    <w:rsid w:val="4B8BA714"/>
    <w:rsid w:val="4B8C2E69"/>
    <w:rsid w:val="4B91A39A"/>
    <w:rsid w:val="4B9318C9"/>
    <w:rsid w:val="4B96B04D"/>
    <w:rsid w:val="4B9CCCCB"/>
    <w:rsid w:val="4BA06CEC"/>
    <w:rsid w:val="4BB996E9"/>
    <w:rsid w:val="4BBA494F"/>
    <w:rsid w:val="4BCB50AB"/>
    <w:rsid w:val="4BCC9883"/>
    <w:rsid w:val="4BCE6733"/>
    <w:rsid w:val="4BCE7780"/>
    <w:rsid w:val="4BD8E386"/>
    <w:rsid w:val="4BDAE34A"/>
    <w:rsid w:val="4BE95E0C"/>
    <w:rsid w:val="4BF30B87"/>
    <w:rsid w:val="4BF36FB6"/>
    <w:rsid w:val="4BF8EF26"/>
    <w:rsid w:val="4BF94EEF"/>
    <w:rsid w:val="4BF9B686"/>
    <w:rsid w:val="4BFA17A0"/>
    <w:rsid w:val="4BFEFF29"/>
    <w:rsid w:val="4C0183F7"/>
    <w:rsid w:val="4C055EEE"/>
    <w:rsid w:val="4C07AE03"/>
    <w:rsid w:val="4C07E160"/>
    <w:rsid w:val="4C0D831B"/>
    <w:rsid w:val="4C0F18AA"/>
    <w:rsid w:val="4C121612"/>
    <w:rsid w:val="4C1590E5"/>
    <w:rsid w:val="4C185E35"/>
    <w:rsid w:val="4C1B3AD1"/>
    <w:rsid w:val="4C1E0E0E"/>
    <w:rsid w:val="4C1FE4C8"/>
    <w:rsid w:val="4C21AF1C"/>
    <w:rsid w:val="4C2256F9"/>
    <w:rsid w:val="4C235BFA"/>
    <w:rsid w:val="4C2378A1"/>
    <w:rsid w:val="4C27180C"/>
    <w:rsid w:val="4C27E12D"/>
    <w:rsid w:val="4C2E8145"/>
    <w:rsid w:val="4C2EB508"/>
    <w:rsid w:val="4C3094DD"/>
    <w:rsid w:val="4C31554B"/>
    <w:rsid w:val="4C360618"/>
    <w:rsid w:val="4C3ACF86"/>
    <w:rsid w:val="4C3F99F9"/>
    <w:rsid w:val="4C41C01E"/>
    <w:rsid w:val="4C4A26DB"/>
    <w:rsid w:val="4C4DC7A2"/>
    <w:rsid w:val="4C4FD62B"/>
    <w:rsid w:val="4C5045A6"/>
    <w:rsid w:val="4C51DC5E"/>
    <w:rsid w:val="4C535C69"/>
    <w:rsid w:val="4C53C847"/>
    <w:rsid w:val="4C5647E1"/>
    <w:rsid w:val="4C583CB5"/>
    <w:rsid w:val="4C593BBB"/>
    <w:rsid w:val="4C5BF485"/>
    <w:rsid w:val="4C5D0DC7"/>
    <w:rsid w:val="4C5F2213"/>
    <w:rsid w:val="4C6013CD"/>
    <w:rsid w:val="4C617428"/>
    <w:rsid w:val="4C625F3B"/>
    <w:rsid w:val="4C6D2CC7"/>
    <w:rsid w:val="4C7D7B55"/>
    <w:rsid w:val="4C7E91ED"/>
    <w:rsid w:val="4C891A42"/>
    <w:rsid w:val="4C8D6E67"/>
    <w:rsid w:val="4C8E9CEC"/>
    <w:rsid w:val="4C9761AF"/>
    <w:rsid w:val="4C9AF0A8"/>
    <w:rsid w:val="4C9D911D"/>
    <w:rsid w:val="4C9F639D"/>
    <w:rsid w:val="4CA2ED6F"/>
    <w:rsid w:val="4CA99660"/>
    <w:rsid w:val="4CAF0CA1"/>
    <w:rsid w:val="4CB3AD74"/>
    <w:rsid w:val="4CB8AE2D"/>
    <w:rsid w:val="4CBE56EA"/>
    <w:rsid w:val="4CC09DF0"/>
    <w:rsid w:val="4CCD286A"/>
    <w:rsid w:val="4CD5DD66"/>
    <w:rsid w:val="4CDC917B"/>
    <w:rsid w:val="4CDDCAEC"/>
    <w:rsid w:val="4CE04D23"/>
    <w:rsid w:val="4CE1BE76"/>
    <w:rsid w:val="4CE37A03"/>
    <w:rsid w:val="4CEBED06"/>
    <w:rsid w:val="4CECC7F0"/>
    <w:rsid w:val="4CED5E5F"/>
    <w:rsid w:val="4CF20716"/>
    <w:rsid w:val="4CF25998"/>
    <w:rsid w:val="4CF45B0E"/>
    <w:rsid w:val="4CF635F3"/>
    <w:rsid w:val="4CF7F7C0"/>
    <w:rsid w:val="4CFAE369"/>
    <w:rsid w:val="4CFAE3C5"/>
    <w:rsid w:val="4CFE3F26"/>
    <w:rsid w:val="4D05A1CC"/>
    <w:rsid w:val="4D06338F"/>
    <w:rsid w:val="4D071E5F"/>
    <w:rsid w:val="4D0A71BB"/>
    <w:rsid w:val="4D0A7871"/>
    <w:rsid w:val="4D149953"/>
    <w:rsid w:val="4D1780C4"/>
    <w:rsid w:val="4D1D175A"/>
    <w:rsid w:val="4D1DAC2C"/>
    <w:rsid w:val="4D290044"/>
    <w:rsid w:val="4D2A3FD1"/>
    <w:rsid w:val="4D2A7288"/>
    <w:rsid w:val="4D3D609C"/>
    <w:rsid w:val="4D422B4D"/>
    <w:rsid w:val="4D46F84F"/>
    <w:rsid w:val="4D4DEBBC"/>
    <w:rsid w:val="4D4FCABB"/>
    <w:rsid w:val="4D4FFA0F"/>
    <w:rsid w:val="4D55D8A3"/>
    <w:rsid w:val="4D5A9134"/>
    <w:rsid w:val="4D5DA316"/>
    <w:rsid w:val="4D5F3A31"/>
    <w:rsid w:val="4D5FB230"/>
    <w:rsid w:val="4D603CA8"/>
    <w:rsid w:val="4D67CAE6"/>
    <w:rsid w:val="4D69166C"/>
    <w:rsid w:val="4D6A6B5D"/>
    <w:rsid w:val="4D6C7E1B"/>
    <w:rsid w:val="4D6D27BB"/>
    <w:rsid w:val="4D7687E9"/>
    <w:rsid w:val="4D7B541A"/>
    <w:rsid w:val="4D7D70E3"/>
    <w:rsid w:val="4D7D8049"/>
    <w:rsid w:val="4D879985"/>
    <w:rsid w:val="4D8C30D6"/>
    <w:rsid w:val="4D91DF11"/>
    <w:rsid w:val="4D97CE66"/>
    <w:rsid w:val="4D9EF685"/>
    <w:rsid w:val="4DA096BA"/>
    <w:rsid w:val="4DA1C2E5"/>
    <w:rsid w:val="4DAAE90B"/>
    <w:rsid w:val="4DB9962C"/>
    <w:rsid w:val="4DBC2600"/>
    <w:rsid w:val="4DC3DBBA"/>
    <w:rsid w:val="4DC627A6"/>
    <w:rsid w:val="4DC9DCB9"/>
    <w:rsid w:val="4DCD09C5"/>
    <w:rsid w:val="4DCEF7AD"/>
    <w:rsid w:val="4DD3D732"/>
    <w:rsid w:val="4DD4F117"/>
    <w:rsid w:val="4DD8798F"/>
    <w:rsid w:val="4DDCD319"/>
    <w:rsid w:val="4DE20ADD"/>
    <w:rsid w:val="4DE6B863"/>
    <w:rsid w:val="4DE829E8"/>
    <w:rsid w:val="4DF37908"/>
    <w:rsid w:val="4DF52324"/>
    <w:rsid w:val="4DF67389"/>
    <w:rsid w:val="4DF74DA1"/>
    <w:rsid w:val="4DFDEE8C"/>
    <w:rsid w:val="4E043754"/>
    <w:rsid w:val="4E103435"/>
    <w:rsid w:val="4E14DDD7"/>
    <w:rsid w:val="4E181F06"/>
    <w:rsid w:val="4E18C1CD"/>
    <w:rsid w:val="4E18E937"/>
    <w:rsid w:val="4E225C7C"/>
    <w:rsid w:val="4E22FD02"/>
    <w:rsid w:val="4E25347D"/>
    <w:rsid w:val="4E25CCF0"/>
    <w:rsid w:val="4E276A87"/>
    <w:rsid w:val="4E2900B1"/>
    <w:rsid w:val="4E2A3BEE"/>
    <w:rsid w:val="4E2ACF3C"/>
    <w:rsid w:val="4E2C2944"/>
    <w:rsid w:val="4E2C42BD"/>
    <w:rsid w:val="4E322C6C"/>
    <w:rsid w:val="4E39CE1C"/>
    <w:rsid w:val="4E3B244A"/>
    <w:rsid w:val="4E3DE197"/>
    <w:rsid w:val="4E3DFE6E"/>
    <w:rsid w:val="4E40E30F"/>
    <w:rsid w:val="4E448CF0"/>
    <w:rsid w:val="4E448D64"/>
    <w:rsid w:val="4E546464"/>
    <w:rsid w:val="4E562EC2"/>
    <w:rsid w:val="4E597E4A"/>
    <w:rsid w:val="4E5BDB05"/>
    <w:rsid w:val="4E61777B"/>
    <w:rsid w:val="4E63943F"/>
    <w:rsid w:val="4E69770F"/>
    <w:rsid w:val="4E6C78CF"/>
    <w:rsid w:val="4E6DC92F"/>
    <w:rsid w:val="4E6DE59C"/>
    <w:rsid w:val="4E6EC6B9"/>
    <w:rsid w:val="4E72F861"/>
    <w:rsid w:val="4E749392"/>
    <w:rsid w:val="4E757ABE"/>
    <w:rsid w:val="4E773A13"/>
    <w:rsid w:val="4E7D1EB0"/>
    <w:rsid w:val="4E7DDC8C"/>
    <w:rsid w:val="4E7EE4AF"/>
    <w:rsid w:val="4E865288"/>
    <w:rsid w:val="4E8970EF"/>
    <w:rsid w:val="4E8CB41A"/>
    <w:rsid w:val="4E943E98"/>
    <w:rsid w:val="4E9676E4"/>
    <w:rsid w:val="4E98925C"/>
    <w:rsid w:val="4E99E54D"/>
    <w:rsid w:val="4E9DB3AB"/>
    <w:rsid w:val="4EA0D38F"/>
    <w:rsid w:val="4EA5EAE0"/>
    <w:rsid w:val="4EA81265"/>
    <w:rsid w:val="4EAA3494"/>
    <w:rsid w:val="4EAB1445"/>
    <w:rsid w:val="4EAE4AB5"/>
    <w:rsid w:val="4EB7FCBC"/>
    <w:rsid w:val="4EBC0928"/>
    <w:rsid w:val="4EBF3B25"/>
    <w:rsid w:val="4EC3E139"/>
    <w:rsid w:val="4EC440FB"/>
    <w:rsid w:val="4ECA69EA"/>
    <w:rsid w:val="4ED2A9BD"/>
    <w:rsid w:val="4ED3D071"/>
    <w:rsid w:val="4ED44BD2"/>
    <w:rsid w:val="4ED50DE4"/>
    <w:rsid w:val="4ED53185"/>
    <w:rsid w:val="4ED56D70"/>
    <w:rsid w:val="4EE0E6FD"/>
    <w:rsid w:val="4EE1BE0D"/>
    <w:rsid w:val="4EE54C74"/>
    <w:rsid w:val="4EEF518C"/>
    <w:rsid w:val="4EF607A6"/>
    <w:rsid w:val="4EFD952F"/>
    <w:rsid w:val="4EFE6289"/>
    <w:rsid w:val="4F01093F"/>
    <w:rsid w:val="4F020C5F"/>
    <w:rsid w:val="4F04D912"/>
    <w:rsid w:val="4F0625D4"/>
    <w:rsid w:val="4F0811FB"/>
    <w:rsid w:val="4F177ECE"/>
    <w:rsid w:val="4F179334"/>
    <w:rsid w:val="4F1F0115"/>
    <w:rsid w:val="4F2009FF"/>
    <w:rsid w:val="4F20D195"/>
    <w:rsid w:val="4F242327"/>
    <w:rsid w:val="4F248FDF"/>
    <w:rsid w:val="4F25469D"/>
    <w:rsid w:val="4F25D9C5"/>
    <w:rsid w:val="4F2D76A3"/>
    <w:rsid w:val="4F34DAF0"/>
    <w:rsid w:val="4F34F5CE"/>
    <w:rsid w:val="4F3E4A68"/>
    <w:rsid w:val="4F3F1FE6"/>
    <w:rsid w:val="4F3F2984"/>
    <w:rsid w:val="4F4399A0"/>
    <w:rsid w:val="4F4793B7"/>
    <w:rsid w:val="4F4A35B8"/>
    <w:rsid w:val="4F559088"/>
    <w:rsid w:val="4F58B688"/>
    <w:rsid w:val="4F58D8ED"/>
    <w:rsid w:val="4F5B49B3"/>
    <w:rsid w:val="4F5B6D9A"/>
    <w:rsid w:val="4F62B46B"/>
    <w:rsid w:val="4F63E576"/>
    <w:rsid w:val="4F658B23"/>
    <w:rsid w:val="4F6CDAC3"/>
    <w:rsid w:val="4F6D0886"/>
    <w:rsid w:val="4F6DED01"/>
    <w:rsid w:val="4F6FBEAC"/>
    <w:rsid w:val="4F743917"/>
    <w:rsid w:val="4F75516D"/>
    <w:rsid w:val="4F7B6D29"/>
    <w:rsid w:val="4F7D1E8A"/>
    <w:rsid w:val="4F7DDB3E"/>
    <w:rsid w:val="4F7F8692"/>
    <w:rsid w:val="4F864563"/>
    <w:rsid w:val="4F9558AF"/>
    <w:rsid w:val="4F9AE5A1"/>
    <w:rsid w:val="4FA007C3"/>
    <w:rsid w:val="4FA247D0"/>
    <w:rsid w:val="4FA54BA3"/>
    <w:rsid w:val="4FA54FB0"/>
    <w:rsid w:val="4FA9E257"/>
    <w:rsid w:val="4FAEBD95"/>
    <w:rsid w:val="4FAF224C"/>
    <w:rsid w:val="4FB0AE38"/>
    <w:rsid w:val="4FB0EF2A"/>
    <w:rsid w:val="4FB2C286"/>
    <w:rsid w:val="4FB3963B"/>
    <w:rsid w:val="4FBB08C3"/>
    <w:rsid w:val="4FBCBC91"/>
    <w:rsid w:val="4FBCC46A"/>
    <w:rsid w:val="4FBEB4CF"/>
    <w:rsid w:val="4FC45C62"/>
    <w:rsid w:val="4FC6A9B4"/>
    <w:rsid w:val="4FC877E5"/>
    <w:rsid w:val="4FCBA373"/>
    <w:rsid w:val="4FCC439A"/>
    <w:rsid w:val="4FCCEA36"/>
    <w:rsid w:val="4FCED227"/>
    <w:rsid w:val="4FCF67B4"/>
    <w:rsid w:val="4FD3161D"/>
    <w:rsid w:val="4FDBFC5B"/>
    <w:rsid w:val="4FE07D7E"/>
    <w:rsid w:val="4FE1C1A6"/>
    <w:rsid w:val="4FE6AD5F"/>
    <w:rsid w:val="4FE8ECDB"/>
    <w:rsid w:val="4FEB5558"/>
    <w:rsid w:val="4FED4B8B"/>
    <w:rsid w:val="4FF338E2"/>
    <w:rsid w:val="4FF9E1B0"/>
    <w:rsid w:val="4FFF9B23"/>
    <w:rsid w:val="50007A72"/>
    <w:rsid w:val="50044010"/>
    <w:rsid w:val="500898C5"/>
    <w:rsid w:val="500A971A"/>
    <w:rsid w:val="50116FDF"/>
    <w:rsid w:val="50134C41"/>
    <w:rsid w:val="50210C6E"/>
    <w:rsid w:val="5024B466"/>
    <w:rsid w:val="502F81C6"/>
    <w:rsid w:val="5032C637"/>
    <w:rsid w:val="504B58A8"/>
    <w:rsid w:val="504D8028"/>
    <w:rsid w:val="504EE486"/>
    <w:rsid w:val="505008BB"/>
    <w:rsid w:val="5050D417"/>
    <w:rsid w:val="5056A254"/>
    <w:rsid w:val="505909EB"/>
    <w:rsid w:val="505C9BB0"/>
    <w:rsid w:val="50610080"/>
    <w:rsid w:val="506D432A"/>
    <w:rsid w:val="506DE837"/>
    <w:rsid w:val="5070E137"/>
    <w:rsid w:val="50720963"/>
    <w:rsid w:val="5072622E"/>
    <w:rsid w:val="5072F809"/>
    <w:rsid w:val="5077BD3C"/>
    <w:rsid w:val="50792D16"/>
    <w:rsid w:val="507BA95B"/>
    <w:rsid w:val="50811A9C"/>
    <w:rsid w:val="5085922D"/>
    <w:rsid w:val="5096E7BA"/>
    <w:rsid w:val="50975727"/>
    <w:rsid w:val="5099D36F"/>
    <w:rsid w:val="509BE41F"/>
    <w:rsid w:val="509C7874"/>
    <w:rsid w:val="50A21006"/>
    <w:rsid w:val="50A31E3A"/>
    <w:rsid w:val="50A37E2B"/>
    <w:rsid w:val="50A69016"/>
    <w:rsid w:val="50A6FFA3"/>
    <w:rsid w:val="50A7C21C"/>
    <w:rsid w:val="50AE3354"/>
    <w:rsid w:val="50B062CF"/>
    <w:rsid w:val="50B4A97C"/>
    <w:rsid w:val="50C94699"/>
    <w:rsid w:val="50CC22CD"/>
    <w:rsid w:val="50D305C9"/>
    <w:rsid w:val="50D3E52A"/>
    <w:rsid w:val="50D526EC"/>
    <w:rsid w:val="50D73A54"/>
    <w:rsid w:val="50D8377C"/>
    <w:rsid w:val="50E12B9F"/>
    <w:rsid w:val="50E670A7"/>
    <w:rsid w:val="50E739B8"/>
    <w:rsid w:val="50E8CA0B"/>
    <w:rsid w:val="50F92BA7"/>
    <w:rsid w:val="5101170C"/>
    <w:rsid w:val="51012D8E"/>
    <w:rsid w:val="510B415C"/>
    <w:rsid w:val="5112CE8F"/>
    <w:rsid w:val="51180E36"/>
    <w:rsid w:val="5118FD9D"/>
    <w:rsid w:val="511B0253"/>
    <w:rsid w:val="51292C3E"/>
    <w:rsid w:val="512D5B32"/>
    <w:rsid w:val="5131A04C"/>
    <w:rsid w:val="5132741F"/>
    <w:rsid w:val="513F2A05"/>
    <w:rsid w:val="514058D9"/>
    <w:rsid w:val="5143F553"/>
    <w:rsid w:val="5144870E"/>
    <w:rsid w:val="51451AF6"/>
    <w:rsid w:val="514B7C13"/>
    <w:rsid w:val="514C4459"/>
    <w:rsid w:val="514CFC65"/>
    <w:rsid w:val="514F9A6E"/>
    <w:rsid w:val="51574DCB"/>
    <w:rsid w:val="515BB532"/>
    <w:rsid w:val="515D6CF7"/>
    <w:rsid w:val="515F3FD0"/>
    <w:rsid w:val="51600494"/>
    <w:rsid w:val="516AA064"/>
    <w:rsid w:val="51710240"/>
    <w:rsid w:val="5172A05A"/>
    <w:rsid w:val="5172EEB0"/>
    <w:rsid w:val="517ABF2D"/>
    <w:rsid w:val="517C1734"/>
    <w:rsid w:val="517D42C4"/>
    <w:rsid w:val="51816629"/>
    <w:rsid w:val="518524CE"/>
    <w:rsid w:val="51859A97"/>
    <w:rsid w:val="518FB433"/>
    <w:rsid w:val="518FB839"/>
    <w:rsid w:val="51905A5D"/>
    <w:rsid w:val="51955683"/>
    <w:rsid w:val="5197212A"/>
    <w:rsid w:val="519CA98C"/>
    <w:rsid w:val="51A4CA55"/>
    <w:rsid w:val="51A70A34"/>
    <w:rsid w:val="51AFE6DC"/>
    <w:rsid w:val="51BC071B"/>
    <w:rsid w:val="51BC81F2"/>
    <w:rsid w:val="51BD49E0"/>
    <w:rsid w:val="51BF1D99"/>
    <w:rsid w:val="51C084C7"/>
    <w:rsid w:val="51C74655"/>
    <w:rsid w:val="51C75C2A"/>
    <w:rsid w:val="51C78F38"/>
    <w:rsid w:val="51CB41F1"/>
    <w:rsid w:val="51D43A39"/>
    <w:rsid w:val="51D56E0B"/>
    <w:rsid w:val="51D62EA6"/>
    <w:rsid w:val="51D6BC42"/>
    <w:rsid w:val="51DBA7A4"/>
    <w:rsid w:val="51DDEC2A"/>
    <w:rsid w:val="51E252B6"/>
    <w:rsid w:val="51E266D6"/>
    <w:rsid w:val="51EC6AC9"/>
    <w:rsid w:val="51F050F3"/>
    <w:rsid w:val="51F78645"/>
    <w:rsid w:val="5201F053"/>
    <w:rsid w:val="520E20AB"/>
    <w:rsid w:val="520F527F"/>
    <w:rsid w:val="521460D3"/>
    <w:rsid w:val="52156199"/>
    <w:rsid w:val="521C359A"/>
    <w:rsid w:val="5222BD8C"/>
    <w:rsid w:val="5226D7FD"/>
    <w:rsid w:val="522C0D10"/>
    <w:rsid w:val="522CCA12"/>
    <w:rsid w:val="522FA444"/>
    <w:rsid w:val="5231C0B7"/>
    <w:rsid w:val="523D8668"/>
    <w:rsid w:val="52417C02"/>
    <w:rsid w:val="52448590"/>
    <w:rsid w:val="52455038"/>
    <w:rsid w:val="52455257"/>
    <w:rsid w:val="52483F2E"/>
    <w:rsid w:val="524B6764"/>
    <w:rsid w:val="5250F01F"/>
    <w:rsid w:val="52538DF1"/>
    <w:rsid w:val="5255C290"/>
    <w:rsid w:val="525AD858"/>
    <w:rsid w:val="525B2773"/>
    <w:rsid w:val="5267CA10"/>
    <w:rsid w:val="5268E3E0"/>
    <w:rsid w:val="526A6083"/>
    <w:rsid w:val="526A786A"/>
    <w:rsid w:val="52736B81"/>
    <w:rsid w:val="5273FE0C"/>
    <w:rsid w:val="527A0B6C"/>
    <w:rsid w:val="529069A6"/>
    <w:rsid w:val="5291276A"/>
    <w:rsid w:val="5295992E"/>
    <w:rsid w:val="529A6A88"/>
    <w:rsid w:val="529DA65A"/>
    <w:rsid w:val="529EC93D"/>
    <w:rsid w:val="529FF8A0"/>
    <w:rsid w:val="52A325D0"/>
    <w:rsid w:val="52A49822"/>
    <w:rsid w:val="52A54387"/>
    <w:rsid w:val="52AE4D8C"/>
    <w:rsid w:val="52B7CF51"/>
    <w:rsid w:val="52BE38C3"/>
    <w:rsid w:val="52BF97DC"/>
    <w:rsid w:val="52C7AFCE"/>
    <w:rsid w:val="52CBB285"/>
    <w:rsid w:val="52CBBECB"/>
    <w:rsid w:val="52D04FF1"/>
    <w:rsid w:val="52D63183"/>
    <w:rsid w:val="52D75A60"/>
    <w:rsid w:val="52D9F46C"/>
    <w:rsid w:val="52DA759E"/>
    <w:rsid w:val="52DBFFE3"/>
    <w:rsid w:val="52E64ABC"/>
    <w:rsid w:val="52EC3DCD"/>
    <w:rsid w:val="52EDE019"/>
    <w:rsid w:val="52EF1C88"/>
    <w:rsid w:val="52F428A9"/>
    <w:rsid w:val="52F707C4"/>
    <w:rsid w:val="52F78593"/>
    <w:rsid w:val="530032C5"/>
    <w:rsid w:val="53035B4B"/>
    <w:rsid w:val="53072BE3"/>
    <w:rsid w:val="530BCE69"/>
    <w:rsid w:val="53157EE1"/>
    <w:rsid w:val="5317B4CB"/>
    <w:rsid w:val="531A173B"/>
    <w:rsid w:val="531B69CE"/>
    <w:rsid w:val="53229C1D"/>
    <w:rsid w:val="532D9A0C"/>
    <w:rsid w:val="53307CA6"/>
    <w:rsid w:val="533126E4"/>
    <w:rsid w:val="5332480C"/>
    <w:rsid w:val="5336664A"/>
    <w:rsid w:val="533AB591"/>
    <w:rsid w:val="533B20DA"/>
    <w:rsid w:val="533C71E7"/>
    <w:rsid w:val="533C98D2"/>
    <w:rsid w:val="533FC941"/>
    <w:rsid w:val="5341C419"/>
    <w:rsid w:val="534CE6CE"/>
    <w:rsid w:val="53540FC7"/>
    <w:rsid w:val="53545ADB"/>
    <w:rsid w:val="5359DD5C"/>
    <w:rsid w:val="535A543B"/>
    <w:rsid w:val="535CA16E"/>
    <w:rsid w:val="535CE0D5"/>
    <w:rsid w:val="536313BE"/>
    <w:rsid w:val="5367B3CC"/>
    <w:rsid w:val="53680FA6"/>
    <w:rsid w:val="536CE72A"/>
    <w:rsid w:val="53720FF4"/>
    <w:rsid w:val="53730626"/>
    <w:rsid w:val="53754EDA"/>
    <w:rsid w:val="5377F875"/>
    <w:rsid w:val="537D3E56"/>
    <w:rsid w:val="537FF510"/>
    <w:rsid w:val="5382CDAC"/>
    <w:rsid w:val="5382F81E"/>
    <w:rsid w:val="5385F038"/>
    <w:rsid w:val="5390D01F"/>
    <w:rsid w:val="5391706E"/>
    <w:rsid w:val="53980C26"/>
    <w:rsid w:val="5398E784"/>
    <w:rsid w:val="53A33F9D"/>
    <w:rsid w:val="53A7321F"/>
    <w:rsid w:val="53AA2058"/>
    <w:rsid w:val="53B76A03"/>
    <w:rsid w:val="53B7959A"/>
    <w:rsid w:val="53B87C2F"/>
    <w:rsid w:val="53B92826"/>
    <w:rsid w:val="53BCB35F"/>
    <w:rsid w:val="53C5606B"/>
    <w:rsid w:val="53CA1F1B"/>
    <w:rsid w:val="53CDEF8A"/>
    <w:rsid w:val="53CEC571"/>
    <w:rsid w:val="53CEE638"/>
    <w:rsid w:val="53CF333A"/>
    <w:rsid w:val="53D3BBA2"/>
    <w:rsid w:val="53DC01AD"/>
    <w:rsid w:val="53E2D90C"/>
    <w:rsid w:val="53E4031E"/>
    <w:rsid w:val="53EA1884"/>
    <w:rsid w:val="53EF4167"/>
    <w:rsid w:val="53EF4722"/>
    <w:rsid w:val="53F76E6A"/>
    <w:rsid w:val="53F8F516"/>
    <w:rsid w:val="53F8F909"/>
    <w:rsid w:val="53FA633A"/>
    <w:rsid w:val="53FE336C"/>
    <w:rsid w:val="540CE2D8"/>
    <w:rsid w:val="54174D64"/>
    <w:rsid w:val="54178371"/>
    <w:rsid w:val="541E3AFE"/>
    <w:rsid w:val="541EEFE0"/>
    <w:rsid w:val="542CD196"/>
    <w:rsid w:val="542DA8E6"/>
    <w:rsid w:val="542E2B41"/>
    <w:rsid w:val="542EF2B2"/>
    <w:rsid w:val="5430B789"/>
    <w:rsid w:val="5432F312"/>
    <w:rsid w:val="54352FA7"/>
    <w:rsid w:val="54385645"/>
    <w:rsid w:val="543BF47D"/>
    <w:rsid w:val="543C930F"/>
    <w:rsid w:val="543E1314"/>
    <w:rsid w:val="543E4EA2"/>
    <w:rsid w:val="5446B842"/>
    <w:rsid w:val="54472DD9"/>
    <w:rsid w:val="5448071A"/>
    <w:rsid w:val="54484F1B"/>
    <w:rsid w:val="5448C290"/>
    <w:rsid w:val="544AC0D9"/>
    <w:rsid w:val="544B2543"/>
    <w:rsid w:val="544D56C7"/>
    <w:rsid w:val="544F8EA5"/>
    <w:rsid w:val="54549E37"/>
    <w:rsid w:val="5455F8F7"/>
    <w:rsid w:val="5456F7D4"/>
    <w:rsid w:val="545BE319"/>
    <w:rsid w:val="545E24D6"/>
    <w:rsid w:val="54602A10"/>
    <w:rsid w:val="5462EEAC"/>
    <w:rsid w:val="5465E7E8"/>
    <w:rsid w:val="5468A643"/>
    <w:rsid w:val="5468DE57"/>
    <w:rsid w:val="546902B5"/>
    <w:rsid w:val="546D7479"/>
    <w:rsid w:val="546E949E"/>
    <w:rsid w:val="54737F7D"/>
    <w:rsid w:val="54749993"/>
    <w:rsid w:val="547CB37B"/>
    <w:rsid w:val="547E28C6"/>
    <w:rsid w:val="547E34BF"/>
    <w:rsid w:val="5485EDDE"/>
    <w:rsid w:val="54876208"/>
    <w:rsid w:val="54887BCB"/>
    <w:rsid w:val="548989C2"/>
    <w:rsid w:val="548B2F0D"/>
    <w:rsid w:val="54934C95"/>
    <w:rsid w:val="54963652"/>
    <w:rsid w:val="549850E3"/>
    <w:rsid w:val="549AC5AB"/>
    <w:rsid w:val="549AEB51"/>
    <w:rsid w:val="54A3425A"/>
    <w:rsid w:val="54A41110"/>
    <w:rsid w:val="54AE5546"/>
    <w:rsid w:val="54AF886B"/>
    <w:rsid w:val="54B2FD51"/>
    <w:rsid w:val="54B4A845"/>
    <w:rsid w:val="54BD729D"/>
    <w:rsid w:val="54BE3F81"/>
    <w:rsid w:val="54BEFB89"/>
    <w:rsid w:val="54BFE851"/>
    <w:rsid w:val="54C38A89"/>
    <w:rsid w:val="54C81205"/>
    <w:rsid w:val="54CA84C4"/>
    <w:rsid w:val="54CCCBE8"/>
    <w:rsid w:val="54CCF825"/>
    <w:rsid w:val="54DA0A3F"/>
    <w:rsid w:val="54DDE777"/>
    <w:rsid w:val="54E0E5BF"/>
    <w:rsid w:val="54E2A70C"/>
    <w:rsid w:val="54EC358F"/>
    <w:rsid w:val="54ECC38B"/>
    <w:rsid w:val="54EFA862"/>
    <w:rsid w:val="54F38FD5"/>
    <w:rsid w:val="54FFA9EC"/>
    <w:rsid w:val="550233FD"/>
    <w:rsid w:val="550A7D42"/>
    <w:rsid w:val="550AA19E"/>
    <w:rsid w:val="550DF6AA"/>
    <w:rsid w:val="550E53D2"/>
    <w:rsid w:val="5512571F"/>
    <w:rsid w:val="5514800C"/>
    <w:rsid w:val="551CDC00"/>
    <w:rsid w:val="551EE0C5"/>
    <w:rsid w:val="552084A3"/>
    <w:rsid w:val="55225D6A"/>
    <w:rsid w:val="55236A9F"/>
    <w:rsid w:val="552910AB"/>
    <w:rsid w:val="552C064C"/>
    <w:rsid w:val="55315E43"/>
    <w:rsid w:val="5531EEE1"/>
    <w:rsid w:val="55360A1A"/>
    <w:rsid w:val="55388F5D"/>
    <w:rsid w:val="5538F0E9"/>
    <w:rsid w:val="553C7691"/>
    <w:rsid w:val="553F331B"/>
    <w:rsid w:val="5541542E"/>
    <w:rsid w:val="5554803F"/>
    <w:rsid w:val="555A3C8A"/>
    <w:rsid w:val="555F6629"/>
    <w:rsid w:val="556A352F"/>
    <w:rsid w:val="5571627F"/>
    <w:rsid w:val="55745F5F"/>
    <w:rsid w:val="5577D84F"/>
    <w:rsid w:val="557AA906"/>
    <w:rsid w:val="558058F9"/>
    <w:rsid w:val="5581DA29"/>
    <w:rsid w:val="558324E9"/>
    <w:rsid w:val="5583802D"/>
    <w:rsid w:val="5583AF43"/>
    <w:rsid w:val="5585FF92"/>
    <w:rsid w:val="558BB743"/>
    <w:rsid w:val="5590B71E"/>
    <w:rsid w:val="55964F9B"/>
    <w:rsid w:val="559B3682"/>
    <w:rsid w:val="55A011BA"/>
    <w:rsid w:val="55A3B43A"/>
    <w:rsid w:val="55A6E8F9"/>
    <w:rsid w:val="55ADA5FF"/>
    <w:rsid w:val="55ADC5D6"/>
    <w:rsid w:val="55AE26BF"/>
    <w:rsid w:val="55AE6F8C"/>
    <w:rsid w:val="55B142CC"/>
    <w:rsid w:val="55BB1BEE"/>
    <w:rsid w:val="55BB1CAE"/>
    <w:rsid w:val="55BDB9AD"/>
    <w:rsid w:val="55C0C2B8"/>
    <w:rsid w:val="55C67F7F"/>
    <w:rsid w:val="55C69F1B"/>
    <w:rsid w:val="55C7B8A6"/>
    <w:rsid w:val="55C80A68"/>
    <w:rsid w:val="55C946CB"/>
    <w:rsid w:val="55CD050B"/>
    <w:rsid w:val="55D00301"/>
    <w:rsid w:val="55D669FF"/>
    <w:rsid w:val="55DD1C7B"/>
    <w:rsid w:val="55E280B1"/>
    <w:rsid w:val="55E72FF3"/>
    <w:rsid w:val="55E90AF7"/>
    <w:rsid w:val="55EB9C6A"/>
    <w:rsid w:val="55EB9FA5"/>
    <w:rsid w:val="55EDCDB6"/>
    <w:rsid w:val="55EE9F1A"/>
    <w:rsid w:val="55EEB820"/>
    <w:rsid w:val="55F4B2D8"/>
    <w:rsid w:val="55F7FEA5"/>
    <w:rsid w:val="55F9BAAB"/>
    <w:rsid w:val="55FCC103"/>
    <w:rsid w:val="5600032D"/>
    <w:rsid w:val="56006F56"/>
    <w:rsid w:val="5602724B"/>
    <w:rsid w:val="560476A4"/>
    <w:rsid w:val="560AFFE4"/>
    <w:rsid w:val="560BAD7D"/>
    <w:rsid w:val="560C642A"/>
    <w:rsid w:val="560D07B9"/>
    <w:rsid w:val="560D7493"/>
    <w:rsid w:val="5610B866"/>
    <w:rsid w:val="561121EA"/>
    <w:rsid w:val="5615C507"/>
    <w:rsid w:val="561A3D0C"/>
    <w:rsid w:val="561AA4FC"/>
    <w:rsid w:val="5627AC2B"/>
    <w:rsid w:val="562B8012"/>
    <w:rsid w:val="562C2510"/>
    <w:rsid w:val="5634C19C"/>
    <w:rsid w:val="56442285"/>
    <w:rsid w:val="5644E8F5"/>
    <w:rsid w:val="564922CC"/>
    <w:rsid w:val="56493318"/>
    <w:rsid w:val="564A872C"/>
    <w:rsid w:val="56590BBA"/>
    <w:rsid w:val="565C39E6"/>
    <w:rsid w:val="565C5881"/>
    <w:rsid w:val="565D873E"/>
    <w:rsid w:val="5660DB55"/>
    <w:rsid w:val="5662D59E"/>
    <w:rsid w:val="5666D23C"/>
    <w:rsid w:val="566D005E"/>
    <w:rsid w:val="567133EC"/>
    <w:rsid w:val="567241B9"/>
    <w:rsid w:val="567E4C6F"/>
    <w:rsid w:val="5680F24D"/>
    <w:rsid w:val="5688D5A4"/>
    <w:rsid w:val="568A7BE4"/>
    <w:rsid w:val="568C29B3"/>
    <w:rsid w:val="5691E9ED"/>
    <w:rsid w:val="569AB480"/>
    <w:rsid w:val="569BD88E"/>
    <w:rsid w:val="569E9987"/>
    <w:rsid w:val="56A1F74E"/>
    <w:rsid w:val="56A71C0A"/>
    <w:rsid w:val="56AE46FA"/>
    <w:rsid w:val="56B23A00"/>
    <w:rsid w:val="56B30F9B"/>
    <w:rsid w:val="56B50BC4"/>
    <w:rsid w:val="56B6C2EF"/>
    <w:rsid w:val="56C0DB23"/>
    <w:rsid w:val="56C10AD0"/>
    <w:rsid w:val="56C3A58D"/>
    <w:rsid w:val="56C644F6"/>
    <w:rsid w:val="56C7D34E"/>
    <w:rsid w:val="56C962EC"/>
    <w:rsid w:val="56CB7AC8"/>
    <w:rsid w:val="56D2C537"/>
    <w:rsid w:val="56D9BD58"/>
    <w:rsid w:val="56DA1123"/>
    <w:rsid w:val="56DD47F7"/>
    <w:rsid w:val="56DEB586"/>
    <w:rsid w:val="56E1AC2B"/>
    <w:rsid w:val="56E802F2"/>
    <w:rsid w:val="56E8B714"/>
    <w:rsid w:val="56F41145"/>
    <w:rsid w:val="56F6E4E8"/>
    <w:rsid w:val="56F9601B"/>
    <w:rsid w:val="56F9FBF3"/>
    <w:rsid w:val="56FD9DE8"/>
    <w:rsid w:val="56FF9820"/>
    <w:rsid w:val="56FFA293"/>
    <w:rsid w:val="5707148F"/>
    <w:rsid w:val="570ABCC2"/>
    <w:rsid w:val="570B2686"/>
    <w:rsid w:val="571A293B"/>
    <w:rsid w:val="571BF174"/>
    <w:rsid w:val="5720E882"/>
    <w:rsid w:val="5721F643"/>
    <w:rsid w:val="572A713C"/>
    <w:rsid w:val="572B88D3"/>
    <w:rsid w:val="572BBEC1"/>
    <w:rsid w:val="572E47FC"/>
    <w:rsid w:val="5733AA4A"/>
    <w:rsid w:val="5735464C"/>
    <w:rsid w:val="5737C2A0"/>
    <w:rsid w:val="5738ACC5"/>
    <w:rsid w:val="57415D78"/>
    <w:rsid w:val="57417912"/>
    <w:rsid w:val="57432214"/>
    <w:rsid w:val="5743350B"/>
    <w:rsid w:val="5746D561"/>
    <w:rsid w:val="57488D3F"/>
    <w:rsid w:val="574D9296"/>
    <w:rsid w:val="5756EC4F"/>
    <w:rsid w:val="5764CB8D"/>
    <w:rsid w:val="57671BB0"/>
    <w:rsid w:val="57752911"/>
    <w:rsid w:val="57771601"/>
    <w:rsid w:val="57800D97"/>
    <w:rsid w:val="5780D9DD"/>
    <w:rsid w:val="5781628E"/>
    <w:rsid w:val="578D99B9"/>
    <w:rsid w:val="578EFE16"/>
    <w:rsid w:val="5792E2A5"/>
    <w:rsid w:val="579588A2"/>
    <w:rsid w:val="57976734"/>
    <w:rsid w:val="57A2F928"/>
    <w:rsid w:val="57A8348B"/>
    <w:rsid w:val="57B47607"/>
    <w:rsid w:val="57B6025F"/>
    <w:rsid w:val="57B62A63"/>
    <w:rsid w:val="57B85666"/>
    <w:rsid w:val="57BCB791"/>
    <w:rsid w:val="57BEA820"/>
    <w:rsid w:val="57C9C578"/>
    <w:rsid w:val="57CB4CC4"/>
    <w:rsid w:val="57D3BEBB"/>
    <w:rsid w:val="57D5F36D"/>
    <w:rsid w:val="57D9E593"/>
    <w:rsid w:val="57DAEC37"/>
    <w:rsid w:val="57DB5830"/>
    <w:rsid w:val="57DBADE9"/>
    <w:rsid w:val="57DE5A80"/>
    <w:rsid w:val="57DF6DA0"/>
    <w:rsid w:val="57E2E929"/>
    <w:rsid w:val="57E896A4"/>
    <w:rsid w:val="57E8CEC3"/>
    <w:rsid w:val="57EC556A"/>
    <w:rsid w:val="57ECFE55"/>
    <w:rsid w:val="57EEFAEA"/>
    <w:rsid w:val="57EFB7FF"/>
    <w:rsid w:val="57F0BEE7"/>
    <w:rsid w:val="57F5366D"/>
    <w:rsid w:val="57FA662B"/>
    <w:rsid w:val="57FFD939"/>
    <w:rsid w:val="58033FF0"/>
    <w:rsid w:val="58050E57"/>
    <w:rsid w:val="58068AEC"/>
    <w:rsid w:val="5806B4D9"/>
    <w:rsid w:val="580708D4"/>
    <w:rsid w:val="580F94E8"/>
    <w:rsid w:val="5813A991"/>
    <w:rsid w:val="58149EAF"/>
    <w:rsid w:val="5817A285"/>
    <w:rsid w:val="5818F230"/>
    <w:rsid w:val="581AC1DE"/>
    <w:rsid w:val="5827FD8D"/>
    <w:rsid w:val="582F3AE9"/>
    <w:rsid w:val="5830BC8B"/>
    <w:rsid w:val="5830F814"/>
    <w:rsid w:val="583CA743"/>
    <w:rsid w:val="58401C67"/>
    <w:rsid w:val="58413FDF"/>
    <w:rsid w:val="5846E602"/>
    <w:rsid w:val="58524590"/>
    <w:rsid w:val="58534C17"/>
    <w:rsid w:val="585530AC"/>
    <w:rsid w:val="58560078"/>
    <w:rsid w:val="585D46B9"/>
    <w:rsid w:val="585E0FCD"/>
    <w:rsid w:val="585EC808"/>
    <w:rsid w:val="585EE57D"/>
    <w:rsid w:val="58633034"/>
    <w:rsid w:val="58651195"/>
    <w:rsid w:val="586651E4"/>
    <w:rsid w:val="5867BC16"/>
    <w:rsid w:val="58699114"/>
    <w:rsid w:val="586BDFFC"/>
    <w:rsid w:val="586BF864"/>
    <w:rsid w:val="586C2076"/>
    <w:rsid w:val="5876D71B"/>
    <w:rsid w:val="587B2E18"/>
    <w:rsid w:val="587C13CB"/>
    <w:rsid w:val="587D285A"/>
    <w:rsid w:val="5882C109"/>
    <w:rsid w:val="58833AA8"/>
    <w:rsid w:val="58838C7A"/>
    <w:rsid w:val="588A6722"/>
    <w:rsid w:val="589062D9"/>
    <w:rsid w:val="58921A9F"/>
    <w:rsid w:val="5892E615"/>
    <w:rsid w:val="58999432"/>
    <w:rsid w:val="589998E9"/>
    <w:rsid w:val="5899E46C"/>
    <w:rsid w:val="589F387D"/>
    <w:rsid w:val="58A48920"/>
    <w:rsid w:val="58A84976"/>
    <w:rsid w:val="58B68585"/>
    <w:rsid w:val="58B71F50"/>
    <w:rsid w:val="58B8BC93"/>
    <w:rsid w:val="58BA6551"/>
    <w:rsid w:val="58BB2CAB"/>
    <w:rsid w:val="58BF6D3F"/>
    <w:rsid w:val="58C24353"/>
    <w:rsid w:val="58C51713"/>
    <w:rsid w:val="58C63F5E"/>
    <w:rsid w:val="58C68221"/>
    <w:rsid w:val="58C6CE60"/>
    <w:rsid w:val="58CE1BE4"/>
    <w:rsid w:val="58CEDA29"/>
    <w:rsid w:val="58CF8E58"/>
    <w:rsid w:val="58D0F9D1"/>
    <w:rsid w:val="58D716E0"/>
    <w:rsid w:val="58D77BDE"/>
    <w:rsid w:val="58E40AEC"/>
    <w:rsid w:val="58E45537"/>
    <w:rsid w:val="58E53A74"/>
    <w:rsid w:val="58EB8F4D"/>
    <w:rsid w:val="58ED3153"/>
    <w:rsid w:val="58EEA6A1"/>
    <w:rsid w:val="58F1B2C0"/>
    <w:rsid w:val="58F218F8"/>
    <w:rsid w:val="58F3AB82"/>
    <w:rsid w:val="58F5C6DB"/>
    <w:rsid w:val="58FDC804"/>
    <w:rsid w:val="58FF565B"/>
    <w:rsid w:val="59024FE0"/>
    <w:rsid w:val="59045990"/>
    <w:rsid w:val="59066435"/>
    <w:rsid w:val="590687E7"/>
    <w:rsid w:val="59170FF4"/>
    <w:rsid w:val="59172BB2"/>
    <w:rsid w:val="59193FB7"/>
    <w:rsid w:val="591C7863"/>
    <w:rsid w:val="591EB38F"/>
    <w:rsid w:val="5925052C"/>
    <w:rsid w:val="592A8BA9"/>
    <w:rsid w:val="592E4668"/>
    <w:rsid w:val="59327C86"/>
    <w:rsid w:val="593B5172"/>
    <w:rsid w:val="593F072F"/>
    <w:rsid w:val="593F3002"/>
    <w:rsid w:val="59400CC1"/>
    <w:rsid w:val="5941043F"/>
    <w:rsid w:val="59442668"/>
    <w:rsid w:val="5944C459"/>
    <w:rsid w:val="5945E246"/>
    <w:rsid w:val="594766BD"/>
    <w:rsid w:val="594D5AD3"/>
    <w:rsid w:val="59515F74"/>
    <w:rsid w:val="59558C40"/>
    <w:rsid w:val="595AE746"/>
    <w:rsid w:val="595B9BDE"/>
    <w:rsid w:val="595E580F"/>
    <w:rsid w:val="5962C151"/>
    <w:rsid w:val="596DECE6"/>
    <w:rsid w:val="596E5C74"/>
    <w:rsid w:val="597325E0"/>
    <w:rsid w:val="59761B02"/>
    <w:rsid w:val="59781983"/>
    <w:rsid w:val="5978B1D6"/>
    <w:rsid w:val="597B5232"/>
    <w:rsid w:val="597CEE2F"/>
    <w:rsid w:val="5984785C"/>
    <w:rsid w:val="598B4744"/>
    <w:rsid w:val="59908BF0"/>
    <w:rsid w:val="59930B4A"/>
    <w:rsid w:val="59941D6A"/>
    <w:rsid w:val="5995CF22"/>
    <w:rsid w:val="59979081"/>
    <w:rsid w:val="599D94D1"/>
    <w:rsid w:val="599E8ADF"/>
    <w:rsid w:val="599FEAD7"/>
    <w:rsid w:val="59ABCCA2"/>
    <w:rsid w:val="59AF79F2"/>
    <w:rsid w:val="59B18BA9"/>
    <w:rsid w:val="59B34FFC"/>
    <w:rsid w:val="59B352EC"/>
    <w:rsid w:val="59B5C3F9"/>
    <w:rsid w:val="59B6182F"/>
    <w:rsid w:val="59B9419D"/>
    <w:rsid w:val="59BC45D0"/>
    <w:rsid w:val="59BD23A7"/>
    <w:rsid w:val="59BD76BD"/>
    <w:rsid w:val="59C16A20"/>
    <w:rsid w:val="59C3630E"/>
    <w:rsid w:val="59C5FC1C"/>
    <w:rsid w:val="59C7FB1B"/>
    <w:rsid w:val="59CB797C"/>
    <w:rsid w:val="59D0C0D4"/>
    <w:rsid w:val="59D19D9C"/>
    <w:rsid w:val="59D653D6"/>
    <w:rsid w:val="59D6640C"/>
    <w:rsid w:val="59D8306B"/>
    <w:rsid w:val="59DBF6A8"/>
    <w:rsid w:val="59E6129A"/>
    <w:rsid w:val="59E7E6C8"/>
    <w:rsid w:val="59F09FA5"/>
    <w:rsid w:val="59F37B56"/>
    <w:rsid w:val="59FA8C89"/>
    <w:rsid w:val="5A03353E"/>
    <w:rsid w:val="5A042C47"/>
    <w:rsid w:val="5A0EABF8"/>
    <w:rsid w:val="5A0FDE50"/>
    <w:rsid w:val="5A10CB27"/>
    <w:rsid w:val="5A11EE44"/>
    <w:rsid w:val="5A13590C"/>
    <w:rsid w:val="5A1934E6"/>
    <w:rsid w:val="5A1B3635"/>
    <w:rsid w:val="5A1C3FA3"/>
    <w:rsid w:val="5A1EF9BF"/>
    <w:rsid w:val="5A1F3056"/>
    <w:rsid w:val="5A24CF04"/>
    <w:rsid w:val="5A251469"/>
    <w:rsid w:val="5A26BA4B"/>
    <w:rsid w:val="5A282A54"/>
    <w:rsid w:val="5A28F35A"/>
    <w:rsid w:val="5A2BF71C"/>
    <w:rsid w:val="5A2D2591"/>
    <w:rsid w:val="5A36EB67"/>
    <w:rsid w:val="5A3941CB"/>
    <w:rsid w:val="5A3C5F34"/>
    <w:rsid w:val="5A3E94F5"/>
    <w:rsid w:val="5A42CC3B"/>
    <w:rsid w:val="5A49E52A"/>
    <w:rsid w:val="5A4B2DEF"/>
    <w:rsid w:val="5A523C99"/>
    <w:rsid w:val="5A55C7F5"/>
    <w:rsid w:val="5A57D8E7"/>
    <w:rsid w:val="5A61314B"/>
    <w:rsid w:val="5A61F9C1"/>
    <w:rsid w:val="5A634108"/>
    <w:rsid w:val="5A6AF000"/>
    <w:rsid w:val="5A6ED97B"/>
    <w:rsid w:val="5A703F70"/>
    <w:rsid w:val="5A71B1A1"/>
    <w:rsid w:val="5A73C386"/>
    <w:rsid w:val="5A763A25"/>
    <w:rsid w:val="5A77DC41"/>
    <w:rsid w:val="5A79C9E0"/>
    <w:rsid w:val="5A80DC7D"/>
    <w:rsid w:val="5A83051A"/>
    <w:rsid w:val="5A86636B"/>
    <w:rsid w:val="5A8B460C"/>
    <w:rsid w:val="5A90628F"/>
    <w:rsid w:val="5A9E3613"/>
    <w:rsid w:val="5AA53380"/>
    <w:rsid w:val="5AA5C1C0"/>
    <w:rsid w:val="5AA6DEF6"/>
    <w:rsid w:val="5AAA7019"/>
    <w:rsid w:val="5AACD8EC"/>
    <w:rsid w:val="5AACFB81"/>
    <w:rsid w:val="5AAF1034"/>
    <w:rsid w:val="5AAFD786"/>
    <w:rsid w:val="5AB0EAC6"/>
    <w:rsid w:val="5AB89972"/>
    <w:rsid w:val="5AB92683"/>
    <w:rsid w:val="5ABA3A3A"/>
    <w:rsid w:val="5ABF8936"/>
    <w:rsid w:val="5AC5D3C8"/>
    <w:rsid w:val="5AC6A5D3"/>
    <w:rsid w:val="5AD0A9A7"/>
    <w:rsid w:val="5AD14650"/>
    <w:rsid w:val="5AD28695"/>
    <w:rsid w:val="5AD7E71F"/>
    <w:rsid w:val="5AD83444"/>
    <w:rsid w:val="5AE51D73"/>
    <w:rsid w:val="5AEA65EE"/>
    <w:rsid w:val="5AEC7692"/>
    <w:rsid w:val="5AECFDDB"/>
    <w:rsid w:val="5AEEC908"/>
    <w:rsid w:val="5AF6F827"/>
    <w:rsid w:val="5AF79F06"/>
    <w:rsid w:val="5AF97BD2"/>
    <w:rsid w:val="5B017A24"/>
    <w:rsid w:val="5B04BADE"/>
    <w:rsid w:val="5B0653D8"/>
    <w:rsid w:val="5B07CC11"/>
    <w:rsid w:val="5B09ED40"/>
    <w:rsid w:val="5B0AC16C"/>
    <w:rsid w:val="5B0C6A92"/>
    <w:rsid w:val="5B173F89"/>
    <w:rsid w:val="5B184652"/>
    <w:rsid w:val="5B18DCFF"/>
    <w:rsid w:val="5B19C847"/>
    <w:rsid w:val="5B1AEF34"/>
    <w:rsid w:val="5B207A96"/>
    <w:rsid w:val="5B27F77D"/>
    <w:rsid w:val="5B2E6CDF"/>
    <w:rsid w:val="5B2F14B6"/>
    <w:rsid w:val="5B334D65"/>
    <w:rsid w:val="5B38C661"/>
    <w:rsid w:val="5B401404"/>
    <w:rsid w:val="5B414C66"/>
    <w:rsid w:val="5B442243"/>
    <w:rsid w:val="5B44A5FD"/>
    <w:rsid w:val="5B48237A"/>
    <w:rsid w:val="5B48F22C"/>
    <w:rsid w:val="5B4A9B36"/>
    <w:rsid w:val="5B4D190B"/>
    <w:rsid w:val="5B514B9E"/>
    <w:rsid w:val="5B538483"/>
    <w:rsid w:val="5B55F922"/>
    <w:rsid w:val="5B5848E5"/>
    <w:rsid w:val="5B5AF8CB"/>
    <w:rsid w:val="5B5C3830"/>
    <w:rsid w:val="5B648988"/>
    <w:rsid w:val="5B68CA61"/>
    <w:rsid w:val="5B6A22B6"/>
    <w:rsid w:val="5B6AACA0"/>
    <w:rsid w:val="5B6CC77C"/>
    <w:rsid w:val="5B722437"/>
    <w:rsid w:val="5B72D085"/>
    <w:rsid w:val="5B745AA3"/>
    <w:rsid w:val="5B7569E2"/>
    <w:rsid w:val="5B7725BD"/>
    <w:rsid w:val="5B7F152C"/>
    <w:rsid w:val="5B8A2CE6"/>
    <w:rsid w:val="5B8AD1B4"/>
    <w:rsid w:val="5B8E043B"/>
    <w:rsid w:val="5B8EECBC"/>
    <w:rsid w:val="5B91E334"/>
    <w:rsid w:val="5B9BDB24"/>
    <w:rsid w:val="5BA115DA"/>
    <w:rsid w:val="5BA12C48"/>
    <w:rsid w:val="5BA3B63C"/>
    <w:rsid w:val="5BA3F2A9"/>
    <w:rsid w:val="5BA7E85D"/>
    <w:rsid w:val="5BB10B6C"/>
    <w:rsid w:val="5BB2CEDA"/>
    <w:rsid w:val="5BB4140F"/>
    <w:rsid w:val="5BB45D0E"/>
    <w:rsid w:val="5BBA8272"/>
    <w:rsid w:val="5BBCA46B"/>
    <w:rsid w:val="5BC00EA2"/>
    <w:rsid w:val="5BC4E493"/>
    <w:rsid w:val="5BCE0907"/>
    <w:rsid w:val="5BD2AEC1"/>
    <w:rsid w:val="5BD313B6"/>
    <w:rsid w:val="5BDBE382"/>
    <w:rsid w:val="5BE34DF5"/>
    <w:rsid w:val="5BE5C522"/>
    <w:rsid w:val="5BE8DB4B"/>
    <w:rsid w:val="5BE8EEE9"/>
    <w:rsid w:val="5BEB9D34"/>
    <w:rsid w:val="5BECB4F1"/>
    <w:rsid w:val="5BEEB09F"/>
    <w:rsid w:val="5BF24DA7"/>
    <w:rsid w:val="5BF3B25E"/>
    <w:rsid w:val="5BF5DC9C"/>
    <w:rsid w:val="5BF8673A"/>
    <w:rsid w:val="5BF9CA4A"/>
    <w:rsid w:val="5BFC0536"/>
    <w:rsid w:val="5BFC4D72"/>
    <w:rsid w:val="5C07D9E3"/>
    <w:rsid w:val="5C0EC90C"/>
    <w:rsid w:val="5C10A181"/>
    <w:rsid w:val="5C124C09"/>
    <w:rsid w:val="5C1362FD"/>
    <w:rsid w:val="5C1E238F"/>
    <w:rsid w:val="5C208EE8"/>
    <w:rsid w:val="5C23D69B"/>
    <w:rsid w:val="5C25F9F0"/>
    <w:rsid w:val="5C2E35CB"/>
    <w:rsid w:val="5C2FFC9C"/>
    <w:rsid w:val="5C36F808"/>
    <w:rsid w:val="5C39F0A2"/>
    <w:rsid w:val="5C3CD70F"/>
    <w:rsid w:val="5C4284A2"/>
    <w:rsid w:val="5C42999E"/>
    <w:rsid w:val="5C442433"/>
    <w:rsid w:val="5C4686E2"/>
    <w:rsid w:val="5C474E4C"/>
    <w:rsid w:val="5C4994BD"/>
    <w:rsid w:val="5C4DC657"/>
    <w:rsid w:val="5C5133D1"/>
    <w:rsid w:val="5C52B118"/>
    <w:rsid w:val="5C57AB41"/>
    <w:rsid w:val="5C5898CC"/>
    <w:rsid w:val="5C5B8AAA"/>
    <w:rsid w:val="5C5B8AF7"/>
    <w:rsid w:val="5C5E3C24"/>
    <w:rsid w:val="5C62023F"/>
    <w:rsid w:val="5C63DD24"/>
    <w:rsid w:val="5C6B801C"/>
    <w:rsid w:val="5C7358AD"/>
    <w:rsid w:val="5C76097F"/>
    <w:rsid w:val="5C76A550"/>
    <w:rsid w:val="5C7727FC"/>
    <w:rsid w:val="5C777A34"/>
    <w:rsid w:val="5C7A1443"/>
    <w:rsid w:val="5C7B7135"/>
    <w:rsid w:val="5C7FE98F"/>
    <w:rsid w:val="5C823C69"/>
    <w:rsid w:val="5C8342C2"/>
    <w:rsid w:val="5C83CE71"/>
    <w:rsid w:val="5C86B5E7"/>
    <w:rsid w:val="5C87A2E9"/>
    <w:rsid w:val="5C892385"/>
    <w:rsid w:val="5C8EDBF5"/>
    <w:rsid w:val="5C96EB17"/>
    <w:rsid w:val="5C97D14A"/>
    <w:rsid w:val="5C99EEA8"/>
    <w:rsid w:val="5C9D8FF5"/>
    <w:rsid w:val="5CA39858"/>
    <w:rsid w:val="5CAB193C"/>
    <w:rsid w:val="5CACC116"/>
    <w:rsid w:val="5CBB8CA5"/>
    <w:rsid w:val="5CBF2593"/>
    <w:rsid w:val="5CCA9E13"/>
    <w:rsid w:val="5CCFF1C5"/>
    <w:rsid w:val="5CD04909"/>
    <w:rsid w:val="5CD6E812"/>
    <w:rsid w:val="5CD8B202"/>
    <w:rsid w:val="5CDAF0C0"/>
    <w:rsid w:val="5CDF4A3F"/>
    <w:rsid w:val="5CE1E031"/>
    <w:rsid w:val="5CE4E5CD"/>
    <w:rsid w:val="5CE94ACD"/>
    <w:rsid w:val="5CF3493E"/>
    <w:rsid w:val="5CF3D13D"/>
    <w:rsid w:val="5D08B1EA"/>
    <w:rsid w:val="5D1E0E9A"/>
    <w:rsid w:val="5D1E3AAE"/>
    <w:rsid w:val="5D1FA55E"/>
    <w:rsid w:val="5D260AEC"/>
    <w:rsid w:val="5D2FC996"/>
    <w:rsid w:val="5D36E0B1"/>
    <w:rsid w:val="5D380C71"/>
    <w:rsid w:val="5D39235E"/>
    <w:rsid w:val="5D3A26B1"/>
    <w:rsid w:val="5D3A7CCE"/>
    <w:rsid w:val="5D3CB13E"/>
    <w:rsid w:val="5D40E336"/>
    <w:rsid w:val="5D41E8EB"/>
    <w:rsid w:val="5D4243C5"/>
    <w:rsid w:val="5D42986A"/>
    <w:rsid w:val="5D46B3B9"/>
    <w:rsid w:val="5D4ADA51"/>
    <w:rsid w:val="5D4C6613"/>
    <w:rsid w:val="5D4E4367"/>
    <w:rsid w:val="5D510337"/>
    <w:rsid w:val="5D528DCB"/>
    <w:rsid w:val="5D5D85BF"/>
    <w:rsid w:val="5D631A0C"/>
    <w:rsid w:val="5D687647"/>
    <w:rsid w:val="5D68A51D"/>
    <w:rsid w:val="5D6BE3B4"/>
    <w:rsid w:val="5D6F3CCE"/>
    <w:rsid w:val="5D789B34"/>
    <w:rsid w:val="5D7DFB63"/>
    <w:rsid w:val="5D807226"/>
    <w:rsid w:val="5D8B4DAF"/>
    <w:rsid w:val="5D8B78EE"/>
    <w:rsid w:val="5D8BBD67"/>
    <w:rsid w:val="5D973DC3"/>
    <w:rsid w:val="5D9FE60A"/>
    <w:rsid w:val="5DA4011F"/>
    <w:rsid w:val="5DA7D9CA"/>
    <w:rsid w:val="5DA824D4"/>
    <w:rsid w:val="5DAD5145"/>
    <w:rsid w:val="5DB0F28D"/>
    <w:rsid w:val="5DB1BBE2"/>
    <w:rsid w:val="5DBEA80A"/>
    <w:rsid w:val="5DC2EC97"/>
    <w:rsid w:val="5DC8373D"/>
    <w:rsid w:val="5DCD2F28"/>
    <w:rsid w:val="5DCEB463"/>
    <w:rsid w:val="5DCF35B3"/>
    <w:rsid w:val="5DD43C56"/>
    <w:rsid w:val="5DD96170"/>
    <w:rsid w:val="5DE1343D"/>
    <w:rsid w:val="5DE1A219"/>
    <w:rsid w:val="5DE28908"/>
    <w:rsid w:val="5DE50BC2"/>
    <w:rsid w:val="5DE74884"/>
    <w:rsid w:val="5DE92CAA"/>
    <w:rsid w:val="5DEAB205"/>
    <w:rsid w:val="5DEDEA04"/>
    <w:rsid w:val="5DF09418"/>
    <w:rsid w:val="5DF327E9"/>
    <w:rsid w:val="5DF952FF"/>
    <w:rsid w:val="5DFA3FF4"/>
    <w:rsid w:val="5DFD109D"/>
    <w:rsid w:val="5DFF1428"/>
    <w:rsid w:val="5E037B0D"/>
    <w:rsid w:val="5E039C6F"/>
    <w:rsid w:val="5E07507D"/>
    <w:rsid w:val="5E0BA3CA"/>
    <w:rsid w:val="5E0C054D"/>
    <w:rsid w:val="5E167A70"/>
    <w:rsid w:val="5E18018A"/>
    <w:rsid w:val="5E1E6DCC"/>
    <w:rsid w:val="5E2B3C7F"/>
    <w:rsid w:val="5E2BE6A7"/>
    <w:rsid w:val="5E31CF2F"/>
    <w:rsid w:val="5E3791DB"/>
    <w:rsid w:val="5E38919F"/>
    <w:rsid w:val="5E3A383A"/>
    <w:rsid w:val="5E3F9518"/>
    <w:rsid w:val="5E40ECFE"/>
    <w:rsid w:val="5E460C11"/>
    <w:rsid w:val="5E4EDDFA"/>
    <w:rsid w:val="5E53565E"/>
    <w:rsid w:val="5E602FB0"/>
    <w:rsid w:val="5E61C9DB"/>
    <w:rsid w:val="5E68FA39"/>
    <w:rsid w:val="5E6B2436"/>
    <w:rsid w:val="5E6BC226"/>
    <w:rsid w:val="5E6BECA7"/>
    <w:rsid w:val="5E6E6784"/>
    <w:rsid w:val="5E7136A5"/>
    <w:rsid w:val="5E72B873"/>
    <w:rsid w:val="5E73197C"/>
    <w:rsid w:val="5E7BFC17"/>
    <w:rsid w:val="5E83751A"/>
    <w:rsid w:val="5E84F2AA"/>
    <w:rsid w:val="5E86A8D8"/>
    <w:rsid w:val="5E877D5C"/>
    <w:rsid w:val="5E8829DA"/>
    <w:rsid w:val="5E8A5F88"/>
    <w:rsid w:val="5E8AE224"/>
    <w:rsid w:val="5E8FCED0"/>
    <w:rsid w:val="5E95330D"/>
    <w:rsid w:val="5E98A6B2"/>
    <w:rsid w:val="5E9AADF0"/>
    <w:rsid w:val="5E9BD4AE"/>
    <w:rsid w:val="5E9E3D9F"/>
    <w:rsid w:val="5EA1E7A9"/>
    <w:rsid w:val="5EA2D7E1"/>
    <w:rsid w:val="5EA6A47A"/>
    <w:rsid w:val="5EA787DA"/>
    <w:rsid w:val="5EA82D4F"/>
    <w:rsid w:val="5EAAE0EB"/>
    <w:rsid w:val="5EB46FEE"/>
    <w:rsid w:val="5EB6DF22"/>
    <w:rsid w:val="5EB8B3C4"/>
    <w:rsid w:val="5EBDF2FB"/>
    <w:rsid w:val="5EBF1C5C"/>
    <w:rsid w:val="5ECBE448"/>
    <w:rsid w:val="5ECD5151"/>
    <w:rsid w:val="5ED339AE"/>
    <w:rsid w:val="5ED5EC4E"/>
    <w:rsid w:val="5ED609B3"/>
    <w:rsid w:val="5EDBC00B"/>
    <w:rsid w:val="5EDF0761"/>
    <w:rsid w:val="5EDF2622"/>
    <w:rsid w:val="5EE3E97B"/>
    <w:rsid w:val="5EF97AF0"/>
    <w:rsid w:val="5F01F50C"/>
    <w:rsid w:val="5F0307DC"/>
    <w:rsid w:val="5F052CD1"/>
    <w:rsid w:val="5F09B408"/>
    <w:rsid w:val="5F0FDB35"/>
    <w:rsid w:val="5F13D7BA"/>
    <w:rsid w:val="5F1B8C64"/>
    <w:rsid w:val="5F1CFAC8"/>
    <w:rsid w:val="5F20F048"/>
    <w:rsid w:val="5F22B46D"/>
    <w:rsid w:val="5F2B18D8"/>
    <w:rsid w:val="5F2D2CB8"/>
    <w:rsid w:val="5F37CDBE"/>
    <w:rsid w:val="5F39982A"/>
    <w:rsid w:val="5F3A1586"/>
    <w:rsid w:val="5F3C4C61"/>
    <w:rsid w:val="5F3EE7DF"/>
    <w:rsid w:val="5F42D956"/>
    <w:rsid w:val="5F4A94B8"/>
    <w:rsid w:val="5F507125"/>
    <w:rsid w:val="5F50C2FC"/>
    <w:rsid w:val="5F5A786B"/>
    <w:rsid w:val="5F5EE35F"/>
    <w:rsid w:val="5F648CA5"/>
    <w:rsid w:val="5F6F3468"/>
    <w:rsid w:val="5F772A99"/>
    <w:rsid w:val="5F7B2FD7"/>
    <w:rsid w:val="5F80C5BB"/>
    <w:rsid w:val="5F819974"/>
    <w:rsid w:val="5F8593BA"/>
    <w:rsid w:val="5F86DAC8"/>
    <w:rsid w:val="5F8C6C8C"/>
    <w:rsid w:val="5F952360"/>
    <w:rsid w:val="5F9E426E"/>
    <w:rsid w:val="5F9F3AE2"/>
    <w:rsid w:val="5FA18AFF"/>
    <w:rsid w:val="5FAFC761"/>
    <w:rsid w:val="5FAFDE2C"/>
    <w:rsid w:val="5FB6B460"/>
    <w:rsid w:val="5FBC3250"/>
    <w:rsid w:val="5FBCC052"/>
    <w:rsid w:val="5FBCF43B"/>
    <w:rsid w:val="5FBEE250"/>
    <w:rsid w:val="5FC4264A"/>
    <w:rsid w:val="5FC670AF"/>
    <w:rsid w:val="5FC812FB"/>
    <w:rsid w:val="5FCA6954"/>
    <w:rsid w:val="5FCDC6C8"/>
    <w:rsid w:val="5FCDC7F6"/>
    <w:rsid w:val="5FCEB438"/>
    <w:rsid w:val="5FD28321"/>
    <w:rsid w:val="5FD76DD7"/>
    <w:rsid w:val="5FDA6951"/>
    <w:rsid w:val="5FDDFC9D"/>
    <w:rsid w:val="5FE05859"/>
    <w:rsid w:val="5FE1ED52"/>
    <w:rsid w:val="5FE49F4F"/>
    <w:rsid w:val="5FE8BCA8"/>
    <w:rsid w:val="5FF2280E"/>
    <w:rsid w:val="60031889"/>
    <w:rsid w:val="6006EE1C"/>
    <w:rsid w:val="600B06A7"/>
    <w:rsid w:val="600C28BD"/>
    <w:rsid w:val="600D37D3"/>
    <w:rsid w:val="600D57C8"/>
    <w:rsid w:val="60111945"/>
    <w:rsid w:val="6012AD2B"/>
    <w:rsid w:val="60131868"/>
    <w:rsid w:val="6014FDDC"/>
    <w:rsid w:val="60173951"/>
    <w:rsid w:val="601816B4"/>
    <w:rsid w:val="601E4656"/>
    <w:rsid w:val="60257FE8"/>
    <w:rsid w:val="60262D48"/>
    <w:rsid w:val="60269190"/>
    <w:rsid w:val="602DB0FD"/>
    <w:rsid w:val="602ECFA8"/>
    <w:rsid w:val="6030DF31"/>
    <w:rsid w:val="6034072B"/>
    <w:rsid w:val="60341828"/>
    <w:rsid w:val="6036D5BC"/>
    <w:rsid w:val="603AB5B2"/>
    <w:rsid w:val="603AE430"/>
    <w:rsid w:val="603BB8D2"/>
    <w:rsid w:val="603FD9FD"/>
    <w:rsid w:val="604AC88C"/>
    <w:rsid w:val="6050404F"/>
    <w:rsid w:val="6050C00D"/>
    <w:rsid w:val="6051B4F9"/>
    <w:rsid w:val="60584870"/>
    <w:rsid w:val="6058EA4B"/>
    <w:rsid w:val="6059AA62"/>
    <w:rsid w:val="60631E14"/>
    <w:rsid w:val="60666D7C"/>
    <w:rsid w:val="606B7F95"/>
    <w:rsid w:val="606CDB32"/>
    <w:rsid w:val="60704532"/>
    <w:rsid w:val="60735E74"/>
    <w:rsid w:val="607DDF5E"/>
    <w:rsid w:val="60813045"/>
    <w:rsid w:val="60837664"/>
    <w:rsid w:val="60860817"/>
    <w:rsid w:val="60862492"/>
    <w:rsid w:val="6086D64E"/>
    <w:rsid w:val="60883A3F"/>
    <w:rsid w:val="608BE1DB"/>
    <w:rsid w:val="608DD2EE"/>
    <w:rsid w:val="608F0A39"/>
    <w:rsid w:val="60943598"/>
    <w:rsid w:val="60A3BC7F"/>
    <w:rsid w:val="60A51A80"/>
    <w:rsid w:val="60AA4304"/>
    <w:rsid w:val="60ABA528"/>
    <w:rsid w:val="60B67DED"/>
    <w:rsid w:val="60B85001"/>
    <w:rsid w:val="60BECB48"/>
    <w:rsid w:val="60C12C7B"/>
    <w:rsid w:val="60C39B11"/>
    <w:rsid w:val="60C4A8C7"/>
    <w:rsid w:val="60CA44D3"/>
    <w:rsid w:val="60CCE6A3"/>
    <w:rsid w:val="60D15488"/>
    <w:rsid w:val="60D2F930"/>
    <w:rsid w:val="60D31ECD"/>
    <w:rsid w:val="60D39E1F"/>
    <w:rsid w:val="60D3CF2B"/>
    <w:rsid w:val="60D4B6BB"/>
    <w:rsid w:val="60D5C9DE"/>
    <w:rsid w:val="60DAD06B"/>
    <w:rsid w:val="60E4480A"/>
    <w:rsid w:val="60ED3799"/>
    <w:rsid w:val="60F0C22F"/>
    <w:rsid w:val="60F1EFED"/>
    <w:rsid w:val="60F5878C"/>
    <w:rsid w:val="60F648CC"/>
    <w:rsid w:val="60F85689"/>
    <w:rsid w:val="60F968CA"/>
    <w:rsid w:val="610ABD0F"/>
    <w:rsid w:val="61139DBA"/>
    <w:rsid w:val="61154573"/>
    <w:rsid w:val="612CF523"/>
    <w:rsid w:val="613492A3"/>
    <w:rsid w:val="6134D7D2"/>
    <w:rsid w:val="6135E28D"/>
    <w:rsid w:val="61365595"/>
    <w:rsid w:val="6137BCEF"/>
    <w:rsid w:val="6137F7FA"/>
    <w:rsid w:val="6139584D"/>
    <w:rsid w:val="613A10CB"/>
    <w:rsid w:val="613AA4FA"/>
    <w:rsid w:val="614EE70C"/>
    <w:rsid w:val="61507BA6"/>
    <w:rsid w:val="61544B42"/>
    <w:rsid w:val="615850B4"/>
    <w:rsid w:val="61596D47"/>
    <w:rsid w:val="615EB8E1"/>
    <w:rsid w:val="61634970"/>
    <w:rsid w:val="6164DA3E"/>
    <w:rsid w:val="6165124C"/>
    <w:rsid w:val="6167871B"/>
    <w:rsid w:val="616A59B1"/>
    <w:rsid w:val="616EEEF1"/>
    <w:rsid w:val="61741A9A"/>
    <w:rsid w:val="6175E86A"/>
    <w:rsid w:val="617B390C"/>
    <w:rsid w:val="6181F076"/>
    <w:rsid w:val="6186B5D0"/>
    <w:rsid w:val="61879508"/>
    <w:rsid w:val="618A3C22"/>
    <w:rsid w:val="618EB573"/>
    <w:rsid w:val="6199A106"/>
    <w:rsid w:val="619BD218"/>
    <w:rsid w:val="619E76D4"/>
    <w:rsid w:val="61A95789"/>
    <w:rsid w:val="61AE377C"/>
    <w:rsid w:val="61AFCD15"/>
    <w:rsid w:val="61B188EA"/>
    <w:rsid w:val="61B538C4"/>
    <w:rsid w:val="61B97DC0"/>
    <w:rsid w:val="61BD58F6"/>
    <w:rsid w:val="61BF48DC"/>
    <w:rsid w:val="61BF4A3C"/>
    <w:rsid w:val="61C2795D"/>
    <w:rsid w:val="61C5ED57"/>
    <w:rsid w:val="61C94D23"/>
    <w:rsid w:val="61CD2F97"/>
    <w:rsid w:val="61D437CF"/>
    <w:rsid w:val="61D508E2"/>
    <w:rsid w:val="61DD6A1F"/>
    <w:rsid w:val="61E2E4BF"/>
    <w:rsid w:val="61E6009A"/>
    <w:rsid w:val="61E98346"/>
    <w:rsid w:val="61EAF82F"/>
    <w:rsid w:val="61ED2207"/>
    <w:rsid w:val="61F06859"/>
    <w:rsid w:val="61F146E1"/>
    <w:rsid w:val="61F1559E"/>
    <w:rsid w:val="61F29497"/>
    <w:rsid w:val="61F2B0C8"/>
    <w:rsid w:val="61F574FD"/>
    <w:rsid w:val="61F75299"/>
    <w:rsid w:val="62026769"/>
    <w:rsid w:val="620298D8"/>
    <w:rsid w:val="6203061B"/>
    <w:rsid w:val="62079FCF"/>
    <w:rsid w:val="620AE243"/>
    <w:rsid w:val="620ED83E"/>
    <w:rsid w:val="621585D1"/>
    <w:rsid w:val="6215BF50"/>
    <w:rsid w:val="622B326D"/>
    <w:rsid w:val="622B3BE5"/>
    <w:rsid w:val="6235CC90"/>
    <w:rsid w:val="6236088D"/>
    <w:rsid w:val="623638D7"/>
    <w:rsid w:val="62378483"/>
    <w:rsid w:val="62383776"/>
    <w:rsid w:val="62385571"/>
    <w:rsid w:val="6239C85B"/>
    <w:rsid w:val="623D3D95"/>
    <w:rsid w:val="6242EB59"/>
    <w:rsid w:val="624AB0E5"/>
    <w:rsid w:val="624CB339"/>
    <w:rsid w:val="624E8A01"/>
    <w:rsid w:val="62526CF4"/>
    <w:rsid w:val="6252E32C"/>
    <w:rsid w:val="6254E959"/>
    <w:rsid w:val="625D0C5A"/>
    <w:rsid w:val="625D4E7E"/>
    <w:rsid w:val="625F3948"/>
    <w:rsid w:val="626273AF"/>
    <w:rsid w:val="6265F6FE"/>
    <w:rsid w:val="62666021"/>
    <w:rsid w:val="626B7204"/>
    <w:rsid w:val="627167D9"/>
    <w:rsid w:val="627F47CA"/>
    <w:rsid w:val="62806F6A"/>
    <w:rsid w:val="628619FF"/>
    <w:rsid w:val="628BAB3D"/>
    <w:rsid w:val="628CA7A0"/>
    <w:rsid w:val="628E4EF4"/>
    <w:rsid w:val="62929D81"/>
    <w:rsid w:val="629DFB7C"/>
    <w:rsid w:val="62A52145"/>
    <w:rsid w:val="62A70999"/>
    <w:rsid w:val="62A72640"/>
    <w:rsid w:val="62A7BE23"/>
    <w:rsid w:val="62A7C2C2"/>
    <w:rsid w:val="62B21C3B"/>
    <w:rsid w:val="62B3CF1C"/>
    <w:rsid w:val="62B5133C"/>
    <w:rsid w:val="62B5FA2B"/>
    <w:rsid w:val="62BB1644"/>
    <w:rsid w:val="62BD458F"/>
    <w:rsid w:val="62C43AAA"/>
    <w:rsid w:val="62C8ADF2"/>
    <w:rsid w:val="62C91D5C"/>
    <w:rsid w:val="62CBA818"/>
    <w:rsid w:val="62CDF92C"/>
    <w:rsid w:val="62D225F6"/>
    <w:rsid w:val="62D2DD07"/>
    <w:rsid w:val="62D38131"/>
    <w:rsid w:val="62D528AE"/>
    <w:rsid w:val="62D5AD80"/>
    <w:rsid w:val="62D79783"/>
    <w:rsid w:val="62DCB108"/>
    <w:rsid w:val="62DF3E30"/>
    <w:rsid w:val="62E8E305"/>
    <w:rsid w:val="62EC516C"/>
    <w:rsid w:val="62ED87AA"/>
    <w:rsid w:val="62EE23F9"/>
    <w:rsid w:val="62EE4EE7"/>
    <w:rsid w:val="62F17BBC"/>
    <w:rsid w:val="62FAB07A"/>
    <w:rsid w:val="6301B936"/>
    <w:rsid w:val="6310C1A1"/>
    <w:rsid w:val="631D2C40"/>
    <w:rsid w:val="632533C9"/>
    <w:rsid w:val="632E7DDF"/>
    <w:rsid w:val="632FBF20"/>
    <w:rsid w:val="633012F4"/>
    <w:rsid w:val="6337A94F"/>
    <w:rsid w:val="6340FA6C"/>
    <w:rsid w:val="63465B68"/>
    <w:rsid w:val="63488081"/>
    <w:rsid w:val="634FA1C3"/>
    <w:rsid w:val="6352D419"/>
    <w:rsid w:val="6352FC64"/>
    <w:rsid w:val="635821B4"/>
    <w:rsid w:val="635A0477"/>
    <w:rsid w:val="636151A2"/>
    <w:rsid w:val="6363303A"/>
    <w:rsid w:val="63674654"/>
    <w:rsid w:val="636C7D1A"/>
    <w:rsid w:val="636CA4BC"/>
    <w:rsid w:val="636F0DE0"/>
    <w:rsid w:val="636F176B"/>
    <w:rsid w:val="6371AEC2"/>
    <w:rsid w:val="637A68B8"/>
    <w:rsid w:val="637AE56F"/>
    <w:rsid w:val="63867FC1"/>
    <w:rsid w:val="6388C5F4"/>
    <w:rsid w:val="638CD3FD"/>
    <w:rsid w:val="6394D6C7"/>
    <w:rsid w:val="639C6206"/>
    <w:rsid w:val="639CA912"/>
    <w:rsid w:val="639E3EF3"/>
    <w:rsid w:val="639F4C6F"/>
    <w:rsid w:val="63A103A6"/>
    <w:rsid w:val="63B5876B"/>
    <w:rsid w:val="63B6E662"/>
    <w:rsid w:val="63B760E8"/>
    <w:rsid w:val="63B7A9CD"/>
    <w:rsid w:val="63B969F6"/>
    <w:rsid w:val="63B9C7EC"/>
    <w:rsid w:val="63BF0931"/>
    <w:rsid w:val="63CC6C14"/>
    <w:rsid w:val="63CD1D66"/>
    <w:rsid w:val="63CDEAE8"/>
    <w:rsid w:val="63D09AC3"/>
    <w:rsid w:val="63D2FC13"/>
    <w:rsid w:val="63D9A59B"/>
    <w:rsid w:val="63DE9E79"/>
    <w:rsid w:val="63DFF682"/>
    <w:rsid w:val="63E10DF9"/>
    <w:rsid w:val="63E5A04D"/>
    <w:rsid w:val="63E5E165"/>
    <w:rsid w:val="63E796B1"/>
    <w:rsid w:val="63F02C13"/>
    <w:rsid w:val="63F349B6"/>
    <w:rsid w:val="63F3DDDB"/>
    <w:rsid w:val="63F91EDF"/>
    <w:rsid w:val="6401F0EC"/>
    <w:rsid w:val="6404DD7E"/>
    <w:rsid w:val="64055C46"/>
    <w:rsid w:val="6409F999"/>
    <w:rsid w:val="640E9016"/>
    <w:rsid w:val="64100BC8"/>
    <w:rsid w:val="6410FF80"/>
    <w:rsid w:val="64114414"/>
    <w:rsid w:val="641561B2"/>
    <w:rsid w:val="6419E135"/>
    <w:rsid w:val="641D7831"/>
    <w:rsid w:val="6425C88B"/>
    <w:rsid w:val="6427DCDA"/>
    <w:rsid w:val="642A2EDA"/>
    <w:rsid w:val="642A644B"/>
    <w:rsid w:val="642BAC07"/>
    <w:rsid w:val="6430D6E9"/>
    <w:rsid w:val="643CD77F"/>
    <w:rsid w:val="644320F9"/>
    <w:rsid w:val="644374E7"/>
    <w:rsid w:val="64439323"/>
    <w:rsid w:val="644A1F2B"/>
    <w:rsid w:val="644ACE07"/>
    <w:rsid w:val="644D397B"/>
    <w:rsid w:val="64552D82"/>
    <w:rsid w:val="64559909"/>
    <w:rsid w:val="6458DE86"/>
    <w:rsid w:val="645A5FAE"/>
    <w:rsid w:val="645D492F"/>
    <w:rsid w:val="645F9B47"/>
    <w:rsid w:val="645FA553"/>
    <w:rsid w:val="646259A8"/>
    <w:rsid w:val="6462BA2A"/>
    <w:rsid w:val="6464CF38"/>
    <w:rsid w:val="6467F4C9"/>
    <w:rsid w:val="646A0BFA"/>
    <w:rsid w:val="646A26F2"/>
    <w:rsid w:val="646BB51A"/>
    <w:rsid w:val="646CD6F8"/>
    <w:rsid w:val="646D1AA9"/>
    <w:rsid w:val="64732548"/>
    <w:rsid w:val="647719DC"/>
    <w:rsid w:val="64796B44"/>
    <w:rsid w:val="647BFD3A"/>
    <w:rsid w:val="648F7BC5"/>
    <w:rsid w:val="649D3BCC"/>
    <w:rsid w:val="649F9923"/>
    <w:rsid w:val="64A8B373"/>
    <w:rsid w:val="64AB60F4"/>
    <w:rsid w:val="64ABB06E"/>
    <w:rsid w:val="64ADF14F"/>
    <w:rsid w:val="64B2E1B3"/>
    <w:rsid w:val="64B4A2F0"/>
    <w:rsid w:val="64B59DF0"/>
    <w:rsid w:val="64B8C12B"/>
    <w:rsid w:val="64BA9118"/>
    <w:rsid w:val="64BCFA05"/>
    <w:rsid w:val="64C0A0F8"/>
    <w:rsid w:val="64C42251"/>
    <w:rsid w:val="64CDBEC0"/>
    <w:rsid w:val="64D2B1D0"/>
    <w:rsid w:val="64DB9BC1"/>
    <w:rsid w:val="64DB9EA4"/>
    <w:rsid w:val="64DB9FA2"/>
    <w:rsid w:val="64DE2940"/>
    <w:rsid w:val="64DEFDE6"/>
    <w:rsid w:val="64E02280"/>
    <w:rsid w:val="64E2EB43"/>
    <w:rsid w:val="64E37F26"/>
    <w:rsid w:val="64F0FE0E"/>
    <w:rsid w:val="64F399F2"/>
    <w:rsid w:val="64F4B174"/>
    <w:rsid w:val="64F68BF2"/>
    <w:rsid w:val="64F7072B"/>
    <w:rsid w:val="64FE5DF3"/>
    <w:rsid w:val="650455E6"/>
    <w:rsid w:val="6505566A"/>
    <w:rsid w:val="65088212"/>
    <w:rsid w:val="650F19A8"/>
    <w:rsid w:val="650FC1DB"/>
    <w:rsid w:val="650FE3E4"/>
    <w:rsid w:val="651149B2"/>
    <w:rsid w:val="651246B5"/>
    <w:rsid w:val="65139ADE"/>
    <w:rsid w:val="65144E96"/>
    <w:rsid w:val="651C267C"/>
    <w:rsid w:val="652847CA"/>
    <w:rsid w:val="652D1070"/>
    <w:rsid w:val="652D5048"/>
    <w:rsid w:val="652DDE12"/>
    <w:rsid w:val="6530C8CD"/>
    <w:rsid w:val="6535D690"/>
    <w:rsid w:val="653F3558"/>
    <w:rsid w:val="6540709F"/>
    <w:rsid w:val="65436499"/>
    <w:rsid w:val="65440540"/>
    <w:rsid w:val="6544C211"/>
    <w:rsid w:val="65481BB4"/>
    <w:rsid w:val="65491965"/>
    <w:rsid w:val="65571DA5"/>
    <w:rsid w:val="65595BE7"/>
    <w:rsid w:val="6559C80D"/>
    <w:rsid w:val="655AE829"/>
    <w:rsid w:val="6563E40E"/>
    <w:rsid w:val="6568918D"/>
    <w:rsid w:val="656FD838"/>
    <w:rsid w:val="6571691D"/>
    <w:rsid w:val="65719733"/>
    <w:rsid w:val="65785A05"/>
    <w:rsid w:val="658043CB"/>
    <w:rsid w:val="658203D3"/>
    <w:rsid w:val="658339F4"/>
    <w:rsid w:val="65842B51"/>
    <w:rsid w:val="658921A0"/>
    <w:rsid w:val="658CA768"/>
    <w:rsid w:val="658D8596"/>
    <w:rsid w:val="658F238E"/>
    <w:rsid w:val="659271A9"/>
    <w:rsid w:val="65932A05"/>
    <w:rsid w:val="65935E7D"/>
    <w:rsid w:val="6593F3FD"/>
    <w:rsid w:val="6596982F"/>
    <w:rsid w:val="65A017B8"/>
    <w:rsid w:val="65A3E9A0"/>
    <w:rsid w:val="65A4C83D"/>
    <w:rsid w:val="65B58215"/>
    <w:rsid w:val="65B5E73F"/>
    <w:rsid w:val="65BAD935"/>
    <w:rsid w:val="65C40CDF"/>
    <w:rsid w:val="65C4306B"/>
    <w:rsid w:val="65C72216"/>
    <w:rsid w:val="65C95B27"/>
    <w:rsid w:val="65C96704"/>
    <w:rsid w:val="65CE6737"/>
    <w:rsid w:val="65CFBECA"/>
    <w:rsid w:val="65D47290"/>
    <w:rsid w:val="65DDA1D5"/>
    <w:rsid w:val="65DE93A4"/>
    <w:rsid w:val="65DF6384"/>
    <w:rsid w:val="65E0B220"/>
    <w:rsid w:val="65E2F1C5"/>
    <w:rsid w:val="65E53BF1"/>
    <w:rsid w:val="65E6DD8C"/>
    <w:rsid w:val="65E6F170"/>
    <w:rsid w:val="65ED8E3C"/>
    <w:rsid w:val="65F20392"/>
    <w:rsid w:val="66004EB4"/>
    <w:rsid w:val="66014216"/>
    <w:rsid w:val="660506F4"/>
    <w:rsid w:val="66050ACC"/>
    <w:rsid w:val="6609B655"/>
    <w:rsid w:val="6609ED05"/>
    <w:rsid w:val="660CE01C"/>
    <w:rsid w:val="6611FEAE"/>
    <w:rsid w:val="66183A8F"/>
    <w:rsid w:val="661C1987"/>
    <w:rsid w:val="661C7B35"/>
    <w:rsid w:val="6629B78B"/>
    <w:rsid w:val="662B646D"/>
    <w:rsid w:val="662E1DB7"/>
    <w:rsid w:val="6631BE77"/>
    <w:rsid w:val="66334ED5"/>
    <w:rsid w:val="6633A1FF"/>
    <w:rsid w:val="66340F48"/>
    <w:rsid w:val="6635E54C"/>
    <w:rsid w:val="6636F2A4"/>
    <w:rsid w:val="663C92C5"/>
    <w:rsid w:val="663CE114"/>
    <w:rsid w:val="66403A65"/>
    <w:rsid w:val="664678F2"/>
    <w:rsid w:val="664CDF7C"/>
    <w:rsid w:val="664D1BAF"/>
    <w:rsid w:val="6656C4FB"/>
    <w:rsid w:val="665EF4F8"/>
    <w:rsid w:val="665FB0F6"/>
    <w:rsid w:val="6662A67E"/>
    <w:rsid w:val="6663488B"/>
    <w:rsid w:val="6667DAFE"/>
    <w:rsid w:val="666C9DAC"/>
    <w:rsid w:val="66720DCF"/>
    <w:rsid w:val="66734201"/>
    <w:rsid w:val="667C488A"/>
    <w:rsid w:val="668256BC"/>
    <w:rsid w:val="6684C7EA"/>
    <w:rsid w:val="6684D8B4"/>
    <w:rsid w:val="66877365"/>
    <w:rsid w:val="668DD94C"/>
    <w:rsid w:val="669374F9"/>
    <w:rsid w:val="6694EF9A"/>
    <w:rsid w:val="669570E7"/>
    <w:rsid w:val="6695716D"/>
    <w:rsid w:val="669A7DB5"/>
    <w:rsid w:val="66A91D57"/>
    <w:rsid w:val="66AB27E1"/>
    <w:rsid w:val="66AF406D"/>
    <w:rsid w:val="66AF68A4"/>
    <w:rsid w:val="66B18118"/>
    <w:rsid w:val="66B25011"/>
    <w:rsid w:val="66B28EAC"/>
    <w:rsid w:val="66B7974D"/>
    <w:rsid w:val="66B9FE1A"/>
    <w:rsid w:val="66BA0C62"/>
    <w:rsid w:val="66BB4997"/>
    <w:rsid w:val="66BF24A0"/>
    <w:rsid w:val="66BF8125"/>
    <w:rsid w:val="66C0354C"/>
    <w:rsid w:val="66C30C5E"/>
    <w:rsid w:val="66C41B5F"/>
    <w:rsid w:val="66C45754"/>
    <w:rsid w:val="66C7285F"/>
    <w:rsid w:val="66C918D6"/>
    <w:rsid w:val="66CD9BF6"/>
    <w:rsid w:val="66D29CCD"/>
    <w:rsid w:val="66DAB463"/>
    <w:rsid w:val="66DAF6B8"/>
    <w:rsid w:val="66DCA1C7"/>
    <w:rsid w:val="66DD4B20"/>
    <w:rsid w:val="66E2DDDD"/>
    <w:rsid w:val="66E3EC15"/>
    <w:rsid w:val="66EAD56D"/>
    <w:rsid w:val="66EFD454"/>
    <w:rsid w:val="66F22269"/>
    <w:rsid w:val="66FCFEE3"/>
    <w:rsid w:val="66FD1472"/>
    <w:rsid w:val="66FE0E24"/>
    <w:rsid w:val="67035960"/>
    <w:rsid w:val="67071A48"/>
    <w:rsid w:val="67071C48"/>
    <w:rsid w:val="6708C890"/>
    <w:rsid w:val="6712EB5F"/>
    <w:rsid w:val="671B0EF8"/>
    <w:rsid w:val="671C9C4B"/>
    <w:rsid w:val="671CF9BF"/>
    <w:rsid w:val="671F84CA"/>
    <w:rsid w:val="67273C06"/>
    <w:rsid w:val="672C2C75"/>
    <w:rsid w:val="67300EAA"/>
    <w:rsid w:val="6731BA12"/>
    <w:rsid w:val="6732914E"/>
    <w:rsid w:val="673C9BCF"/>
    <w:rsid w:val="6740A097"/>
    <w:rsid w:val="67411D23"/>
    <w:rsid w:val="67420F84"/>
    <w:rsid w:val="67426A6C"/>
    <w:rsid w:val="67455B33"/>
    <w:rsid w:val="67475217"/>
    <w:rsid w:val="67531D62"/>
    <w:rsid w:val="6753E39F"/>
    <w:rsid w:val="6758D782"/>
    <w:rsid w:val="675AF162"/>
    <w:rsid w:val="675D303B"/>
    <w:rsid w:val="67689790"/>
    <w:rsid w:val="6769BD31"/>
    <w:rsid w:val="676BE2F5"/>
    <w:rsid w:val="676C4E82"/>
    <w:rsid w:val="6772C32A"/>
    <w:rsid w:val="67732C8F"/>
    <w:rsid w:val="67734EC5"/>
    <w:rsid w:val="67755C6E"/>
    <w:rsid w:val="67769912"/>
    <w:rsid w:val="677C0E1E"/>
    <w:rsid w:val="677D1AB9"/>
    <w:rsid w:val="6782C1D1"/>
    <w:rsid w:val="67854C45"/>
    <w:rsid w:val="6785C63A"/>
    <w:rsid w:val="678639CC"/>
    <w:rsid w:val="6789763F"/>
    <w:rsid w:val="679BB70E"/>
    <w:rsid w:val="67A1C245"/>
    <w:rsid w:val="67A1EDE3"/>
    <w:rsid w:val="67A69E96"/>
    <w:rsid w:val="67A6FE73"/>
    <w:rsid w:val="67A8534B"/>
    <w:rsid w:val="67AE08A4"/>
    <w:rsid w:val="67B18C23"/>
    <w:rsid w:val="67B2527B"/>
    <w:rsid w:val="67B93AC1"/>
    <w:rsid w:val="67B9BAD0"/>
    <w:rsid w:val="67BA803E"/>
    <w:rsid w:val="67BE9D82"/>
    <w:rsid w:val="67C7BFC7"/>
    <w:rsid w:val="67C8D5E1"/>
    <w:rsid w:val="67C8EAA2"/>
    <w:rsid w:val="67C92C4D"/>
    <w:rsid w:val="67CDE67C"/>
    <w:rsid w:val="67D49E3E"/>
    <w:rsid w:val="67D70E87"/>
    <w:rsid w:val="67DC3E72"/>
    <w:rsid w:val="67DF1DC6"/>
    <w:rsid w:val="67E49C1A"/>
    <w:rsid w:val="67E7D79C"/>
    <w:rsid w:val="67E921D4"/>
    <w:rsid w:val="67EDBC00"/>
    <w:rsid w:val="67EDFDF5"/>
    <w:rsid w:val="67F128F1"/>
    <w:rsid w:val="67F48A78"/>
    <w:rsid w:val="67F8A1B1"/>
    <w:rsid w:val="67FCB968"/>
    <w:rsid w:val="67FE43C4"/>
    <w:rsid w:val="6800D9E3"/>
    <w:rsid w:val="6801E435"/>
    <w:rsid w:val="6806D418"/>
    <w:rsid w:val="68092D97"/>
    <w:rsid w:val="6809D598"/>
    <w:rsid w:val="6811BB0B"/>
    <w:rsid w:val="681ABCB1"/>
    <w:rsid w:val="6820984B"/>
    <w:rsid w:val="6822AA37"/>
    <w:rsid w:val="682741C0"/>
    <w:rsid w:val="6831B9EF"/>
    <w:rsid w:val="6831BAE1"/>
    <w:rsid w:val="68372366"/>
    <w:rsid w:val="68381674"/>
    <w:rsid w:val="683A656D"/>
    <w:rsid w:val="683E76E7"/>
    <w:rsid w:val="683F573D"/>
    <w:rsid w:val="68482752"/>
    <w:rsid w:val="684DA463"/>
    <w:rsid w:val="684DDB3C"/>
    <w:rsid w:val="68570813"/>
    <w:rsid w:val="6857BB68"/>
    <w:rsid w:val="6858E7A1"/>
    <w:rsid w:val="685BC505"/>
    <w:rsid w:val="68647AD2"/>
    <w:rsid w:val="686921F2"/>
    <w:rsid w:val="6869E2BB"/>
    <w:rsid w:val="686A4943"/>
    <w:rsid w:val="6876EABD"/>
    <w:rsid w:val="687C92E5"/>
    <w:rsid w:val="687D0F23"/>
    <w:rsid w:val="687DE1EB"/>
    <w:rsid w:val="68810A7B"/>
    <w:rsid w:val="68826013"/>
    <w:rsid w:val="6882CCDD"/>
    <w:rsid w:val="6883A40D"/>
    <w:rsid w:val="6883B6AD"/>
    <w:rsid w:val="6885B893"/>
    <w:rsid w:val="688738A4"/>
    <w:rsid w:val="68899E1D"/>
    <w:rsid w:val="688C58FB"/>
    <w:rsid w:val="688C9272"/>
    <w:rsid w:val="688CF643"/>
    <w:rsid w:val="688F18BA"/>
    <w:rsid w:val="68923795"/>
    <w:rsid w:val="6893B585"/>
    <w:rsid w:val="6894E52D"/>
    <w:rsid w:val="689B4DC9"/>
    <w:rsid w:val="689CD27C"/>
    <w:rsid w:val="689DC33A"/>
    <w:rsid w:val="68A25FBB"/>
    <w:rsid w:val="68AA4056"/>
    <w:rsid w:val="68AC08CF"/>
    <w:rsid w:val="68AFD3B8"/>
    <w:rsid w:val="68B316B9"/>
    <w:rsid w:val="68B8B7E5"/>
    <w:rsid w:val="68B9B85C"/>
    <w:rsid w:val="68BAB12D"/>
    <w:rsid w:val="68C53F22"/>
    <w:rsid w:val="68C5DF8C"/>
    <w:rsid w:val="68CC6E3A"/>
    <w:rsid w:val="68CDBFE4"/>
    <w:rsid w:val="68CFF7FF"/>
    <w:rsid w:val="68D0784A"/>
    <w:rsid w:val="68D0FC80"/>
    <w:rsid w:val="68D3A981"/>
    <w:rsid w:val="68E13CC2"/>
    <w:rsid w:val="68E66CEE"/>
    <w:rsid w:val="68EF05B0"/>
    <w:rsid w:val="68F2F5EB"/>
    <w:rsid w:val="68F69C64"/>
    <w:rsid w:val="68FB21A9"/>
    <w:rsid w:val="68FBC787"/>
    <w:rsid w:val="68FD3FE1"/>
    <w:rsid w:val="68FD700B"/>
    <w:rsid w:val="6900E4E1"/>
    <w:rsid w:val="6901FAF6"/>
    <w:rsid w:val="690220F8"/>
    <w:rsid w:val="6902429C"/>
    <w:rsid w:val="69035C8A"/>
    <w:rsid w:val="69052FF5"/>
    <w:rsid w:val="69053AA0"/>
    <w:rsid w:val="6909022D"/>
    <w:rsid w:val="69094E6D"/>
    <w:rsid w:val="690BA1D4"/>
    <w:rsid w:val="690FEFD7"/>
    <w:rsid w:val="6928260C"/>
    <w:rsid w:val="6928A96C"/>
    <w:rsid w:val="692DA947"/>
    <w:rsid w:val="692F2F07"/>
    <w:rsid w:val="692F807C"/>
    <w:rsid w:val="692F8874"/>
    <w:rsid w:val="6931BDC0"/>
    <w:rsid w:val="6933A745"/>
    <w:rsid w:val="693A051E"/>
    <w:rsid w:val="693C37E9"/>
    <w:rsid w:val="693EF7E5"/>
    <w:rsid w:val="69440684"/>
    <w:rsid w:val="69472DDD"/>
    <w:rsid w:val="694CEDD4"/>
    <w:rsid w:val="694D87F5"/>
    <w:rsid w:val="694F2937"/>
    <w:rsid w:val="695117D3"/>
    <w:rsid w:val="6954EC60"/>
    <w:rsid w:val="695D1013"/>
    <w:rsid w:val="6961C5CA"/>
    <w:rsid w:val="6969A494"/>
    <w:rsid w:val="697084A0"/>
    <w:rsid w:val="69718247"/>
    <w:rsid w:val="6976200B"/>
    <w:rsid w:val="6976C744"/>
    <w:rsid w:val="697B32ED"/>
    <w:rsid w:val="697FB71D"/>
    <w:rsid w:val="69846467"/>
    <w:rsid w:val="69886E76"/>
    <w:rsid w:val="6988E10F"/>
    <w:rsid w:val="6988E370"/>
    <w:rsid w:val="69894E62"/>
    <w:rsid w:val="6989DA1B"/>
    <w:rsid w:val="699D8A2C"/>
    <w:rsid w:val="69A0C9E0"/>
    <w:rsid w:val="69A3E00E"/>
    <w:rsid w:val="69A72A98"/>
    <w:rsid w:val="69A7621F"/>
    <w:rsid w:val="69A790D0"/>
    <w:rsid w:val="69ADD062"/>
    <w:rsid w:val="69AE4417"/>
    <w:rsid w:val="69AFB174"/>
    <w:rsid w:val="69B09465"/>
    <w:rsid w:val="69B0E7DD"/>
    <w:rsid w:val="69B289E2"/>
    <w:rsid w:val="69B462E5"/>
    <w:rsid w:val="69B5258C"/>
    <w:rsid w:val="69BC2E48"/>
    <w:rsid w:val="69C880E9"/>
    <w:rsid w:val="69D1125B"/>
    <w:rsid w:val="69D95D6E"/>
    <w:rsid w:val="69DB9749"/>
    <w:rsid w:val="69DE14A6"/>
    <w:rsid w:val="69E68EE0"/>
    <w:rsid w:val="69EBAD9E"/>
    <w:rsid w:val="69ED4ECF"/>
    <w:rsid w:val="69F30E40"/>
    <w:rsid w:val="69FC571F"/>
    <w:rsid w:val="6A0F3C2E"/>
    <w:rsid w:val="6A1318AE"/>
    <w:rsid w:val="6A14AC24"/>
    <w:rsid w:val="6A19AA38"/>
    <w:rsid w:val="6A1AF46E"/>
    <w:rsid w:val="6A1B9AEF"/>
    <w:rsid w:val="6A1FA2D1"/>
    <w:rsid w:val="6A22ABFF"/>
    <w:rsid w:val="6A253C56"/>
    <w:rsid w:val="6A29E490"/>
    <w:rsid w:val="6A3046D4"/>
    <w:rsid w:val="6A304FD5"/>
    <w:rsid w:val="6A3243F0"/>
    <w:rsid w:val="6A352C02"/>
    <w:rsid w:val="6A3645BE"/>
    <w:rsid w:val="6A368DDD"/>
    <w:rsid w:val="6A3D01E8"/>
    <w:rsid w:val="6A3F0420"/>
    <w:rsid w:val="6A417C2E"/>
    <w:rsid w:val="6A41F886"/>
    <w:rsid w:val="6A4AA6FA"/>
    <w:rsid w:val="6A4DC16E"/>
    <w:rsid w:val="6A55CD83"/>
    <w:rsid w:val="6A56ED62"/>
    <w:rsid w:val="6A61E5A0"/>
    <w:rsid w:val="6A62F7C7"/>
    <w:rsid w:val="6A6D60C7"/>
    <w:rsid w:val="6A7047AC"/>
    <w:rsid w:val="6A74F90E"/>
    <w:rsid w:val="6A7AC961"/>
    <w:rsid w:val="6A7B84E2"/>
    <w:rsid w:val="6A8262F7"/>
    <w:rsid w:val="6A838AB4"/>
    <w:rsid w:val="6A8ECD00"/>
    <w:rsid w:val="6A90C3EC"/>
    <w:rsid w:val="6A9408B0"/>
    <w:rsid w:val="6A949544"/>
    <w:rsid w:val="6A9AB74A"/>
    <w:rsid w:val="6A9E38F5"/>
    <w:rsid w:val="6A9F8DF1"/>
    <w:rsid w:val="6AA40E5C"/>
    <w:rsid w:val="6AA53BB2"/>
    <w:rsid w:val="6AA57F7B"/>
    <w:rsid w:val="6AA7E990"/>
    <w:rsid w:val="6AA7F090"/>
    <w:rsid w:val="6AB0F69C"/>
    <w:rsid w:val="6AB230A1"/>
    <w:rsid w:val="6ABDE9CD"/>
    <w:rsid w:val="6ABFF96B"/>
    <w:rsid w:val="6AC144DF"/>
    <w:rsid w:val="6AC563C2"/>
    <w:rsid w:val="6AC7BE0C"/>
    <w:rsid w:val="6AC82C70"/>
    <w:rsid w:val="6AC89417"/>
    <w:rsid w:val="6AC98D6F"/>
    <w:rsid w:val="6AC99588"/>
    <w:rsid w:val="6ACD2061"/>
    <w:rsid w:val="6ACE69DE"/>
    <w:rsid w:val="6AD7F859"/>
    <w:rsid w:val="6ADD37DB"/>
    <w:rsid w:val="6AE49E25"/>
    <w:rsid w:val="6AE65449"/>
    <w:rsid w:val="6AE75927"/>
    <w:rsid w:val="6AEF2A8B"/>
    <w:rsid w:val="6AEF332A"/>
    <w:rsid w:val="6AF02B29"/>
    <w:rsid w:val="6AF1CD9A"/>
    <w:rsid w:val="6AF37FAF"/>
    <w:rsid w:val="6AF64F79"/>
    <w:rsid w:val="6AF671A8"/>
    <w:rsid w:val="6AFA5936"/>
    <w:rsid w:val="6AFC5532"/>
    <w:rsid w:val="6AFF5593"/>
    <w:rsid w:val="6B01E1F4"/>
    <w:rsid w:val="6B05A86A"/>
    <w:rsid w:val="6B072DC8"/>
    <w:rsid w:val="6B0E3D46"/>
    <w:rsid w:val="6B0F02A4"/>
    <w:rsid w:val="6B0F15C8"/>
    <w:rsid w:val="6B16BE88"/>
    <w:rsid w:val="6B1BC9A7"/>
    <w:rsid w:val="6B1D4205"/>
    <w:rsid w:val="6B1F1207"/>
    <w:rsid w:val="6B1F74D6"/>
    <w:rsid w:val="6B2BC047"/>
    <w:rsid w:val="6B390749"/>
    <w:rsid w:val="6B3B1848"/>
    <w:rsid w:val="6B3B84AB"/>
    <w:rsid w:val="6B3BA37F"/>
    <w:rsid w:val="6B3DAA5E"/>
    <w:rsid w:val="6B3F590D"/>
    <w:rsid w:val="6B400B36"/>
    <w:rsid w:val="6B425299"/>
    <w:rsid w:val="6B43A637"/>
    <w:rsid w:val="6B44EB82"/>
    <w:rsid w:val="6B4621E1"/>
    <w:rsid w:val="6B4716D1"/>
    <w:rsid w:val="6B489D21"/>
    <w:rsid w:val="6B4A10DF"/>
    <w:rsid w:val="6B4C64C6"/>
    <w:rsid w:val="6B4C78EA"/>
    <w:rsid w:val="6B510AB5"/>
    <w:rsid w:val="6B570616"/>
    <w:rsid w:val="6B5B4C81"/>
    <w:rsid w:val="6B6749D0"/>
    <w:rsid w:val="6B684D8C"/>
    <w:rsid w:val="6B786629"/>
    <w:rsid w:val="6B79B1BF"/>
    <w:rsid w:val="6B812829"/>
    <w:rsid w:val="6B81C516"/>
    <w:rsid w:val="6B840582"/>
    <w:rsid w:val="6B8FD4F2"/>
    <w:rsid w:val="6B92C939"/>
    <w:rsid w:val="6B9F0F0B"/>
    <w:rsid w:val="6BA09493"/>
    <w:rsid w:val="6BA9DC6A"/>
    <w:rsid w:val="6BAC3429"/>
    <w:rsid w:val="6BADFD20"/>
    <w:rsid w:val="6BB394F6"/>
    <w:rsid w:val="6BB3A7E9"/>
    <w:rsid w:val="6BBBB84B"/>
    <w:rsid w:val="6BBE5365"/>
    <w:rsid w:val="6BBEBFE5"/>
    <w:rsid w:val="6BC1F4B7"/>
    <w:rsid w:val="6BC65D1C"/>
    <w:rsid w:val="6BD04436"/>
    <w:rsid w:val="6BD8B4AB"/>
    <w:rsid w:val="6BDFDDCD"/>
    <w:rsid w:val="6BEB25AC"/>
    <w:rsid w:val="6BF69043"/>
    <w:rsid w:val="6BF73C36"/>
    <w:rsid w:val="6BF99673"/>
    <w:rsid w:val="6BF9ADF9"/>
    <w:rsid w:val="6BFA352E"/>
    <w:rsid w:val="6BFFCE21"/>
    <w:rsid w:val="6C03A30D"/>
    <w:rsid w:val="6C03BE22"/>
    <w:rsid w:val="6C080146"/>
    <w:rsid w:val="6C0FB53A"/>
    <w:rsid w:val="6C107300"/>
    <w:rsid w:val="6C13D722"/>
    <w:rsid w:val="6C1F5B15"/>
    <w:rsid w:val="6C2A1AB9"/>
    <w:rsid w:val="6C2D9D60"/>
    <w:rsid w:val="6C2F0DC0"/>
    <w:rsid w:val="6C35198D"/>
    <w:rsid w:val="6C365779"/>
    <w:rsid w:val="6C3D0A97"/>
    <w:rsid w:val="6C40C14B"/>
    <w:rsid w:val="6C46E1FD"/>
    <w:rsid w:val="6C475171"/>
    <w:rsid w:val="6C47F8C3"/>
    <w:rsid w:val="6C48B309"/>
    <w:rsid w:val="6C49F1D4"/>
    <w:rsid w:val="6C4BDD3A"/>
    <w:rsid w:val="6C4D1DF4"/>
    <w:rsid w:val="6C4F7017"/>
    <w:rsid w:val="6C504EAA"/>
    <w:rsid w:val="6C548094"/>
    <w:rsid w:val="6C60B351"/>
    <w:rsid w:val="6C6134E0"/>
    <w:rsid w:val="6C6487B6"/>
    <w:rsid w:val="6C687B89"/>
    <w:rsid w:val="6C6907E4"/>
    <w:rsid w:val="6C69530B"/>
    <w:rsid w:val="6C6C3F77"/>
    <w:rsid w:val="6C6EB8EB"/>
    <w:rsid w:val="6C6F33BD"/>
    <w:rsid w:val="6C70259C"/>
    <w:rsid w:val="6C71E192"/>
    <w:rsid w:val="6C74913B"/>
    <w:rsid w:val="6C7E912F"/>
    <w:rsid w:val="6C8A5BA4"/>
    <w:rsid w:val="6C9A3863"/>
    <w:rsid w:val="6C9B62A4"/>
    <w:rsid w:val="6C9E74BE"/>
    <w:rsid w:val="6CA04F87"/>
    <w:rsid w:val="6CA2C53E"/>
    <w:rsid w:val="6CB64378"/>
    <w:rsid w:val="6CB692EF"/>
    <w:rsid w:val="6CBC8BD2"/>
    <w:rsid w:val="6CBD929E"/>
    <w:rsid w:val="6CC8C838"/>
    <w:rsid w:val="6CC979A7"/>
    <w:rsid w:val="6CCDB935"/>
    <w:rsid w:val="6CD5513F"/>
    <w:rsid w:val="6CD8CB50"/>
    <w:rsid w:val="6CDEB90D"/>
    <w:rsid w:val="6CE54A74"/>
    <w:rsid w:val="6CE8F0B3"/>
    <w:rsid w:val="6CEAE724"/>
    <w:rsid w:val="6CEB3E77"/>
    <w:rsid w:val="6CEB8A0E"/>
    <w:rsid w:val="6CEBB52B"/>
    <w:rsid w:val="6CEC050C"/>
    <w:rsid w:val="6CF4EA22"/>
    <w:rsid w:val="6CF8C5BB"/>
    <w:rsid w:val="6CFCC7C9"/>
    <w:rsid w:val="6CFF672C"/>
    <w:rsid w:val="6CFFC359"/>
    <w:rsid w:val="6D0F1383"/>
    <w:rsid w:val="6D0FB67B"/>
    <w:rsid w:val="6D10FE30"/>
    <w:rsid w:val="6D139609"/>
    <w:rsid w:val="6D14368A"/>
    <w:rsid w:val="6D1E2B3B"/>
    <w:rsid w:val="6D1EFD14"/>
    <w:rsid w:val="6D238165"/>
    <w:rsid w:val="6D23B4AE"/>
    <w:rsid w:val="6D286972"/>
    <w:rsid w:val="6D2A8D9A"/>
    <w:rsid w:val="6D2AAF02"/>
    <w:rsid w:val="6D2AAF8A"/>
    <w:rsid w:val="6D2CF45C"/>
    <w:rsid w:val="6D336845"/>
    <w:rsid w:val="6D345D42"/>
    <w:rsid w:val="6D394437"/>
    <w:rsid w:val="6D3DBAD5"/>
    <w:rsid w:val="6D3F5B7E"/>
    <w:rsid w:val="6D431D95"/>
    <w:rsid w:val="6D563504"/>
    <w:rsid w:val="6D566404"/>
    <w:rsid w:val="6D566F09"/>
    <w:rsid w:val="6D5C8C8B"/>
    <w:rsid w:val="6D68A9A2"/>
    <w:rsid w:val="6D6C6AA4"/>
    <w:rsid w:val="6D6D6086"/>
    <w:rsid w:val="6D70C7EE"/>
    <w:rsid w:val="6D753A3D"/>
    <w:rsid w:val="6D75439F"/>
    <w:rsid w:val="6D78ED5D"/>
    <w:rsid w:val="6D7AEA1D"/>
    <w:rsid w:val="6D84253E"/>
    <w:rsid w:val="6D85143A"/>
    <w:rsid w:val="6D86FF20"/>
    <w:rsid w:val="6D893318"/>
    <w:rsid w:val="6D8D839D"/>
    <w:rsid w:val="6D8EC64E"/>
    <w:rsid w:val="6D915CE9"/>
    <w:rsid w:val="6D9A665B"/>
    <w:rsid w:val="6D9D0466"/>
    <w:rsid w:val="6D9E395E"/>
    <w:rsid w:val="6D9FE433"/>
    <w:rsid w:val="6DA044E1"/>
    <w:rsid w:val="6DA92401"/>
    <w:rsid w:val="6DAA2ADE"/>
    <w:rsid w:val="6DAE18F5"/>
    <w:rsid w:val="6DB013FA"/>
    <w:rsid w:val="6DB4E147"/>
    <w:rsid w:val="6DBB5661"/>
    <w:rsid w:val="6DBDFF29"/>
    <w:rsid w:val="6DC1AE3E"/>
    <w:rsid w:val="6DC28D68"/>
    <w:rsid w:val="6DC4317E"/>
    <w:rsid w:val="6DCB2B8C"/>
    <w:rsid w:val="6DCED4FD"/>
    <w:rsid w:val="6DDA5DEF"/>
    <w:rsid w:val="6DDEF72A"/>
    <w:rsid w:val="6DE24885"/>
    <w:rsid w:val="6DE298BC"/>
    <w:rsid w:val="6DEA41E1"/>
    <w:rsid w:val="6DED8388"/>
    <w:rsid w:val="6DEF9C37"/>
    <w:rsid w:val="6DF00C10"/>
    <w:rsid w:val="6DF04BBF"/>
    <w:rsid w:val="6DF2FBA7"/>
    <w:rsid w:val="6DF32B9E"/>
    <w:rsid w:val="6DFA2D9C"/>
    <w:rsid w:val="6DFB7923"/>
    <w:rsid w:val="6DFC7B4F"/>
    <w:rsid w:val="6E0961AA"/>
    <w:rsid w:val="6E0A40A6"/>
    <w:rsid w:val="6E0B74E8"/>
    <w:rsid w:val="6E0D528D"/>
    <w:rsid w:val="6E0DB1F3"/>
    <w:rsid w:val="6E1A9AF4"/>
    <w:rsid w:val="6E1BA5D1"/>
    <w:rsid w:val="6E1E4B1F"/>
    <w:rsid w:val="6E1F2D86"/>
    <w:rsid w:val="6E25A06C"/>
    <w:rsid w:val="6E26FE17"/>
    <w:rsid w:val="6E28E8F6"/>
    <w:rsid w:val="6E2BAD5A"/>
    <w:rsid w:val="6E2C8DDC"/>
    <w:rsid w:val="6E2EF638"/>
    <w:rsid w:val="6E2F070B"/>
    <w:rsid w:val="6E374E4B"/>
    <w:rsid w:val="6E37C397"/>
    <w:rsid w:val="6E37F74F"/>
    <w:rsid w:val="6E38DD3F"/>
    <w:rsid w:val="6E3C1FE8"/>
    <w:rsid w:val="6E3D513C"/>
    <w:rsid w:val="6E40852F"/>
    <w:rsid w:val="6E445615"/>
    <w:rsid w:val="6E465960"/>
    <w:rsid w:val="6E46FEA4"/>
    <w:rsid w:val="6E4C7989"/>
    <w:rsid w:val="6E4E8FC2"/>
    <w:rsid w:val="6E5687A4"/>
    <w:rsid w:val="6E622F03"/>
    <w:rsid w:val="6E6244D5"/>
    <w:rsid w:val="6E681928"/>
    <w:rsid w:val="6E6AC1F4"/>
    <w:rsid w:val="6E6C3F2F"/>
    <w:rsid w:val="6E6C555A"/>
    <w:rsid w:val="6E71AE55"/>
    <w:rsid w:val="6E840588"/>
    <w:rsid w:val="6E8866C4"/>
    <w:rsid w:val="6E8ACC68"/>
    <w:rsid w:val="6E8DE0A4"/>
    <w:rsid w:val="6E8E7B43"/>
    <w:rsid w:val="6E94277E"/>
    <w:rsid w:val="6E96E647"/>
    <w:rsid w:val="6E97241A"/>
    <w:rsid w:val="6E9EEA92"/>
    <w:rsid w:val="6EA2A277"/>
    <w:rsid w:val="6EA32789"/>
    <w:rsid w:val="6EA9F563"/>
    <w:rsid w:val="6EAB3C26"/>
    <w:rsid w:val="6EBC29FE"/>
    <w:rsid w:val="6EBCE60B"/>
    <w:rsid w:val="6EBE855F"/>
    <w:rsid w:val="6EC0FF6D"/>
    <w:rsid w:val="6EC8C4BD"/>
    <w:rsid w:val="6EC8E2B4"/>
    <w:rsid w:val="6ECEA51F"/>
    <w:rsid w:val="6ED00142"/>
    <w:rsid w:val="6ED107F9"/>
    <w:rsid w:val="6EDE94B9"/>
    <w:rsid w:val="6EDEC98D"/>
    <w:rsid w:val="6EDF582F"/>
    <w:rsid w:val="6EDF932C"/>
    <w:rsid w:val="6EE739D8"/>
    <w:rsid w:val="6EE8AF01"/>
    <w:rsid w:val="6EEA989B"/>
    <w:rsid w:val="6EECA064"/>
    <w:rsid w:val="6EEF7B99"/>
    <w:rsid w:val="6EF06B90"/>
    <w:rsid w:val="6EF8CD27"/>
    <w:rsid w:val="6EFA2955"/>
    <w:rsid w:val="6EFEA186"/>
    <w:rsid w:val="6EFF8D1C"/>
    <w:rsid w:val="6F009366"/>
    <w:rsid w:val="6F04AC9D"/>
    <w:rsid w:val="6F078CD7"/>
    <w:rsid w:val="6F092509"/>
    <w:rsid w:val="6F09E1D1"/>
    <w:rsid w:val="6F101649"/>
    <w:rsid w:val="6F10CEFD"/>
    <w:rsid w:val="6F1424FA"/>
    <w:rsid w:val="6F14AF9E"/>
    <w:rsid w:val="6F17B4D9"/>
    <w:rsid w:val="6F1ACA6D"/>
    <w:rsid w:val="6F1C7289"/>
    <w:rsid w:val="6F1EF263"/>
    <w:rsid w:val="6F2C6961"/>
    <w:rsid w:val="6F345C1A"/>
    <w:rsid w:val="6F36554E"/>
    <w:rsid w:val="6F3A7B0C"/>
    <w:rsid w:val="6F40A2EA"/>
    <w:rsid w:val="6F41B736"/>
    <w:rsid w:val="6F423B44"/>
    <w:rsid w:val="6F42B5C5"/>
    <w:rsid w:val="6F42CD75"/>
    <w:rsid w:val="6F44D2C7"/>
    <w:rsid w:val="6F46414E"/>
    <w:rsid w:val="6F481309"/>
    <w:rsid w:val="6F48BAEC"/>
    <w:rsid w:val="6F4AC0A0"/>
    <w:rsid w:val="6F4C48EB"/>
    <w:rsid w:val="6F507DC0"/>
    <w:rsid w:val="6F50F5BC"/>
    <w:rsid w:val="6F54B29C"/>
    <w:rsid w:val="6F5A5B82"/>
    <w:rsid w:val="6F5BB9D4"/>
    <w:rsid w:val="6F61BB7B"/>
    <w:rsid w:val="6F638C57"/>
    <w:rsid w:val="6F6497EB"/>
    <w:rsid w:val="6F69CDF9"/>
    <w:rsid w:val="6F6D50D2"/>
    <w:rsid w:val="6F6DFDEE"/>
    <w:rsid w:val="6F705A0D"/>
    <w:rsid w:val="6F73E545"/>
    <w:rsid w:val="6F74ACA8"/>
    <w:rsid w:val="6F75782D"/>
    <w:rsid w:val="6F788441"/>
    <w:rsid w:val="6F7B54D6"/>
    <w:rsid w:val="6F7ECDD1"/>
    <w:rsid w:val="6F81E003"/>
    <w:rsid w:val="6F86B866"/>
    <w:rsid w:val="6F88E6C3"/>
    <w:rsid w:val="6F8ED56C"/>
    <w:rsid w:val="6F91050B"/>
    <w:rsid w:val="6F9225C6"/>
    <w:rsid w:val="6F95C930"/>
    <w:rsid w:val="6F96E985"/>
    <w:rsid w:val="6F9F0706"/>
    <w:rsid w:val="6FA37EB3"/>
    <w:rsid w:val="6FA7392B"/>
    <w:rsid w:val="6FA9F381"/>
    <w:rsid w:val="6FAAFDA1"/>
    <w:rsid w:val="6FAD84ED"/>
    <w:rsid w:val="6FB5CC17"/>
    <w:rsid w:val="6FBDFB8B"/>
    <w:rsid w:val="6FC228A9"/>
    <w:rsid w:val="6FCA35D7"/>
    <w:rsid w:val="6FD12D9C"/>
    <w:rsid w:val="6FD5314B"/>
    <w:rsid w:val="6FD6A1DA"/>
    <w:rsid w:val="6FDC332D"/>
    <w:rsid w:val="6FDC4AA0"/>
    <w:rsid w:val="6FDFD5FD"/>
    <w:rsid w:val="6FE31B82"/>
    <w:rsid w:val="6FE65042"/>
    <w:rsid w:val="6FE9113E"/>
    <w:rsid w:val="6FEB1D29"/>
    <w:rsid w:val="6FEF9CFC"/>
    <w:rsid w:val="6FF78B19"/>
    <w:rsid w:val="6FFE91B0"/>
    <w:rsid w:val="7004CBFC"/>
    <w:rsid w:val="70060552"/>
    <w:rsid w:val="70064C7A"/>
    <w:rsid w:val="7006AA49"/>
    <w:rsid w:val="700C22BA"/>
    <w:rsid w:val="700C417F"/>
    <w:rsid w:val="700CFA6C"/>
    <w:rsid w:val="700D88C7"/>
    <w:rsid w:val="7019F286"/>
    <w:rsid w:val="701AA3BB"/>
    <w:rsid w:val="701DCD2A"/>
    <w:rsid w:val="701E3C11"/>
    <w:rsid w:val="70223014"/>
    <w:rsid w:val="70229652"/>
    <w:rsid w:val="7022A983"/>
    <w:rsid w:val="7023B281"/>
    <w:rsid w:val="70246F39"/>
    <w:rsid w:val="702D1DA4"/>
    <w:rsid w:val="7031FE99"/>
    <w:rsid w:val="70322B14"/>
    <w:rsid w:val="703338C3"/>
    <w:rsid w:val="703510AB"/>
    <w:rsid w:val="703B970E"/>
    <w:rsid w:val="704BD74C"/>
    <w:rsid w:val="704D9B46"/>
    <w:rsid w:val="70501C02"/>
    <w:rsid w:val="7050F180"/>
    <w:rsid w:val="7050FD12"/>
    <w:rsid w:val="7054AC55"/>
    <w:rsid w:val="705D9730"/>
    <w:rsid w:val="7064951E"/>
    <w:rsid w:val="70653DFF"/>
    <w:rsid w:val="7065D8C7"/>
    <w:rsid w:val="70666419"/>
    <w:rsid w:val="7068CDE6"/>
    <w:rsid w:val="707106AE"/>
    <w:rsid w:val="707342A3"/>
    <w:rsid w:val="70759388"/>
    <w:rsid w:val="70781D4F"/>
    <w:rsid w:val="707BC022"/>
    <w:rsid w:val="70835A0B"/>
    <w:rsid w:val="7086CEB5"/>
    <w:rsid w:val="70896C65"/>
    <w:rsid w:val="708A5691"/>
    <w:rsid w:val="708E7A3C"/>
    <w:rsid w:val="7098860D"/>
    <w:rsid w:val="709955E8"/>
    <w:rsid w:val="709A75E2"/>
    <w:rsid w:val="709C5046"/>
    <w:rsid w:val="709EC95E"/>
    <w:rsid w:val="70A264AA"/>
    <w:rsid w:val="70A4B5F2"/>
    <w:rsid w:val="70A7F6ED"/>
    <w:rsid w:val="70AABB53"/>
    <w:rsid w:val="70B58C24"/>
    <w:rsid w:val="70B75002"/>
    <w:rsid w:val="70B7C936"/>
    <w:rsid w:val="70BB426B"/>
    <w:rsid w:val="70BCFBDB"/>
    <w:rsid w:val="70BD2181"/>
    <w:rsid w:val="70BE49ED"/>
    <w:rsid w:val="70BE6503"/>
    <w:rsid w:val="70BFD53A"/>
    <w:rsid w:val="70C1BED6"/>
    <w:rsid w:val="70C3E979"/>
    <w:rsid w:val="70C50F07"/>
    <w:rsid w:val="70CC5FDA"/>
    <w:rsid w:val="70D0128D"/>
    <w:rsid w:val="70D1CCC5"/>
    <w:rsid w:val="70D43219"/>
    <w:rsid w:val="70D67505"/>
    <w:rsid w:val="70D9CEF8"/>
    <w:rsid w:val="70E66C11"/>
    <w:rsid w:val="70EE9D00"/>
    <w:rsid w:val="70EF7063"/>
    <w:rsid w:val="70EFBBC0"/>
    <w:rsid w:val="70F195D2"/>
    <w:rsid w:val="70F297D4"/>
    <w:rsid w:val="70F7A840"/>
    <w:rsid w:val="70F85F1D"/>
    <w:rsid w:val="70FBD240"/>
    <w:rsid w:val="70FBED8F"/>
    <w:rsid w:val="70FDFE1B"/>
    <w:rsid w:val="70FE1969"/>
    <w:rsid w:val="7109C9C6"/>
    <w:rsid w:val="7109D2F6"/>
    <w:rsid w:val="710AB34E"/>
    <w:rsid w:val="710DD5FE"/>
    <w:rsid w:val="7112BB8C"/>
    <w:rsid w:val="71136473"/>
    <w:rsid w:val="711F0B14"/>
    <w:rsid w:val="71291EC4"/>
    <w:rsid w:val="712AFE37"/>
    <w:rsid w:val="712F66A5"/>
    <w:rsid w:val="7130A501"/>
    <w:rsid w:val="7137770B"/>
    <w:rsid w:val="71389CA8"/>
    <w:rsid w:val="7139FDCD"/>
    <w:rsid w:val="713CBE93"/>
    <w:rsid w:val="713E8822"/>
    <w:rsid w:val="714AAB4B"/>
    <w:rsid w:val="714AC722"/>
    <w:rsid w:val="7153B04D"/>
    <w:rsid w:val="715997B6"/>
    <w:rsid w:val="715A7C23"/>
    <w:rsid w:val="7160C724"/>
    <w:rsid w:val="71613FC0"/>
    <w:rsid w:val="7169A37F"/>
    <w:rsid w:val="7170981C"/>
    <w:rsid w:val="71724D6C"/>
    <w:rsid w:val="717764B5"/>
    <w:rsid w:val="7177B4D9"/>
    <w:rsid w:val="7179483C"/>
    <w:rsid w:val="717AA006"/>
    <w:rsid w:val="717C019E"/>
    <w:rsid w:val="717E9586"/>
    <w:rsid w:val="717E9F66"/>
    <w:rsid w:val="719005C1"/>
    <w:rsid w:val="7191AE32"/>
    <w:rsid w:val="71934A18"/>
    <w:rsid w:val="71937A85"/>
    <w:rsid w:val="7197C7C3"/>
    <w:rsid w:val="71A1C674"/>
    <w:rsid w:val="71A5FC65"/>
    <w:rsid w:val="71A6DE19"/>
    <w:rsid w:val="71B07E92"/>
    <w:rsid w:val="71B27CA5"/>
    <w:rsid w:val="71B43D4E"/>
    <w:rsid w:val="71B616A5"/>
    <w:rsid w:val="71B73EB5"/>
    <w:rsid w:val="71B8D3FC"/>
    <w:rsid w:val="71B8EF21"/>
    <w:rsid w:val="71BBB470"/>
    <w:rsid w:val="71C0DFD5"/>
    <w:rsid w:val="71C164F8"/>
    <w:rsid w:val="71C31C91"/>
    <w:rsid w:val="71C396C5"/>
    <w:rsid w:val="71C64890"/>
    <w:rsid w:val="71D1D31B"/>
    <w:rsid w:val="71D45521"/>
    <w:rsid w:val="71D81545"/>
    <w:rsid w:val="71E084F6"/>
    <w:rsid w:val="71E467F3"/>
    <w:rsid w:val="71E7072C"/>
    <w:rsid w:val="71F0E260"/>
    <w:rsid w:val="71F486CD"/>
    <w:rsid w:val="71F58E4A"/>
    <w:rsid w:val="71F5A9F2"/>
    <w:rsid w:val="71F7FF74"/>
    <w:rsid w:val="71F925B0"/>
    <w:rsid w:val="71FDBA53"/>
    <w:rsid w:val="71FE8D5D"/>
    <w:rsid w:val="71FF9AE1"/>
    <w:rsid w:val="71FFF41E"/>
    <w:rsid w:val="7201776A"/>
    <w:rsid w:val="7202FAA4"/>
    <w:rsid w:val="72055C1C"/>
    <w:rsid w:val="720762B0"/>
    <w:rsid w:val="72082345"/>
    <w:rsid w:val="720CB5D5"/>
    <w:rsid w:val="721064B6"/>
    <w:rsid w:val="721D079F"/>
    <w:rsid w:val="72203B30"/>
    <w:rsid w:val="72213EBD"/>
    <w:rsid w:val="7223BB9E"/>
    <w:rsid w:val="72282CB7"/>
    <w:rsid w:val="722A7BF6"/>
    <w:rsid w:val="722AD02B"/>
    <w:rsid w:val="7233AEE3"/>
    <w:rsid w:val="7234A317"/>
    <w:rsid w:val="72363C69"/>
    <w:rsid w:val="723920AC"/>
    <w:rsid w:val="7242D3FC"/>
    <w:rsid w:val="7245D42E"/>
    <w:rsid w:val="724796FE"/>
    <w:rsid w:val="7247E5C8"/>
    <w:rsid w:val="724A36F3"/>
    <w:rsid w:val="724D2FE7"/>
    <w:rsid w:val="72552903"/>
    <w:rsid w:val="7255545E"/>
    <w:rsid w:val="7256C2C9"/>
    <w:rsid w:val="725D0B20"/>
    <w:rsid w:val="725DBB4E"/>
    <w:rsid w:val="725F59A9"/>
    <w:rsid w:val="72659C6E"/>
    <w:rsid w:val="726BAD5D"/>
    <w:rsid w:val="72733E88"/>
    <w:rsid w:val="7273A255"/>
    <w:rsid w:val="7276E281"/>
    <w:rsid w:val="72776DE8"/>
    <w:rsid w:val="727A402F"/>
    <w:rsid w:val="727B7E7F"/>
    <w:rsid w:val="727CBF99"/>
    <w:rsid w:val="727DF3C3"/>
    <w:rsid w:val="727ED7FD"/>
    <w:rsid w:val="72965FBC"/>
    <w:rsid w:val="729840F7"/>
    <w:rsid w:val="729B941C"/>
    <w:rsid w:val="729EBD5C"/>
    <w:rsid w:val="72A40EB9"/>
    <w:rsid w:val="72A47FB3"/>
    <w:rsid w:val="72A6469D"/>
    <w:rsid w:val="72B030B3"/>
    <w:rsid w:val="72B6F9EA"/>
    <w:rsid w:val="72B8A1E0"/>
    <w:rsid w:val="72B96594"/>
    <w:rsid w:val="72BDD327"/>
    <w:rsid w:val="72BFF671"/>
    <w:rsid w:val="72C3647D"/>
    <w:rsid w:val="72C46935"/>
    <w:rsid w:val="72C69CC1"/>
    <w:rsid w:val="72CEA49F"/>
    <w:rsid w:val="72CEAE5B"/>
    <w:rsid w:val="72D08F22"/>
    <w:rsid w:val="72D1CD22"/>
    <w:rsid w:val="72D495B6"/>
    <w:rsid w:val="72D62418"/>
    <w:rsid w:val="72DA5E45"/>
    <w:rsid w:val="72DBEEA9"/>
    <w:rsid w:val="72DDE97B"/>
    <w:rsid w:val="72DFD214"/>
    <w:rsid w:val="72E019BA"/>
    <w:rsid w:val="72E3D4E1"/>
    <w:rsid w:val="72E7B851"/>
    <w:rsid w:val="72E7D90B"/>
    <w:rsid w:val="72E889DE"/>
    <w:rsid w:val="72E9FC85"/>
    <w:rsid w:val="72EBE006"/>
    <w:rsid w:val="72F483AF"/>
    <w:rsid w:val="72F63CAE"/>
    <w:rsid w:val="72FBD6AA"/>
    <w:rsid w:val="72FC2A5C"/>
    <w:rsid w:val="72FDAEDB"/>
    <w:rsid w:val="7305D903"/>
    <w:rsid w:val="730A5D79"/>
    <w:rsid w:val="730DB642"/>
    <w:rsid w:val="730E6F5A"/>
    <w:rsid w:val="73109596"/>
    <w:rsid w:val="7310BA4F"/>
    <w:rsid w:val="7311624E"/>
    <w:rsid w:val="7312617E"/>
    <w:rsid w:val="7313F1C6"/>
    <w:rsid w:val="73164434"/>
    <w:rsid w:val="73170419"/>
    <w:rsid w:val="731EAFD7"/>
    <w:rsid w:val="732277BE"/>
    <w:rsid w:val="73234F58"/>
    <w:rsid w:val="7324EF48"/>
    <w:rsid w:val="73276F24"/>
    <w:rsid w:val="732901D0"/>
    <w:rsid w:val="732A334F"/>
    <w:rsid w:val="732BC14F"/>
    <w:rsid w:val="732D1F8D"/>
    <w:rsid w:val="73405193"/>
    <w:rsid w:val="7343EB86"/>
    <w:rsid w:val="73476C55"/>
    <w:rsid w:val="73496977"/>
    <w:rsid w:val="734B7A3C"/>
    <w:rsid w:val="73536640"/>
    <w:rsid w:val="7359C8F8"/>
    <w:rsid w:val="735DEDD4"/>
    <w:rsid w:val="73682A88"/>
    <w:rsid w:val="73691D4C"/>
    <w:rsid w:val="736B9B47"/>
    <w:rsid w:val="736C0A59"/>
    <w:rsid w:val="736C3F22"/>
    <w:rsid w:val="736E03FB"/>
    <w:rsid w:val="736FBF13"/>
    <w:rsid w:val="73716F21"/>
    <w:rsid w:val="737248D8"/>
    <w:rsid w:val="737898AF"/>
    <w:rsid w:val="738B0181"/>
    <w:rsid w:val="73915EAB"/>
    <w:rsid w:val="739435D5"/>
    <w:rsid w:val="7396FA0E"/>
    <w:rsid w:val="739A6786"/>
    <w:rsid w:val="739E2746"/>
    <w:rsid w:val="739EBD55"/>
    <w:rsid w:val="739F7982"/>
    <w:rsid w:val="73A9DD9B"/>
    <w:rsid w:val="73B49F1B"/>
    <w:rsid w:val="73B6260E"/>
    <w:rsid w:val="73BCFBD4"/>
    <w:rsid w:val="73C01B6F"/>
    <w:rsid w:val="73C26F1D"/>
    <w:rsid w:val="73C49985"/>
    <w:rsid w:val="73C5A588"/>
    <w:rsid w:val="73D13BE6"/>
    <w:rsid w:val="73D3AC25"/>
    <w:rsid w:val="73D7C8CF"/>
    <w:rsid w:val="73DBFE92"/>
    <w:rsid w:val="73DCB581"/>
    <w:rsid w:val="73E1B305"/>
    <w:rsid w:val="73E6D36C"/>
    <w:rsid w:val="73E8EF25"/>
    <w:rsid w:val="73F222F8"/>
    <w:rsid w:val="73FC2359"/>
    <w:rsid w:val="73FF8150"/>
    <w:rsid w:val="740976F2"/>
    <w:rsid w:val="740E32BA"/>
    <w:rsid w:val="7412AE02"/>
    <w:rsid w:val="7418A69F"/>
    <w:rsid w:val="741C2541"/>
    <w:rsid w:val="741E49AE"/>
    <w:rsid w:val="74246922"/>
    <w:rsid w:val="7424A2AF"/>
    <w:rsid w:val="742A1525"/>
    <w:rsid w:val="742DAA35"/>
    <w:rsid w:val="7438A718"/>
    <w:rsid w:val="74390EEC"/>
    <w:rsid w:val="743B42D5"/>
    <w:rsid w:val="743EE8E2"/>
    <w:rsid w:val="7442C49C"/>
    <w:rsid w:val="744AF0A2"/>
    <w:rsid w:val="744D2A8B"/>
    <w:rsid w:val="744EB9BF"/>
    <w:rsid w:val="7451324B"/>
    <w:rsid w:val="7458E247"/>
    <w:rsid w:val="7459B6ED"/>
    <w:rsid w:val="7459DCAC"/>
    <w:rsid w:val="745E6396"/>
    <w:rsid w:val="745EDD73"/>
    <w:rsid w:val="7462B9DF"/>
    <w:rsid w:val="74685B95"/>
    <w:rsid w:val="74755C15"/>
    <w:rsid w:val="74790F44"/>
    <w:rsid w:val="748008EE"/>
    <w:rsid w:val="7481C6DF"/>
    <w:rsid w:val="748480EC"/>
    <w:rsid w:val="7485A222"/>
    <w:rsid w:val="7486FA16"/>
    <w:rsid w:val="748B1BFC"/>
    <w:rsid w:val="748C9355"/>
    <w:rsid w:val="7493CEBE"/>
    <w:rsid w:val="7499DADA"/>
    <w:rsid w:val="749D9163"/>
    <w:rsid w:val="74A35505"/>
    <w:rsid w:val="74A986A3"/>
    <w:rsid w:val="74AA7A0B"/>
    <w:rsid w:val="74AA7BF8"/>
    <w:rsid w:val="74AB616C"/>
    <w:rsid w:val="74AC5E12"/>
    <w:rsid w:val="74B17AF5"/>
    <w:rsid w:val="74BAA60C"/>
    <w:rsid w:val="74BC7B80"/>
    <w:rsid w:val="74BED395"/>
    <w:rsid w:val="74BF0151"/>
    <w:rsid w:val="74C88AEE"/>
    <w:rsid w:val="74CD9D64"/>
    <w:rsid w:val="74CDA8B9"/>
    <w:rsid w:val="74D59C04"/>
    <w:rsid w:val="74DFE345"/>
    <w:rsid w:val="74E06B8F"/>
    <w:rsid w:val="74E105C8"/>
    <w:rsid w:val="74F10979"/>
    <w:rsid w:val="74F490F4"/>
    <w:rsid w:val="74F4AA12"/>
    <w:rsid w:val="74F503B9"/>
    <w:rsid w:val="74F51175"/>
    <w:rsid w:val="74FB198C"/>
    <w:rsid w:val="74FC8255"/>
    <w:rsid w:val="750048C9"/>
    <w:rsid w:val="7501AD93"/>
    <w:rsid w:val="75059C37"/>
    <w:rsid w:val="7507D6B9"/>
    <w:rsid w:val="7508BF7B"/>
    <w:rsid w:val="75095688"/>
    <w:rsid w:val="750ACA53"/>
    <w:rsid w:val="750B42FE"/>
    <w:rsid w:val="750CF6B1"/>
    <w:rsid w:val="750CFA03"/>
    <w:rsid w:val="750D99DB"/>
    <w:rsid w:val="750F4303"/>
    <w:rsid w:val="7516B1C1"/>
    <w:rsid w:val="7517903F"/>
    <w:rsid w:val="7518AF4F"/>
    <w:rsid w:val="75192151"/>
    <w:rsid w:val="751925B5"/>
    <w:rsid w:val="751ADA3E"/>
    <w:rsid w:val="751B975E"/>
    <w:rsid w:val="751E5AD8"/>
    <w:rsid w:val="752066FA"/>
    <w:rsid w:val="75236BE7"/>
    <w:rsid w:val="75274CF7"/>
    <w:rsid w:val="752FA036"/>
    <w:rsid w:val="7537553A"/>
    <w:rsid w:val="753CC78C"/>
    <w:rsid w:val="7542E1E9"/>
    <w:rsid w:val="7555F6FF"/>
    <w:rsid w:val="755BEAED"/>
    <w:rsid w:val="755DC373"/>
    <w:rsid w:val="755E0580"/>
    <w:rsid w:val="755E3F7E"/>
    <w:rsid w:val="755FEAB0"/>
    <w:rsid w:val="7562BF64"/>
    <w:rsid w:val="7563DB3D"/>
    <w:rsid w:val="756B0852"/>
    <w:rsid w:val="756B2682"/>
    <w:rsid w:val="7571F748"/>
    <w:rsid w:val="757398A5"/>
    <w:rsid w:val="75766BE7"/>
    <w:rsid w:val="75780904"/>
    <w:rsid w:val="75781307"/>
    <w:rsid w:val="757F9297"/>
    <w:rsid w:val="75808E74"/>
    <w:rsid w:val="75845C5C"/>
    <w:rsid w:val="75871A6C"/>
    <w:rsid w:val="7589084A"/>
    <w:rsid w:val="758AFE20"/>
    <w:rsid w:val="7591E56B"/>
    <w:rsid w:val="759B75DC"/>
    <w:rsid w:val="759EFD64"/>
    <w:rsid w:val="759F0C60"/>
    <w:rsid w:val="75A355CD"/>
    <w:rsid w:val="75A874C0"/>
    <w:rsid w:val="75AB0E97"/>
    <w:rsid w:val="75B3E274"/>
    <w:rsid w:val="75B4605B"/>
    <w:rsid w:val="75B53E58"/>
    <w:rsid w:val="75B5EF8E"/>
    <w:rsid w:val="75BC1FF3"/>
    <w:rsid w:val="75BD004E"/>
    <w:rsid w:val="75BD684C"/>
    <w:rsid w:val="75C18719"/>
    <w:rsid w:val="75C4D2F4"/>
    <w:rsid w:val="75C87817"/>
    <w:rsid w:val="75CA5579"/>
    <w:rsid w:val="75CB209B"/>
    <w:rsid w:val="75CB245A"/>
    <w:rsid w:val="75CD5230"/>
    <w:rsid w:val="75CEC984"/>
    <w:rsid w:val="75CF1B2D"/>
    <w:rsid w:val="75D4BFE0"/>
    <w:rsid w:val="75D527A2"/>
    <w:rsid w:val="75D654C2"/>
    <w:rsid w:val="75DBE8BB"/>
    <w:rsid w:val="75E2D82C"/>
    <w:rsid w:val="75E3EF61"/>
    <w:rsid w:val="75EC405C"/>
    <w:rsid w:val="75F7CB50"/>
    <w:rsid w:val="75F958D9"/>
    <w:rsid w:val="75FC3B26"/>
    <w:rsid w:val="75FEE438"/>
    <w:rsid w:val="7600EDE8"/>
    <w:rsid w:val="76014C27"/>
    <w:rsid w:val="76062B09"/>
    <w:rsid w:val="76064E26"/>
    <w:rsid w:val="76098AB4"/>
    <w:rsid w:val="760AC54E"/>
    <w:rsid w:val="760CF652"/>
    <w:rsid w:val="760E81CE"/>
    <w:rsid w:val="760EB076"/>
    <w:rsid w:val="7611E21F"/>
    <w:rsid w:val="761814D3"/>
    <w:rsid w:val="7618BC24"/>
    <w:rsid w:val="761F9CFC"/>
    <w:rsid w:val="7621CE40"/>
    <w:rsid w:val="76223853"/>
    <w:rsid w:val="762551A2"/>
    <w:rsid w:val="762D3AFC"/>
    <w:rsid w:val="76332B24"/>
    <w:rsid w:val="7634BB5F"/>
    <w:rsid w:val="7639F408"/>
    <w:rsid w:val="763C6969"/>
    <w:rsid w:val="764064CB"/>
    <w:rsid w:val="764090B7"/>
    <w:rsid w:val="76437A73"/>
    <w:rsid w:val="7645CA60"/>
    <w:rsid w:val="764626F8"/>
    <w:rsid w:val="7647020A"/>
    <w:rsid w:val="764EA663"/>
    <w:rsid w:val="7651567D"/>
    <w:rsid w:val="76551B89"/>
    <w:rsid w:val="76584BE1"/>
    <w:rsid w:val="7658CA25"/>
    <w:rsid w:val="765A3A7D"/>
    <w:rsid w:val="7665921F"/>
    <w:rsid w:val="766CA784"/>
    <w:rsid w:val="766ED3CF"/>
    <w:rsid w:val="76712DCD"/>
    <w:rsid w:val="76757F87"/>
    <w:rsid w:val="767708DF"/>
    <w:rsid w:val="7679BF75"/>
    <w:rsid w:val="767A8306"/>
    <w:rsid w:val="767B8C48"/>
    <w:rsid w:val="767B8CCE"/>
    <w:rsid w:val="767F228E"/>
    <w:rsid w:val="7682CFD8"/>
    <w:rsid w:val="76842FF1"/>
    <w:rsid w:val="768821F4"/>
    <w:rsid w:val="768A593B"/>
    <w:rsid w:val="768A6838"/>
    <w:rsid w:val="768D0F4C"/>
    <w:rsid w:val="768E3500"/>
    <w:rsid w:val="7692EAB2"/>
    <w:rsid w:val="7693E7D1"/>
    <w:rsid w:val="7694587B"/>
    <w:rsid w:val="76995297"/>
    <w:rsid w:val="769DB418"/>
    <w:rsid w:val="769FD260"/>
    <w:rsid w:val="76A58242"/>
    <w:rsid w:val="76A84299"/>
    <w:rsid w:val="76A9F767"/>
    <w:rsid w:val="76AFF8E7"/>
    <w:rsid w:val="76BA2B39"/>
    <w:rsid w:val="76BAB64A"/>
    <w:rsid w:val="76C1FE18"/>
    <w:rsid w:val="76C83139"/>
    <w:rsid w:val="76C95DB2"/>
    <w:rsid w:val="76D079C1"/>
    <w:rsid w:val="76D4355A"/>
    <w:rsid w:val="76D5FCE8"/>
    <w:rsid w:val="76D73F85"/>
    <w:rsid w:val="76D9A2F7"/>
    <w:rsid w:val="76DB03EC"/>
    <w:rsid w:val="76DE732C"/>
    <w:rsid w:val="76E339B5"/>
    <w:rsid w:val="76E38642"/>
    <w:rsid w:val="76E68200"/>
    <w:rsid w:val="76EA4F80"/>
    <w:rsid w:val="76F47B50"/>
    <w:rsid w:val="76F8BDA2"/>
    <w:rsid w:val="76F9893C"/>
    <w:rsid w:val="76FB0755"/>
    <w:rsid w:val="76FE81D7"/>
    <w:rsid w:val="77079D52"/>
    <w:rsid w:val="770EE174"/>
    <w:rsid w:val="770F118D"/>
    <w:rsid w:val="77141E3F"/>
    <w:rsid w:val="771934AF"/>
    <w:rsid w:val="771CADC6"/>
    <w:rsid w:val="7725F6C0"/>
    <w:rsid w:val="7729B4E1"/>
    <w:rsid w:val="772F3CE4"/>
    <w:rsid w:val="7732A93C"/>
    <w:rsid w:val="7732F63E"/>
    <w:rsid w:val="7735A894"/>
    <w:rsid w:val="77395D26"/>
    <w:rsid w:val="773AADDD"/>
    <w:rsid w:val="77458B62"/>
    <w:rsid w:val="7745A22A"/>
    <w:rsid w:val="774ECAB4"/>
    <w:rsid w:val="7754E418"/>
    <w:rsid w:val="7756B83A"/>
    <w:rsid w:val="775A2CBC"/>
    <w:rsid w:val="775B8FA5"/>
    <w:rsid w:val="775CC92D"/>
    <w:rsid w:val="775E344D"/>
    <w:rsid w:val="775EB1E7"/>
    <w:rsid w:val="775EFC0B"/>
    <w:rsid w:val="775F5DC2"/>
    <w:rsid w:val="7764E16F"/>
    <w:rsid w:val="77664BF7"/>
    <w:rsid w:val="7768C33D"/>
    <w:rsid w:val="776D1130"/>
    <w:rsid w:val="776FA5B3"/>
    <w:rsid w:val="77773EEE"/>
    <w:rsid w:val="777AC2CB"/>
    <w:rsid w:val="7780DCC9"/>
    <w:rsid w:val="77939BB1"/>
    <w:rsid w:val="77A20BB1"/>
    <w:rsid w:val="77A7ABCF"/>
    <w:rsid w:val="77AA66E8"/>
    <w:rsid w:val="77B2AA00"/>
    <w:rsid w:val="77C23D06"/>
    <w:rsid w:val="77C90B5D"/>
    <w:rsid w:val="77C94EBB"/>
    <w:rsid w:val="77C96890"/>
    <w:rsid w:val="77CB138F"/>
    <w:rsid w:val="77DA28FD"/>
    <w:rsid w:val="77DAA21E"/>
    <w:rsid w:val="77DAD83A"/>
    <w:rsid w:val="77DC352C"/>
    <w:rsid w:val="77E154CB"/>
    <w:rsid w:val="77E3022E"/>
    <w:rsid w:val="77E65118"/>
    <w:rsid w:val="77E95D3D"/>
    <w:rsid w:val="77EBBFC7"/>
    <w:rsid w:val="77F4EC32"/>
    <w:rsid w:val="77F9B305"/>
    <w:rsid w:val="77FAB59F"/>
    <w:rsid w:val="78002BB0"/>
    <w:rsid w:val="78045292"/>
    <w:rsid w:val="7806B544"/>
    <w:rsid w:val="781043DE"/>
    <w:rsid w:val="78193C20"/>
    <w:rsid w:val="781CBE7F"/>
    <w:rsid w:val="781D6F47"/>
    <w:rsid w:val="781FF9D7"/>
    <w:rsid w:val="78201864"/>
    <w:rsid w:val="782208B7"/>
    <w:rsid w:val="7825B27C"/>
    <w:rsid w:val="78358A14"/>
    <w:rsid w:val="7838CE01"/>
    <w:rsid w:val="783BF6DC"/>
    <w:rsid w:val="783EA372"/>
    <w:rsid w:val="783EE30E"/>
    <w:rsid w:val="783F5A74"/>
    <w:rsid w:val="78423FBE"/>
    <w:rsid w:val="7846B5F0"/>
    <w:rsid w:val="7849C850"/>
    <w:rsid w:val="784D2788"/>
    <w:rsid w:val="784FC63C"/>
    <w:rsid w:val="7854FBCD"/>
    <w:rsid w:val="78580B6B"/>
    <w:rsid w:val="785946C3"/>
    <w:rsid w:val="785AB76E"/>
    <w:rsid w:val="785CAC62"/>
    <w:rsid w:val="785F00E7"/>
    <w:rsid w:val="7861ED8C"/>
    <w:rsid w:val="7867E1B3"/>
    <w:rsid w:val="786B4918"/>
    <w:rsid w:val="786B994D"/>
    <w:rsid w:val="786CA955"/>
    <w:rsid w:val="787D533A"/>
    <w:rsid w:val="788165A0"/>
    <w:rsid w:val="78881152"/>
    <w:rsid w:val="788B9E15"/>
    <w:rsid w:val="788CDEE0"/>
    <w:rsid w:val="788E6EF1"/>
    <w:rsid w:val="78915EDB"/>
    <w:rsid w:val="78955AEC"/>
    <w:rsid w:val="7895633F"/>
    <w:rsid w:val="78961F38"/>
    <w:rsid w:val="789D2E8E"/>
    <w:rsid w:val="789F4365"/>
    <w:rsid w:val="789F6C9B"/>
    <w:rsid w:val="78A00D68"/>
    <w:rsid w:val="78A256EE"/>
    <w:rsid w:val="78A36DB3"/>
    <w:rsid w:val="78A56637"/>
    <w:rsid w:val="78A71D48"/>
    <w:rsid w:val="78A96A98"/>
    <w:rsid w:val="78BAF080"/>
    <w:rsid w:val="78CCFCD2"/>
    <w:rsid w:val="78CF19AB"/>
    <w:rsid w:val="78D0002F"/>
    <w:rsid w:val="78D07FB5"/>
    <w:rsid w:val="78D0F911"/>
    <w:rsid w:val="78D3F241"/>
    <w:rsid w:val="78D8EB61"/>
    <w:rsid w:val="78DD9ADD"/>
    <w:rsid w:val="78E5A020"/>
    <w:rsid w:val="78E8F700"/>
    <w:rsid w:val="78ECB04B"/>
    <w:rsid w:val="78ECB3A7"/>
    <w:rsid w:val="78EE08A9"/>
    <w:rsid w:val="78F002F1"/>
    <w:rsid w:val="78F104CB"/>
    <w:rsid w:val="78F470F1"/>
    <w:rsid w:val="78FB49D2"/>
    <w:rsid w:val="78FC5C95"/>
    <w:rsid w:val="78FE0A5A"/>
    <w:rsid w:val="7905DCA0"/>
    <w:rsid w:val="79076314"/>
    <w:rsid w:val="790C33C2"/>
    <w:rsid w:val="790FE289"/>
    <w:rsid w:val="791E7658"/>
    <w:rsid w:val="792540C1"/>
    <w:rsid w:val="7927CAF5"/>
    <w:rsid w:val="7928C2BD"/>
    <w:rsid w:val="79297A04"/>
    <w:rsid w:val="792CBBD3"/>
    <w:rsid w:val="792EDF5E"/>
    <w:rsid w:val="79313BED"/>
    <w:rsid w:val="793173D2"/>
    <w:rsid w:val="79324E96"/>
    <w:rsid w:val="79365030"/>
    <w:rsid w:val="79391998"/>
    <w:rsid w:val="793E62E7"/>
    <w:rsid w:val="7941659F"/>
    <w:rsid w:val="7941DB8E"/>
    <w:rsid w:val="7942073E"/>
    <w:rsid w:val="7943E0D8"/>
    <w:rsid w:val="7948056F"/>
    <w:rsid w:val="795331CC"/>
    <w:rsid w:val="79591345"/>
    <w:rsid w:val="7959E1D8"/>
    <w:rsid w:val="7963CF69"/>
    <w:rsid w:val="7964DBBE"/>
    <w:rsid w:val="7966B17A"/>
    <w:rsid w:val="796CD565"/>
    <w:rsid w:val="797068CB"/>
    <w:rsid w:val="79782470"/>
    <w:rsid w:val="79809FE2"/>
    <w:rsid w:val="79811231"/>
    <w:rsid w:val="79848516"/>
    <w:rsid w:val="798B26C6"/>
    <w:rsid w:val="798FDD0F"/>
    <w:rsid w:val="799795B2"/>
    <w:rsid w:val="79988104"/>
    <w:rsid w:val="7999A7B4"/>
    <w:rsid w:val="799BC1A6"/>
    <w:rsid w:val="79A00DB0"/>
    <w:rsid w:val="79A09302"/>
    <w:rsid w:val="79A0DA7D"/>
    <w:rsid w:val="79A43208"/>
    <w:rsid w:val="79A66F62"/>
    <w:rsid w:val="79AACBCF"/>
    <w:rsid w:val="79ABD48C"/>
    <w:rsid w:val="79C7336F"/>
    <w:rsid w:val="79C94487"/>
    <w:rsid w:val="79CBE2C7"/>
    <w:rsid w:val="79D0EB79"/>
    <w:rsid w:val="79D21A4D"/>
    <w:rsid w:val="79E0B08A"/>
    <w:rsid w:val="79E6DF5B"/>
    <w:rsid w:val="79E889BC"/>
    <w:rsid w:val="79E9FC6A"/>
    <w:rsid w:val="79EC9496"/>
    <w:rsid w:val="79ED6D92"/>
    <w:rsid w:val="79F3A981"/>
    <w:rsid w:val="79F46A39"/>
    <w:rsid w:val="79F7D86E"/>
    <w:rsid w:val="79F829AB"/>
    <w:rsid w:val="7A00D6BA"/>
    <w:rsid w:val="7A102357"/>
    <w:rsid w:val="7A16530C"/>
    <w:rsid w:val="7A1BBEAF"/>
    <w:rsid w:val="7A212F25"/>
    <w:rsid w:val="7A21335C"/>
    <w:rsid w:val="7A227C20"/>
    <w:rsid w:val="7A27C9A4"/>
    <w:rsid w:val="7A303686"/>
    <w:rsid w:val="7A3D2D7C"/>
    <w:rsid w:val="7A3F3B79"/>
    <w:rsid w:val="7A445DE4"/>
    <w:rsid w:val="7A454AE7"/>
    <w:rsid w:val="7A4B1235"/>
    <w:rsid w:val="7A4E0D0D"/>
    <w:rsid w:val="7A4E9A2D"/>
    <w:rsid w:val="7A4FA4D6"/>
    <w:rsid w:val="7A57D924"/>
    <w:rsid w:val="7A598CDF"/>
    <w:rsid w:val="7A5E1155"/>
    <w:rsid w:val="7A60CA97"/>
    <w:rsid w:val="7A639853"/>
    <w:rsid w:val="7A653E9E"/>
    <w:rsid w:val="7A660D63"/>
    <w:rsid w:val="7A69E7B9"/>
    <w:rsid w:val="7A6B9223"/>
    <w:rsid w:val="7A70EBD9"/>
    <w:rsid w:val="7A75FCBA"/>
    <w:rsid w:val="7A772202"/>
    <w:rsid w:val="7A7C6EED"/>
    <w:rsid w:val="7A7D743E"/>
    <w:rsid w:val="7A84D4E4"/>
    <w:rsid w:val="7A8566E7"/>
    <w:rsid w:val="7A88E1AC"/>
    <w:rsid w:val="7A8BAAC6"/>
    <w:rsid w:val="7A8BD8FD"/>
    <w:rsid w:val="7A90B375"/>
    <w:rsid w:val="7A921B87"/>
    <w:rsid w:val="7A9DB1BF"/>
    <w:rsid w:val="7A9DC71B"/>
    <w:rsid w:val="7AA0B3B6"/>
    <w:rsid w:val="7AA4132E"/>
    <w:rsid w:val="7AAEA40E"/>
    <w:rsid w:val="7AB1DCC6"/>
    <w:rsid w:val="7ABF2402"/>
    <w:rsid w:val="7AC08DA4"/>
    <w:rsid w:val="7AC0BC8F"/>
    <w:rsid w:val="7AC1896A"/>
    <w:rsid w:val="7AC4E9F7"/>
    <w:rsid w:val="7AC8405C"/>
    <w:rsid w:val="7AC84DE7"/>
    <w:rsid w:val="7AC8D96E"/>
    <w:rsid w:val="7ACA2376"/>
    <w:rsid w:val="7ACE1370"/>
    <w:rsid w:val="7ADE3671"/>
    <w:rsid w:val="7AE203B2"/>
    <w:rsid w:val="7AE78683"/>
    <w:rsid w:val="7AF86AF8"/>
    <w:rsid w:val="7AFBCB90"/>
    <w:rsid w:val="7AFE93A7"/>
    <w:rsid w:val="7AFF1076"/>
    <w:rsid w:val="7B02A3D7"/>
    <w:rsid w:val="7B031385"/>
    <w:rsid w:val="7B0456BF"/>
    <w:rsid w:val="7B047BD8"/>
    <w:rsid w:val="7B04967C"/>
    <w:rsid w:val="7B04EC57"/>
    <w:rsid w:val="7B058520"/>
    <w:rsid w:val="7B06B0E2"/>
    <w:rsid w:val="7B0A1AE8"/>
    <w:rsid w:val="7B0A79E2"/>
    <w:rsid w:val="7B0AE8BC"/>
    <w:rsid w:val="7B0D8370"/>
    <w:rsid w:val="7B18C827"/>
    <w:rsid w:val="7B1F8B5D"/>
    <w:rsid w:val="7B1F9BF9"/>
    <w:rsid w:val="7B206649"/>
    <w:rsid w:val="7B2326B1"/>
    <w:rsid w:val="7B23ECF4"/>
    <w:rsid w:val="7B2AF7EA"/>
    <w:rsid w:val="7B2BA9AA"/>
    <w:rsid w:val="7B2CEBF7"/>
    <w:rsid w:val="7B3057DF"/>
    <w:rsid w:val="7B3634BE"/>
    <w:rsid w:val="7B379B3D"/>
    <w:rsid w:val="7B396850"/>
    <w:rsid w:val="7B3BA5F7"/>
    <w:rsid w:val="7B3BCE46"/>
    <w:rsid w:val="7B3F6367"/>
    <w:rsid w:val="7B42B6C5"/>
    <w:rsid w:val="7B4B011D"/>
    <w:rsid w:val="7B4B0D7D"/>
    <w:rsid w:val="7B4B26A3"/>
    <w:rsid w:val="7B4D091D"/>
    <w:rsid w:val="7B5014B4"/>
    <w:rsid w:val="7B52C0E7"/>
    <w:rsid w:val="7B57A114"/>
    <w:rsid w:val="7B5F49D2"/>
    <w:rsid w:val="7B600A51"/>
    <w:rsid w:val="7B6B9E07"/>
    <w:rsid w:val="7B6D1B82"/>
    <w:rsid w:val="7B7092D7"/>
    <w:rsid w:val="7B75CC72"/>
    <w:rsid w:val="7B761236"/>
    <w:rsid w:val="7B7D8E99"/>
    <w:rsid w:val="7B7F08B8"/>
    <w:rsid w:val="7B81A99A"/>
    <w:rsid w:val="7B83337C"/>
    <w:rsid w:val="7B893558"/>
    <w:rsid w:val="7B8B310E"/>
    <w:rsid w:val="7B8F71CC"/>
    <w:rsid w:val="7B94767D"/>
    <w:rsid w:val="7B94CE8E"/>
    <w:rsid w:val="7B9E7C01"/>
    <w:rsid w:val="7BA06F31"/>
    <w:rsid w:val="7BA38A68"/>
    <w:rsid w:val="7BAB20F3"/>
    <w:rsid w:val="7BAD373B"/>
    <w:rsid w:val="7BB1F89F"/>
    <w:rsid w:val="7BB43FF7"/>
    <w:rsid w:val="7BB73274"/>
    <w:rsid w:val="7BB735C2"/>
    <w:rsid w:val="7BC39A05"/>
    <w:rsid w:val="7BC5261C"/>
    <w:rsid w:val="7BC8E4E0"/>
    <w:rsid w:val="7BC9815C"/>
    <w:rsid w:val="7BCA26D6"/>
    <w:rsid w:val="7BCBB4FE"/>
    <w:rsid w:val="7BD1C840"/>
    <w:rsid w:val="7BDB26FB"/>
    <w:rsid w:val="7BE31520"/>
    <w:rsid w:val="7BEF2591"/>
    <w:rsid w:val="7BF4172C"/>
    <w:rsid w:val="7BF417CA"/>
    <w:rsid w:val="7BF6A7B6"/>
    <w:rsid w:val="7BF8674D"/>
    <w:rsid w:val="7C020E41"/>
    <w:rsid w:val="7C134370"/>
    <w:rsid w:val="7C19E525"/>
    <w:rsid w:val="7C1BF90B"/>
    <w:rsid w:val="7C20AAEA"/>
    <w:rsid w:val="7C235B3D"/>
    <w:rsid w:val="7C255851"/>
    <w:rsid w:val="7C383DE4"/>
    <w:rsid w:val="7C390BAF"/>
    <w:rsid w:val="7C3CD08D"/>
    <w:rsid w:val="7C44CE57"/>
    <w:rsid w:val="7C44D96E"/>
    <w:rsid w:val="7C4A641F"/>
    <w:rsid w:val="7C4D5CDD"/>
    <w:rsid w:val="7C4D6CA2"/>
    <w:rsid w:val="7C4D83B4"/>
    <w:rsid w:val="7C50637D"/>
    <w:rsid w:val="7C538DFB"/>
    <w:rsid w:val="7C55E398"/>
    <w:rsid w:val="7C56A721"/>
    <w:rsid w:val="7C61B74F"/>
    <w:rsid w:val="7C650A2A"/>
    <w:rsid w:val="7C6D60FE"/>
    <w:rsid w:val="7C7487CC"/>
    <w:rsid w:val="7C7751CC"/>
    <w:rsid w:val="7C77A27B"/>
    <w:rsid w:val="7C7C4536"/>
    <w:rsid w:val="7C7D7E27"/>
    <w:rsid w:val="7C7DA031"/>
    <w:rsid w:val="7C80185A"/>
    <w:rsid w:val="7C813405"/>
    <w:rsid w:val="7C817727"/>
    <w:rsid w:val="7C87FA69"/>
    <w:rsid w:val="7C895C87"/>
    <w:rsid w:val="7C8A1F22"/>
    <w:rsid w:val="7C8E5174"/>
    <w:rsid w:val="7C97F50A"/>
    <w:rsid w:val="7C9874C7"/>
    <w:rsid w:val="7C98D252"/>
    <w:rsid w:val="7C9A78EB"/>
    <w:rsid w:val="7C9B1509"/>
    <w:rsid w:val="7CA36772"/>
    <w:rsid w:val="7CAC6887"/>
    <w:rsid w:val="7CB5B246"/>
    <w:rsid w:val="7CB777DC"/>
    <w:rsid w:val="7CB7A868"/>
    <w:rsid w:val="7CBB5BBE"/>
    <w:rsid w:val="7CC1B92E"/>
    <w:rsid w:val="7CC5B64E"/>
    <w:rsid w:val="7CC8B1A7"/>
    <w:rsid w:val="7CC9F031"/>
    <w:rsid w:val="7CD3B368"/>
    <w:rsid w:val="7CD4DE3B"/>
    <w:rsid w:val="7CD648E3"/>
    <w:rsid w:val="7CD9BFED"/>
    <w:rsid w:val="7CD9D503"/>
    <w:rsid w:val="7CDAC333"/>
    <w:rsid w:val="7CDFE159"/>
    <w:rsid w:val="7CE4EA6B"/>
    <w:rsid w:val="7CE8B098"/>
    <w:rsid w:val="7CEAC279"/>
    <w:rsid w:val="7CEEE0B9"/>
    <w:rsid w:val="7CF2718D"/>
    <w:rsid w:val="7CF4CBE1"/>
    <w:rsid w:val="7CF5332B"/>
    <w:rsid w:val="7CF5F718"/>
    <w:rsid w:val="7CF64AD4"/>
    <w:rsid w:val="7CF763E8"/>
    <w:rsid w:val="7CFB1280"/>
    <w:rsid w:val="7CFC3440"/>
    <w:rsid w:val="7D01B426"/>
    <w:rsid w:val="7D01E65B"/>
    <w:rsid w:val="7D04D01A"/>
    <w:rsid w:val="7D0819EE"/>
    <w:rsid w:val="7D0840EB"/>
    <w:rsid w:val="7D099B5E"/>
    <w:rsid w:val="7D0E51C4"/>
    <w:rsid w:val="7D13D8B7"/>
    <w:rsid w:val="7D14C3C6"/>
    <w:rsid w:val="7D15FECA"/>
    <w:rsid w:val="7D174CE5"/>
    <w:rsid w:val="7D196706"/>
    <w:rsid w:val="7D296CBD"/>
    <w:rsid w:val="7D298E07"/>
    <w:rsid w:val="7D2E4A1D"/>
    <w:rsid w:val="7D307E05"/>
    <w:rsid w:val="7D3FEBE3"/>
    <w:rsid w:val="7D41A76A"/>
    <w:rsid w:val="7D43CA38"/>
    <w:rsid w:val="7D4AB285"/>
    <w:rsid w:val="7D4F590B"/>
    <w:rsid w:val="7D580F3D"/>
    <w:rsid w:val="7D604ECA"/>
    <w:rsid w:val="7D6464C8"/>
    <w:rsid w:val="7D65BE1D"/>
    <w:rsid w:val="7D67F09B"/>
    <w:rsid w:val="7D681D40"/>
    <w:rsid w:val="7D6A092B"/>
    <w:rsid w:val="7D6B74C9"/>
    <w:rsid w:val="7D6F4DD6"/>
    <w:rsid w:val="7D6FC1CE"/>
    <w:rsid w:val="7D7479B5"/>
    <w:rsid w:val="7D76E3CB"/>
    <w:rsid w:val="7D770C71"/>
    <w:rsid w:val="7D783A73"/>
    <w:rsid w:val="7D81B60B"/>
    <w:rsid w:val="7D872A58"/>
    <w:rsid w:val="7D876C2E"/>
    <w:rsid w:val="7D8BC452"/>
    <w:rsid w:val="7D8D323B"/>
    <w:rsid w:val="7D943A91"/>
    <w:rsid w:val="7D955927"/>
    <w:rsid w:val="7D96001A"/>
    <w:rsid w:val="7D9896DA"/>
    <w:rsid w:val="7D99FF22"/>
    <w:rsid w:val="7D9CA240"/>
    <w:rsid w:val="7D9DA20C"/>
    <w:rsid w:val="7D9E3498"/>
    <w:rsid w:val="7D9FF8E7"/>
    <w:rsid w:val="7DA01DB1"/>
    <w:rsid w:val="7DA26F1A"/>
    <w:rsid w:val="7DA29555"/>
    <w:rsid w:val="7DB09A22"/>
    <w:rsid w:val="7DB3DC76"/>
    <w:rsid w:val="7DB43F58"/>
    <w:rsid w:val="7DB7FB45"/>
    <w:rsid w:val="7DBF276C"/>
    <w:rsid w:val="7DC99198"/>
    <w:rsid w:val="7DD6363F"/>
    <w:rsid w:val="7DD71CEE"/>
    <w:rsid w:val="7DD94F25"/>
    <w:rsid w:val="7DDF0CFC"/>
    <w:rsid w:val="7DDF46E2"/>
    <w:rsid w:val="7DE28B46"/>
    <w:rsid w:val="7DEABE54"/>
    <w:rsid w:val="7DEAEBDB"/>
    <w:rsid w:val="7DEC1840"/>
    <w:rsid w:val="7DED81E2"/>
    <w:rsid w:val="7DEE762C"/>
    <w:rsid w:val="7DEF227C"/>
    <w:rsid w:val="7DEF98AF"/>
    <w:rsid w:val="7DF4D195"/>
    <w:rsid w:val="7DF91252"/>
    <w:rsid w:val="7DF9C2F6"/>
    <w:rsid w:val="7DFA0C5F"/>
    <w:rsid w:val="7DFA283C"/>
    <w:rsid w:val="7E0143D9"/>
    <w:rsid w:val="7E018905"/>
    <w:rsid w:val="7E042E05"/>
    <w:rsid w:val="7E098E36"/>
    <w:rsid w:val="7E0A1CCA"/>
    <w:rsid w:val="7E0BA6C3"/>
    <w:rsid w:val="7E0FFF40"/>
    <w:rsid w:val="7E12AF2D"/>
    <w:rsid w:val="7E18562D"/>
    <w:rsid w:val="7E18B96E"/>
    <w:rsid w:val="7E1AA551"/>
    <w:rsid w:val="7E1FDFB0"/>
    <w:rsid w:val="7E29B4D1"/>
    <w:rsid w:val="7E2DA2E3"/>
    <w:rsid w:val="7E2E93DF"/>
    <w:rsid w:val="7E2F1A88"/>
    <w:rsid w:val="7E324E53"/>
    <w:rsid w:val="7E3624E0"/>
    <w:rsid w:val="7E3CB678"/>
    <w:rsid w:val="7E3D6BBB"/>
    <w:rsid w:val="7E4041BF"/>
    <w:rsid w:val="7E4468A7"/>
    <w:rsid w:val="7E4778DA"/>
    <w:rsid w:val="7E48480F"/>
    <w:rsid w:val="7E4B3DD5"/>
    <w:rsid w:val="7E527B6F"/>
    <w:rsid w:val="7E539C80"/>
    <w:rsid w:val="7E552DED"/>
    <w:rsid w:val="7E5CDA54"/>
    <w:rsid w:val="7E665059"/>
    <w:rsid w:val="7E665C51"/>
    <w:rsid w:val="7E68A5AE"/>
    <w:rsid w:val="7E6F83C9"/>
    <w:rsid w:val="7E71971E"/>
    <w:rsid w:val="7E74F903"/>
    <w:rsid w:val="7E77B969"/>
    <w:rsid w:val="7E7AC587"/>
    <w:rsid w:val="7E7DE7DF"/>
    <w:rsid w:val="7E834AEA"/>
    <w:rsid w:val="7E85F848"/>
    <w:rsid w:val="7E86D4A5"/>
    <w:rsid w:val="7E8852EE"/>
    <w:rsid w:val="7E8E5D5E"/>
    <w:rsid w:val="7E92969B"/>
    <w:rsid w:val="7E99FE19"/>
    <w:rsid w:val="7EABA363"/>
    <w:rsid w:val="7EB0211F"/>
    <w:rsid w:val="7EB87F0F"/>
    <w:rsid w:val="7EBA624B"/>
    <w:rsid w:val="7EBD5A1F"/>
    <w:rsid w:val="7EBDE437"/>
    <w:rsid w:val="7EC129E5"/>
    <w:rsid w:val="7EC1E1BC"/>
    <w:rsid w:val="7EC53D1E"/>
    <w:rsid w:val="7ECA8B8C"/>
    <w:rsid w:val="7ECFEBA3"/>
    <w:rsid w:val="7ED74AFD"/>
    <w:rsid w:val="7ED83E39"/>
    <w:rsid w:val="7ED9C2EA"/>
    <w:rsid w:val="7EDD0E45"/>
    <w:rsid w:val="7EE63A75"/>
    <w:rsid w:val="7EEB8DDE"/>
    <w:rsid w:val="7EED227F"/>
    <w:rsid w:val="7EFB5AD7"/>
    <w:rsid w:val="7F02C3EA"/>
    <w:rsid w:val="7F032768"/>
    <w:rsid w:val="7F04F73F"/>
    <w:rsid w:val="7F064EBB"/>
    <w:rsid w:val="7F0943F3"/>
    <w:rsid w:val="7F0AD29D"/>
    <w:rsid w:val="7F0D0AEA"/>
    <w:rsid w:val="7F10DCEF"/>
    <w:rsid w:val="7F147F14"/>
    <w:rsid w:val="7F1687A0"/>
    <w:rsid w:val="7F190727"/>
    <w:rsid w:val="7F1D0393"/>
    <w:rsid w:val="7F1EA4B6"/>
    <w:rsid w:val="7F1EB21B"/>
    <w:rsid w:val="7F1F1E1C"/>
    <w:rsid w:val="7F25C135"/>
    <w:rsid w:val="7F263A13"/>
    <w:rsid w:val="7F2926D5"/>
    <w:rsid w:val="7F29313D"/>
    <w:rsid w:val="7F2AC8AD"/>
    <w:rsid w:val="7F2E39A4"/>
    <w:rsid w:val="7F32997B"/>
    <w:rsid w:val="7F35130F"/>
    <w:rsid w:val="7F3872A1"/>
    <w:rsid w:val="7F38A71A"/>
    <w:rsid w:val="7F4691D0"/>
    <w:rsid w:val="7F47D04C"/>
    <w:rsid w:val="7F4A09A2"/>
    <w:rsid w:val="7F4E0C2F"/>
    <w:rsid w:val="7F5063BB"/>
    <w:rsid w:val="7F57C774"/>
    <w:rsid w:val="7F5833C6"/>
    <w:rsid w:val="7F5A01D2"/>
    <w:rsid w:val="7F62C2F1"/>
    <w:rsid w:val="7F63C6B6"/>
    <w:rsid w:val="7F692E14"/>
    <w:rsid w:val="7F6C4F85"/>
    <w:rsid w:val="7F707F4C"/>
    <w:rsid w:val="7F71BAEF"/>
    <w:rsid w:val="7F71FFE5"/>
    <w:rsid w:val="7F72AC79"/>
    <w:rsid w:val="7F748A2E"/>
    <w:rsid w:val="7F753400"/>
    <w:rsid w:val="7F77E9F3"/>
    <w:rsid w:val="7F79CF4F"/>
    <w:rsid w:val="7F7AC2CD"/>
    <w:rsid w:val="7F83B964"/>
    <w:rsid w:val="7F87D461"/>
    <w:rsid w:val="7F893BA8"/>
    <w:rsid w:val="7F9A73E9"/>
    <w:rsid w:val="7F9EF38E"/>
    <w:rsid w:val="7FA1AE12"/>
    <w:rsid w:val="7FA48D7F"/>
    <w:rsid w:val="7FADC11B"/>
    <w:rsid w:val="7FAE875F"/>
    <w:rsid w:val="7FAF757A"/>
    <w:rsid w:val="7FB0BDF1"/>
    <w:rsid w:val="7FB17AB8"/>
    <w:rsid w:val="7FB4268E"/>
    <w:rsid w:val="7FB51F6E"/>
    <w:rsid w:val="7FBCB73E"/>
    <w:rsid w:val="7FC28185"/>
    <w:rsid w:val="7FC5EB8B"/>
    <w:rsid w:val="7FC679BA"/>
    <w:rsid w:val="7FCF6E46"/>
    <w:rsid w:val="7FD3BAA2"/>
    <w:rsid w:val="7FD853A6"/>
    <w:rsid w:val="7FF22CC2"/>
    <w:rsid w:val="7FF34C08"/>
    <w:rsid w:val="7FF92C00"/>
    <w:rsid w:val="7FF97B7C"/>
    <w:rsid w:val="7FFDC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CB63E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4"/>
        <w:szCs w:val="24"/>
        <w:lang w:val="en-GB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4145"/>
    <w:rPr>
      <w:sz w:val="20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2B40"/>
    <w:pPr>
      <w:autoSpaceDN/>
      <w:spacing w:before="120" w:after="120" w:line="259" w:lineRule="auto"/>
      <w:jc w:val="both"/>
      <w:textAlignment w:val="auto"/>
      <w:outlineLvl w:val="0"/>
    </w:pPr>
    <w:rPr>
      <w:rFonts w:cs="Calibri Light"/>
      <w:b/>
      <w:bCs/>
      <w:color w:val="C00000"/>
      <w:kern w:val="3"/>
      <w:sz w:val="28"/>
      <w:szCs w:val="28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5">
    <w:name w:val="WW_OutlineListStyle_5"/>
    <w:basedOn w:val="Bezlisty"/>
    <w:pPr>
      <w:numPr>
        <w:numId w:val="23"/>
      </w:numPr>
    </w:pPr>
  </w:style>
  <w:style w:type="paragraph" w:customStyle="1" w:styleId="Nagwek11">
    <w:name w:val="Nagłówek 11"/>
    <w:basedOn w:val="Normalny1"/>
    <w:pPr>
      <w:spacing w:after="120"/>
      <w:outlineLvl w:val="0"/>
    </w:pPr>
    <w:rPr>
      <w:rFonts w:cs="Calibri Light"/>
      <w:b/>
      <w:bCs/>
      <w:color w:val="C00000"/>
      <w:kern w:val="3"/>
      <w:sz w:val="28"/>
      <w:szCs w:val="28"/>
      <w:lang w:eastAsia="en-GB"/>
    </w:rPr>
  </w:style>
  <w:style w:type="paragraph" w:customStyle="1" w:styleId="Nagwek21">
    <w:name w:val="Nagłówek 21"/>
    <w:basedOn w:val="Normalny1"/>
    <w:pPr>
      <w:numPr>
        <w:ilvl w:val="1"/>
        <w:numId w:val="23"/>
      </w:numPr>
      <w:outlineLvl w:val="1"/>
    </w:pPr>
    <w:rPr>
      <w:b/>
      <w:bCs/>
      <w:caps/>
      <w:color w:val="C00000"/>
      <w:szCs w:val="28"/>
    </w:rPr>
  </w:style>
  <w:style w:type="paragraph" w:customStyle="1" w:styleId="Nagwek31">
    <w:name w:val="Nagłówek 31"/>
    <w:basedOn w:val="Normalny1"/>
    <w:next w:val="Normalny1"/>
    <w:pPr>
      <w:numPr>
        <w:ilvl w:val="2"/>
        <w:numId w:val="23"/>
      </w:numPr>
      <w:spacing w:before="40"/>
      <w:ind w:left="2880" w:hanging="180"/>
      <w:outlineLvl w:val="2"/>
    </w:pPr>
  </w:style>
  <w:style w:type="paragraph" w:customStyle="1" w:styleId="Nagwek41">
    <w:name w:val="Nagłówek 41"/>
    <w:basedOn w:val="Normalny1"/>
    <w:next w:val="Normalny1"/>
    <w:pPr>
      <w:keepNext/>
      <w:keepLines/>
      <w:numPr>
        <w:ilvl w:val="3"/>
        <w:numId w:val="23"/>
      </w:numPr>
      <w:spacing w:before="40"/>
      <w:ind w:left="3600" w:hanging="360"/>
      <w:outlineLvl w:val="3"/>
    </w:pPr>
    <w:rPr>
      <w:i/>
      <w:iCs/>
      <w:color w:val="2F5496"/>
    </w:rPr>
  </w:style>
  <w:style w:type="paragraph" w:customStyle="1" w:styleId="Nagwek51">
    <w:name w:val="Nagłówek 51"/>
    <w:basedOn w:val="Normalny1"/>
    <w:next w:val="Normalny1"/>
    <w:pPr>
      <w:keepNext/>
      <w:keepLines/>
      <w:numPr>
        <w:ilvl w:val="4"/>
        <w:numId w:val="23"/>
      </w:numPr>
      <w:spacing w:before="40"/>
      <w:outlineLvl w:val="4"/>
    </w:pPr>
    <w:rPr>
      <w:color w:val="2F5496"/>
    </w:rPr>
  </w:style>
  <w:style w:type="paragraph" w:customStyle="1" w:styleId="Nagwek61">
    <w:name w:val="Nagłówek 61"/>
    <w:basedOn w:val="Normalny1"/>
    <w:next w:val="Normalny1"/>
    <w:pPr>
      <w:keepNext/>
      <w:keepLines/>
      <w:numPr>
        <w:ilvl w:val="5"/>
        <w:numId w:val="23"/>
      </w:numPr>
      <w:spacing w:before="40"/>
      <w:outlineLvl w:val="5"/>
    </w:pPr>
    <w:rPr>
      <w:color w:val="1F3763"/>
    </w:rPr>
  </w:style>
  <w:style w:type="paragraph" w:customStyle="1" w:styleId="Nagwek71">
    <w:name w:val="Nagłówek 71"/>
    <w:basedOn w:val="Normalny1"/>
    <w:next w:val="Normalny1"/>
    <w:pPr>
      <w:keepNext/>
      <w:keepLines/>
      <w:numPr>
        <w:ilvl w:val="6"/>
        <w:numId w:val="23"/>
      </w:numPr>
      <w:spacing w:before="40"/>
      <w:outlineLvl w:val="6"/>
    </w:pPr>
    <w:rPr>
      <w:i/>
      <w:iCs/>
      <w:color w:val="1F3763"/>
    </w:rPr>
  </w:style>
  <w:style w:type="paragraph" w:customStyle="1" w:styleId="Nagwek81">
    <w:name w:val="Nagłówek 81"/>
    <w:basedOn w:val="Normalny1"/>
    <w:next w:val="Normalny1"/>
    <w:pPr>
      <w:keepNext/>
      <w:keepLines/>
      <w:numPr>
        <w:ilvl w:val="7"/>
        <w:numId w:val="23"/>
      </w:numPr>
      <w:spacing w:before="40"/>
      <w:outlineLvl w:val="7"/>
    </w:pPr>
    <w:rPr>
      <w:color w:val="272727"/>
      <w:sz w:val="21"/>
      <w:szCs w:val="21"/>
    </w:rPr>
  </w:style>
  <w:style w:type="paragraph" w:customStyle="1" w:styleId="Nagwek91">
    <w:name w:val="Nagłówek 91"/>
    <w:basedOn w:val="Normalny1"/>
    <w:next w:val="Normalny1"/>
    <w:pPr>
      <w:keepNext/>
      <w:keepLines/>
      <w:numPr>
        <w:ilvl w:val="8"/>
        <w:numId w:val="23"/>
      </w:numPr>
      <w:spacing w:before="40"/>
      <w:ind w:left="6480" w:hanging="180"/>
      <w:outlineLvl w:val="8"/>
    </w:pPr>
    <w:rPr>
      <w:i/>
      <w:iCs/>
      <w:color w:val="272727"/>
      <w:sz w:val="21"/>
      <w:szCs w:val="21"/>
    </w:rPr>
  </w:style>
  <w:style w:type="paragraph" w:customStyle="1" w:styleId="Normalny1">
    <w:name w:val="Normalny1"/>
    <w:pPr>
      <w:suppressAutoHyphens/>
      <w:spacing w:before="120" w:line="276" w:lineRule="auto"/>
      <w:jc w:val="both"/>
    </w:pPr>
    <w:rPr>
      <w:rFonts w:eastAsia="Times New Roman" w:cs="Times New Roman"/>
      <w:sz w:val="20"/>
      <w:lang w:val="pl-PL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basedOn w:val="Domylnaczcionkaakapitu1"/>
    <w:link w:val="Nagwek1"/>
    <w:uiPriority w:val="9"/>
    <w:rPr>
      <w:rFonts w:cs="Calibri Light"/>
      <w:b/>
      <w:bCs/>
      <w:color w:val="C00000"/>
      <w:kern w:val="3"/>
      <w:sz w:val="28"/>
      <w:szCs w:val="28"/>
      <w:lang w:val="pl-PL" w:eastAsia="en-GB"/>
    </w:rPr>
  </w:style>
  <w:style w:type="character" w:customStyle="1" w:styleId="Nagwek2Znak">
    <w:name w:val="Nagłówek 2 Znak"/>
    <w:basedOn w:val="Domylnaczcionkaakapitu1"/>
    <w:rPr>
      <w:rFonts w:ascii="Times New Roman" w:eastAsia="Times New Roman" w:hAnsi="Times New Roman" w:cs="Times New Roman"/>
      <w:b/>
      <w:bCs/>
      <w:caps/>
      <w:color w:val="C00000"/>
      <w:szCs w:val="28"/>
      <w:lang w:val="pl-PL"/>
    </w:rPr>
  </w:style>
  <w:style w:type="character" w:customStyle="1" w:styleId="Nagwek3Znak">
    <w:name w:val="Nagłówek 3 Znak"/>
    <w:basedOn w:val="Domylnaczcionkaakapitu1"/>
    <w:rPr>
      <w:rFonts w:ascii="Calibri Light" w:eastAsia="Times New Roman" w:hAnsi="Calibri Light" w:cs="Times New Roman"/>
      <w:sz w:val="20"/>
    </w:rPr>
  </w:style>
  <w:style w:type="character" w:customStyle="1" w:styleId="Hipercze1">
    <w:name w:val="Hiperłącze1"/>
    <w:basedOn w:val="Domylnaczcionkaakapitu1"/>
    <w:rPr>
      <w:color w:val="0000FF"/>
      <w:u w:val="single"/>
    </w:rPr>
  </w:style>
  <w:style w:type="character" w:customStyle="1" w:styleId="UyteHipercze1">
    <w:name w:val="UżyteHiperłącze1"/>
    <w:basedOn w:val="Domylnaczcionkaakapitu1"/>
    <w:rPr>
      <w:color w:val="800080"/>
      <w:u w:val="single"/>
    </w:rPr>
  </w:style>
  <w:style w:type="character" w:customStyle="1" w:styleId="apple-converted-space">
    <w:name w:val="apple-converted-space"/>
    <w:basedOn w:val="Domylnaczcionkaakapitu1"/>
  </w:style>
  <w:style w:type="character" w:customStyle="1" w:styleId="active">
    <w:name w:val="active"/>
    <w:basedOn w:val="Domylnaczcionkaakapitu1"/>
  </w:style>
  <w:style w:type="paragraph" w:customStyle="1" w:styleId="NormalnyWeb1">
    <w:name w:val="Normalny (Web)1"/>
    <w:basedOn w:val="Normalny1"/>
    <w:pPr>
      <w:spacing w:before="100" w:after="100"/>
    </w:pPr>
    <w:rPr>
      <w:lang w:eastAsia="en-GB"/>
    </w:rPr>
  </w:style>
  <w:style w:type="paragraph" w:customStyle="1" w:styleId="Nagwek10">
    <w:name w:val="Nagłówek1"/>
    <w:basedOn w:val="Normalny1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1"/>
    <w:uiPriority w:val="99"/>
  </w:style>
  <w:style w:type="paragraph" w:customStyle="1" w:styleId="Stopka1">
    <w:name w:val="Stopka1"/>
    <w:basedOn w:val="Normalny1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1"/>
  </w:style>
  <w:style w:type="paragraph" w:customStyle="1" w:styleId="Mapadokumentu1">
    <w:name w:val="Mapa dokumentu1"/>
    <w:basedOn w:val="Normalny1"/>
  </w:style>
  <w:style w:type="character" w:customStyle="1" w:styleId="MapadokumentuZnak">
    <w:name w:val="Mapa dokumentu Znak"/>
    <w:basedOn w:val="Domylnaczcionkaakapitu1"/>
    <w:rPr>
      <w:rFonts w:ascii="Times New Roman" w:hAnsi="Times New Roman" w:cs="Times New Roman"/>
    </w:rPr>
  </w:style>
  <w:style w:type="paragraph" w:customStyle="1" w:styleId="Tekstdymka1">
    <w:name w:val="Tekst dymka1"/>
    <w:basedOn w:val="Normalny1"/>
    <w:rPr>
      <w:sz w:val="18"/>
      <w:szCs w:val="18"/>
    </w:rPr>
  </w:style>
  <w:style w:type="character" w:customStyle="1" w:styleId="TekstdymkaZnak">
    <w:name w:val="Tekst dymka Znak"/>
    <w:basedOn w:val="Domylnaczcionkaakapitu1"/>
    <w:rPr>
      <w:rFonts w:ascii="Times New Roman" w:hAnsi="Times New Roman" w:cs="Times New Roman"/>
      <w:sz w:val="18"/>
      <w:szCs w:val="18"/>
    </w:rPr>
  </w:style>
  <w:style w:type="character" w:customStyle="1" w:styleId="Odwoaniedokomentarza1">
    <w:name w:val="Odwołanie do komentarza1"/>
    <w:basedOn w:val="Domylnaczcionkaakapitu1"/>
    <w:rPr>
      <w:sz w:val="16"/>
      <w:szCs w:val="16"/>
    </w:rPr>
  </w:style>
  <w:style w:type="paragraph" w:customStyle="1" w:styleId="Tekstkomentarza1">
    <w:name w:val="Tekst komentarza1"/>
    <w:basedOn w:val="Normalny1"/>
    <w:rPr>
      <w:szCs w:val="20"/>
    </w:rPr>
  </w:style>
  <w:style w:type="character" w:customStyle="1" w:styleId="TekstkomentarzaZnak">
    <w:name w:val="Tekst komentarza Znak"/>
    <w:basedOn w:val="Domylnaczcionkaakapitu1"/>
    <w:uiPriority w:val="99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customStyle="1" w:styleId="Akapitzlist1">
    <w:name w:val="Akapit z listą1"/>
    <w:basedOn w:val="Normalny1"/>
    <w:next w:val="Normalny1"/>
    <w:pPr>
      <w:ind w:left="720"/>
    </w:pPr>
  </w:style>
  <w:style w:type="paragraph" w:customStyle="1" w:styleId="Nagwekspisutreci1">
    <w:name w:val="Nagłówek spisu treści1"/>
    <w:basedOn w:val="Nagwek11"/>
    <w:next w:val="Normalny1"/>
    <w:pPr>
      <w:keepNext/>
      <w:keepLines/>
      <w:spacing w:before="240" w:after="0" w:line="244" w:lineRule="auto"/>
    </w:pPr>
    <w:rPr>
      <w:rFonts w:cs="Times New Roman"/>
      <w:b w:val="0"/>
      <w:bCs w:val="0"/>
      <w:color w:val="2F5496"/>
      <w:kern w:val="0"/>
      <w:sz w:val="32"/>
      <w:szCs w:val="32"/>
      <w:lang w:eastAsia="pl-PL"/>
    </w:rPr>
  </w:style>
  <w:style w:type="paragraph" w:customStyle="1" w:styleId="Spistreci31">
    <w:name w:val="Spis treści 31"/>
    <w:basedOn w:val="Normalny1"/>
    <w:next w:val="Normalny1"/>
    <w:autoRedefine/>
    <w:pPr>
      <w:spacing w:after="100"/>
      <w:ind w:left="480"/>
    </w:pPr>
  </w:style>
  <w:style w:type="paragraph" w:customStyle="1" w:styleId="Spistreci11">
    <w:name w:val="Spis treści 11"/>
    <w:basedOn w:val="Normalny1"/>
    <w:next w:val="Normalny1"/>
    <w:autoRedefine/>
    <w:pPr>
      <w:spacing w:after="100"/>
    </w:pPr>
  </w:style>
  <w:style w:type="paragraph" w:customStyle="1" w:styleId="Spistreci21">
    <w:name w:val="Spis treści 21"/>
    <w:basedOn w:val="Normalny1"/>
    <w:next w:val="Normalny1"/>
    <w:autoRedefine/>
    <w:pPr>
      <w:spacing w:after="100"/>
      <w:ind w:left="240"/>
    </w:pPr>
  </w:style>
  <w:style w:type="paragraph" w:customStyle="1" w:styleId="Spistreci41">
    <w:name w:val="Spis treści 41"/>
    <w:basedOn w:val="Normalny1"/>
    <w:next w:val="Normalny1"/>
    <w:autoRedefine/>
    <w:pPr>
      <w:spacing w:after="100" w:line="244" w:lineRule="auto"/>
      <w:ind w:left="660"/>
    </w:pPr>
    <w:rPr>
      <w:szCs w:val="22"/>
      <w:lang w:eastAsia="pl-PL"/>
    </w:rPr>
  </w:style>
  <w:style w:type="paragraph" w:customStyle="1" w:styleId="Spistreci51">
    <w:name w:val="Spis treści 51"/>
    <w:basedOn w:val="Normalny1"/>
    <w:next w:val="Normalny1"/>
    <w:autoRedefine/>
    <w:pPr>
      <w:spacing w:after="100" w:line="244" w:lineRule="auto"/>
      <w:ind w:left="880"/>
    </w:pPr>
    <w:rPr>
      <w:szCs w:val="22"/>
      <w:lang w:eastAsia="pl-PL"/>
    </w:rPr>
  </w:style>
  <w:style w:type="paragraph" w:customStyle="1" w:styleId="Spistreci61">
    <w:name w:val="Spis treści 61"/>
    <w:basedOn w:val="Normalny1"/>
    <w:next w:val="Normalny1"/>
    <w:autoRedefine/>
    <w:pPr>
      <w:spacing w:after="100" w:line="244" w:lineRule="auto"/>
      <w:ind w:left="1100"/>
    </w:pPr>
    <w:rPr>
      <w:szCs w:val="22"/>
      <w:lang w:eastAsia="pl-PL"/>
    </w:rPr>
  </w:style>
  <w:style w:type="paragraph" w:customStyle="1" w:styleId="Spistreci71">
    <w:name w:val="Spis treści 71"/>
    <w:basedOn w:val="Normalny1"/>
    <w:next w:val="Normalny1"/>
    <w:autoRedefine/>
    <w:pPr>
      <w:spacing w:after="100" w:line="244" w:lineRule="auto"/>
      <w:ind w:left="1320"/>
    </w:pPr>
    <w:rPr>
      <w:szCs w:val="22"/>
      <w:lang w:eastAsia="pl-PL"/>
    </w:rPr>
  </w:style>
  <w:style w:type="paragraph" w:customStyle="1" w:styleId="Spistreci81">
    <w:name w:val="Spis treści 81"/>
    <w:basedOn w:val="Normalny1"/>
    <w:next w:val="Normalny1"/>
    <w:autoRedefine/>
    <w:pPr>
      <w:spacing w:after="100" w:line="244" w:lineRule="auto"/>
      <w:ind w:left="1540"/>
    </w:pPr>
    <w:rPr>
      <w:szCs w:val="22"/>
      <w:lang w:eastAsia="pl-PL"/>
    </w:rPr>
  </w:style>
  <w:style w:type="paragraph" w:customStyle="1" w:styleId="Spistreci91">
    <w:name w:val="Spis treści 91"/>
    <w:basedOn w:val="Normalny1"/>
    <w:next w:val="Normalny1"/>
    <w:autoRedefine/>
    <w:pPr>
      <w:spacing w:after="100" w:line="244" w:lineRule="auto"/>
      <w:ind w:left="1760"/>
    </w:pPr>
    <w:rPr>
      <w:szCs w:val="22"/>
      <w:lang w:eastAsia="pl-PL"/>
    </w:rPr>
  </w:style>
  <w:style w:type="character" w:customStyle="1" w:styleId="UnresolvedMention1">
    <w:name w:val="Unresolved Mention1"/>
    <w:basedOn w:val="Domylnaczcionkaakapitu1"/>
    <w:rPr>
      <w:color w:val="605E5C"/>
      <w:shd w:val="clear" w:color="auto" w:fill="E1DFDD"/>
    </w:rPr>
  </w:style>
  <w:style w:type="paragraph" w:customStyle="1" w:styleId="Poprawka1">
    <w:name w:val="Poprawka1"/>
    <w:pPr>
      <w:suppressAutoHyphens/>
    </w:pPr>
  </w:style>
  <w:style w:type="character" w:customStyle="1" w:styleId="Nagwek4Znak">
    <w:name w:val="Nagłówek 4 Znak"/>
    <w:basedOn w:val="Domylnaczcionkaakapitu1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basedOn w:val="Domylnaczcionkaakapitu1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basedOn w:val="Domylnaczcionkaakapitu1"/>
    <w:rPr>
      <w:rFonts w:ascii="Calibri Light" w:eastAsia="Times New Roman" w:hAnsi="Calibri Light" w:cs="Times New Roman"/>
      <w:color w:val="1F3763"/>
    </w:rPr>
  </w:style>
  <w:style w:type="character" w:customStyle="1" w:styleId="Nagwek7Znak">
    <w:name w:val="Nagłówek 7 Znak"/>
    <w:basedOn w:val="Domylnaczcionkaakapitu1"/>
    <w:rPr>
      <w:rFonts w:ascii="Calibri Light" w:eastAsia="Times New Roman" w:hAnsi="Calibri Light" w:cs="Times New Roman"/>
      <w:i/>
      <w:iCs/>
      <w:color w:val="1F3763"/>
    </w:rPr>
  </w:style>
  <w:style w:type="character" w:customStyle="1" w:styleId="Nagwek8Znak">
    <w:name w:val="Nagłówek 8 Znak"/>
    <w:basedOn w:val="Domylnaczcionkaakapitu1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">
    <w:name w:val="Nagłówek 9 Znak"/>
    <w:basedOn w:val="Domylnaczcionkaakapitu1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normaltextrun">
    <w:name w:val="normaltextrun"/>
    <w:basedOn w:val="Domylnaczcionkaakapitu1"/>
  </w:style>
  <w:style w:type="character" w:customStyle="1" w:styleId="eop">
    <w:name w:val="eop"/>
    <w:basedOn w:val="Domylnaczcionkaakapitu1"/>
  </w:style>
  <w:style w:type="paragraph" w:customStyle="1" w:styleId="paragraph">
    <w:name w:val="paragraph"/>
    <w:basedOn w:val="Normalny1"/>
    <w:pPr>
      <w:spacing w:before="100" w:after="100"/>
    </w:pPr>
    <w:rPr>
      <w:lang w:eastAsia="pl-PL"/>
    </w:rPr>
  </w:style>
  <w:style w:type="character" w:customStyle="1" w:styleId="spellingerror">
    <w:name w:val="spellingerror"/>
    <w:basedOn w:val="Domylnaczcionkaakapitu1"/>
  </w:style>
  <w:style w:type="paragraph" w:customStyle="1" w:styleId="Tekstprzypisukocowego1">
    <w:name w:val="Tekst przypisu końcowego1"/>
    <w:basedOn w:val="Normalny1"/>
    <w:rPr>
      <w:szCs w:val="20"/>
    </w:rPr>
  </w:style>
  <w:style w:type="character" w:customStyle="1" w:styleId="TekstprzypisukocowegoZnak">
    <w:name w:val="Tekst przypisu końcowego Znak"/>
    <w:basedOn w:val="Domylnaczcionkaakapitu1"/>
    <w:rPr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position w:val="0"/>
      <w:vertAlign w:val="superscript"/>
    </w:rPr>
  </w:style>
  <w:style w:type="paragraph" w:customStyle="1" w:styleId="Bezodstpw1">
    <w:name w:val="Bez odstępów1"/>
    <w:pPr>
      <w:suppressAutoHyphens/>
    </w:pPr>
  </w:style>
  <w:style w:type="character" w:customStyle="1" w:styleId="fn-ref">
    <w:name w:val="fn-ref"/>
    <w:basedOn w:val="Domylnaczcionkaakapitu1"/>
  </w:style>
  <w:style w:type="paragraph" w:customStyle="1" w:styleId="Tekstpodstawowy1">
    <w:name w:val="Tekst podstawowy1"/>
    <w:basedOn w:val="Normalny1"/>
    <w:pPr>
      <w:spacing w:after="120"/>
    </w:pPr>
  </w:style>
  <w:style w:type="character" w:customStyle="1" w:styleId="TekstpodstawowyZnak">
    <w:name w:val="Tekst podstawowy Znak"/>
    <w:basedOn w:val="Domylnaczcionkaakapitu1"/>
    <w:rPr>
      <w:rFonts w:eastAsia="Times New Roman" w:cs="Times New Roman"/>
      <w:sz w:val="20"/>
      <w:lang w:val="pl-PL"/>
    </w:rPr>
  </w:style>
  <w:style w:type="paragraph" w:styleId="Tekstdymka">
    <w:name w:val="Balloon Text"/>
    <w:basedOn w:val="Normalny"/>
    <w:link w:val="TekstdymkaZnak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omylnaczcionkaakapitu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1"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rPr>
      <w:szCs w:val="20"/>
    </w:rPr>
  </w:style>
  <w:style w:type="character" w:customStyle="1" w:styleId="CommentTextChar">
    <w:name w:val="Comment Text Char"/>
    <w:basedOn w:val="Domylnaczcionkaakapitu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link w:val="StopkaZnak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</w:style>
  <w:style w:type="numbering" w:customStyle="1" w:styleId="WWOutlineListStyle4">
    <w:name w:val="WW_OutlineListStyle_4"/>
    <w:basedOn w:val="Bezlisty"/>
    <w:pPr>
      <w:numPr>
        <w:numId w:val="24"/>
      </w:numPr>
    </w:pPr>
  </w:style>
  <w:style w:type="numbering" w:customStyle="1" w:styleId="WWOutlineListStyle3">
    <w:name w:val="WW_OutlineListStyle_3"/>
    <w:basedOn w:val="Bezlisty"/>
    <w:pPr>
      <w:numPr>
        <w:numId w:val="25"/>
      </w:numPr>
    </w:pPr>
  </w:style>
  <w:style w:type="numbering" w:customStyle="1" w:styleId="WWOutlineListStyle2">
    <w:name w:val="WW_OutlineListStyle_2"/>
    <w:basedOn w:val="Bezlisty"/>
    <w:pPr>
      <w:numPr>
        <w:numId w:val="26"/>
      </w:numPr>
    </w:pPr>
  </w:style>
  <w:style w:type="numbering" w:customStyle="1" w:styleId="WWOutlineListStyle1">
    <w:name w:val="WW_OutlineListStyle_1"/>
    <w:basedOn w:val="Bezlisty"/>
    <w:pPr>
      <w:numPr>
        <w:numId w:val="27"/>
      </w:numPr>
    </w:pPr>
  </w:style>
  <w:style w:type="numbering" w:customStyle="1" w:styleId="WWOutlineListStyle">
    <w:name w:val="WW_OutlineListStyle"/>
    <w:basedOn w:val="Bezlisty"/>
    <w:pPr>
      <w:numPr>
        <w:numId w:val="28"/>
      </w:numPr>
    </w:pPr>
  </w:style>
  <w:style w:type="character" w:customStyle="1" w:styleId="Domylnaczcionkaakapitu10">
    <w:name w:val="Domyślna czcionka akapitu10"/>
    <w:rsid w:val="00653F29"/>
  </w:style>
  <w:style w:type="table" w:styleId="Tabela-Siatka">
    <w:name w:val="Table Grid"/>
    <w:basedOn w:val="Standardowy"/>
    <w:uiPriority w:val="59"/>
    <w:rsid w:val="004C6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7178C"/>
    <w:pPr>
      <w:autoSpaceDN/>
      <w:textAlignment w:val="auto"/>
    </w:pPr>
  </w:style>
  <w:style w:type="paragraph" w:styleId="NormalnyWeb">
    <w:name w:val="Normal (Web)"/>
    <w:basedOn w:val="Normalny"/>
    <w:uiPriority w:val="99"/>
    <w:unhideWhenUsed/>
    <w:rsid w:val="00E648FA"/>
    <w:pPr>
      <w:autoSpaceDN/>
      <w:textAlignment w:val="auto"/>
    </w:pPr>
    <w:rPr>
      <w:rFonts w:ascii="Times New Roman" w:eastAsiaTheme="minorHAnsi" w:hAnsi="Times New Roman" w:cs="Times New Roman"/>
      <w:lang w:eastAsia="pl-PL"/>
    </w:rPr>
  </w:style>
  <w:style w:type="paragraph" w:styleId="Bezodstpw">
    <w:name w:val="No Spacing"/>
    <w:uiPriority w:val="1"/>
    <w:qFormat/>
    <w:rsid w:val="00774145"/>
    <w:rPr>
      <w:lang w:val="pl-PL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9F7760"/>
    <w:rPr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9F7760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7760"/>
    <w:rPr>
      <w:vertAlign w:val="superscript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D4770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065FA6"/>
    <w:rPr>
      <w:vertAlign w:val="superscript"/>
    </w:rPr>
  </w:style>
  <w:style w:type="character" w:customStyle="1" w:styleId="findhit">
    <w:name w:val="findhit"/>
    <w:basedOn w:val="Domylnaczcionkaakapitu"/>
    <w:rsid w:val="00AC6A84"/>
  </w:style>
  <w:style w:type="character" w:styleId="Hipercze">
    <w:name w:val="Hyperlink"/>
    <w:basedOn w:val="Domylnaczcionkaakapitu"/>
    <w:uiPriority w:val="99"/>
    <w:unhideWhenUsed/>
    <w:rsid w:val="002F4AA1"/>
    <w:rPr>
      <w:color w:val="0563C1" w:themeColor="hyperlink"/>
      <w:u w:val="single"/>
    </w:rPr>
  </w:style>
  <w:style w:type="paragraph" w:customStyle="1" w:styleId="Styl4">
    <w:name w:val="Styl4"/>
    <w:basedOn w:val="Normalny"/>
    <w:rsid w:val="000E2E37"/>
    <w:pPr>
      <w:numPr>
        <w:numId w:val="30"/>
      </w:numPr>
      <w:autoSpaceDN/>
      <w:spacing w:after="160" w:line="259" w:lineRule="auto"/>
      <w:textAlignment w:val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Domylnaczcionkaakapitu100">
    <w:name w:val="Domyślna czcionka akapitu100"/>
    <w:rsid w:val="00E8697F"/>
  </w:style>
  <w:style w:type="character" w:customStyle="1" w:styleId="Domylnaczcionkaakapitu1000">
    <w:name w:val="Domyślna czcionka akapitu1000"/>
    <w:rsid w:val="006A5D43"/>
  </w:style>
  <w:style w:type="character" w:customStyle="1" w:styleId="Domylnaczcionkaakapitu10000">
    <w:name w:val="Domyślna czcionka akapitu10000"/>
    <w:rsid w:val="008209F1"/>
  </w:style>
  <w:style w:type="character" w:customStyle="1" w:styleId="Domylnaczcionkaakapitu100000">
    <w:name w:val="Domyślna czcionka akapitu100000"/>
    <w:rsid w:val="001A193D"/>
  </w:style>
  <w:style w:type="character" w:customStyle="1" w:styleId="Domylnaczcionkaakapitu1000000">
    <w:name w:val="Domyślna czcionka akapitu1000000"/>
    <w:rsid w:val="009B3F2C"/>
  </w:style>
  <w:style w:type="character" w:customStyle="1" w:styleId="Domylnaczcionkaakapitu10000000">
    <w:name w:val="Domyślna czcionka akapitu10000000"/>
    <w:rsid w:val="00F42E3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3C52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0E2E37"/>
    <w:rPr>
      <w:sz w:val="20"/>
      <w:lang w:val="pl-PL"/>
    </w:r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Nagwek1Znak1">
    <w:name w:val="Nagłówek 1 Znak1"/>
    <w:basedOn w:val="Domylnaczcionkaakapitu"/>
    <w:uiPriority w:val="9"/>
    <w:rsid w:val="00532B4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styleId="Uwydatnienie">
    <w:name w:val="Emphasis"/>
    <w:basedOn w:val="Domylnaczcionkaakapitu"/>
    <w:uiPriority w:val="20"/>
    <w:qFormat/>
    <w:rsid w:val="001132E8"/>
    <w:rPr>
      <w:i/>
      <w:iCs/>
    </w:rPr>
  </w:style>
  <w:style w:type="character" w:styleId="Tekstzastpczy">
    <w:name w:val="Placeholder Text"/>
    <w:basedOn w:val="Domylnaczcionkaakapitu"/>
    <w:uiPriority w:val="99"/>
    <w:semiHidden/>
    <w:rsid w:val="00A02449"/>
    <w:rPr>
      <w:color w:val="80808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DD5057"/>
    <w:rPr>
      <w:sz w:val="20"/>
      <w:szCs w:val="20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35B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235B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pl-PL"/>
    </w:rPr>
  </w:style>
  <w:style w:type="character" w:customStyle="1" w:styleId="TekstdymkaZnak1">
    <w:name w:val="Tekst dymka Znak1"/>
    <w:basedOn w:val="Domylnaczcionkaakapitu"/>
    <w:link w:val="Tekstdymka"/>
    <w:rsid w:val="00B01F0E"/>
    <w:rPr>
      <w:rFonts w:ascii="Segoe UI" w:hAnsi="Segoe UI" w:cs="Segoe UI"/>
      <w:sz w:val="18"/>
      <w:szCs w:val="18"/>
      <w:lang w:val="pl-PL"/>
    </w:rPr>
  </w:style>
  <w:style w:type="character" w:customStyle="1" w:styleId="TematkomentarzaZnak1">
    <w:name w:val="Temat komentarza Znak1"/>
    <w:basedOn w:val="TekstkomentarzaZnak1"/>
    <w:link w:val="Tematkomentarza"/>
    <w:rsid w:val="00B01F0E"/>
    <w:rPr>
      <w:b/>
      <w:bCs/>
      <w:sz w:val="20"/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uiPriority w:val="99"/>
    <w:rsid w:val="00B01F0E"/>
    <w:rPr>
      <w:sz w:val="20"/>
      <w:lang w:val="pl-PL"/>
    </w:rPr>
  </w:style>
  <w:style w:type="character" w:customStyle="1" w:styleId="StopkaZnak1">
    <w:name w:val="Stopka Znak1"/>
    <w:basedOn w:val="Domylnaczcionkaakapitu"/>
    <w:link w:val="Stopka"/>
    <w:rsid w:val="00B01F0E"/>
    <w:rPr>
      <w:sz w:val="20"/>
      <w:lang w:val="pl-PL"/>
    </w:rPr>
  </w:style>
  <w:style w:type="character" w:customStyle="1" w:styleId="equationplaceholdertext">
    <w:name w:val="equationplaceholdertext"/>
    <w:basedOn w:val="Domylnaczcionkaakapitu"/>
    <w:rsid w:val="005E781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99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63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3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6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38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0DDC2-F15D-451A-B267-7E493B52F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20177</Words>
  <Characters>121065</Characters>
  <Application>Microsoft Office Word</Application>
  <DocSecurity>0</DocSecurity>
  <Lines>1008</Lines>
  <Paragraphs>281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2021-06-29T11:41:00Z</dcterms:created>
  <dcterms:modified xsi:type="dcterms:W3CDTF">2021-06-29T11:42:00Z</dcterms:modified>
</cp:coreProperties>
</file>